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A3198" w14:textId="77777777" w:rsidR="00DF7927" w:rsidRDefault="00462ADF" w:rsidP="00DF7927">
      <w:pPr>
        <w:pStyle w:val="Normal178"/>
        <w:spacing w:after="0" w:line="360" w:lineRule="auto"/>
        <w:jc w:val="center"/>
        <w:outlineLvl w:val="1"/>
        <w:rPr>
          <w:rFonts w:ascii="Times New Roman" w:hAnsi="Times New Roman"/>
          <w:b/>
        </w:rPr>
      </w:pPr>
      <w:bookmarkStart w:id="0" w:name="_GoBack_76"/>
      <w:bookmarkStart w:id="1" w:name="_GoBack"/>
      <w:bookmarkEnd w:id="0"/>
      <w:bookmarkEnd w:id="1"/>
      <w:r>
        <w:rPr>
          <w:rFonts w:ascii="Times New Roman" w:hAnsi="Times New Roman"/>
          <w:b/>
        </w:rPr>
        <w:t>ATTACHMENT K</w:t>
      </w:r>
    </w:p>
    <w:p w14:paraId="77CD7F23" w14:textId="77777777" w:rsidR="00DF7927" w:rsidRPr="00581E8B" w:rsidRDefault="00462ADF" w:rsidP="00DF7927">
      <w:pPr>
        <w:pStyle w:val="Normal178"/>
        <w:spacing w:after="0" w:line="360" w:lineRule="auto"/>
        <w:jc w:val="center"/>
        <w:rPr>
          <w:rFonts w:ascii="Times New Roman" w:hAnsi="Times New Roman"/>
          <w:b/>
        </w:rPr>
      </w:pPr>
      <w:r w:rsidRPr="00581E8B">
        <w:rPr>
          <w:rFonts w:ascii="Times New Roman" w:hAnsi="Times New Roman"/>
          <w:b/>
        </w:rPr>
        <w:t>REGIONAL SYSTEM PLANNING PROCESS</w:t>
      </w:r>
    </w:p>
    <w:p w14:paraId="219369B6" w14:textId="77777777" w:rsidR="00DF7927" w:rsidRPr="004E0F10" w:rsidRDefault="00DF7927" w:rsidP="00DF7927">
      <w:pPr>
        <w:pStyle w:val="Normal178"/>
        <w:spacing w:after="0" w:line="360" w:lineRule="auto"/>
        <w:rPr>
          <w:rFonts w:ascii="Times New Roman" w:hAnsi="Times New Roman"/>
        </w:rPr>
      </w:pPr>
    </w:p>
    <w:p w14:paraId="2F4B38AB" w14:textId="77777777" w:rsidR="00DF7927" w:rsidRDefault="00462ADF" w:rsidP="00DF7927">
      <w:pPr>
        <w:pStyle w:val="Normal178"/>
        <w:spacing w:after="0" w:line="360" w:lineRule="auto"/>
        <w:jc w:val="center"/>
        <w:rPr>
          <w:rFonts w:ascii="Times New Roman" w:hAnsi="Times New Roman"/>
          <w:b/>
        </w:rPr>
      </w:pPr>
      <w:r w:rsidRPr="00581E8B">
        <w:rPr>
          <w:rFonts w:ascii="Times New Roman" w:hAnsi="Times New Roman"/>
          <w:b/>
        </w:rPr>
        <w:t>TABLE OF CONTENTS</w:t>
      </w:r>
    </w:p>
    <w:p w14:paraId="73C9D1E2" w14:textId="77777777" w:rsidR="00DF7927" w:rsidRPr="00581E8B" w:rsidRDefault="00DF7927" w:rsidP="00DF7927">
      <w:pPr>
        <w:pStyle w:val="Normal178"/>
        <w:spacing w:after="0" w:line="360" w:lineRule="auto"/>
        <w:jc w:val="center"/>
        <w:rPr>
          <w:rFonts w:ascii="Times New Roman" w:hAnsi="Times New Roman"/>
          <w:b/>
        </w:rPr>
      </w:pPr>
    </w:p>
    <w:p w14:paraId="2085BC2C"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t xml:space="preserve">1. </w:t>
      </w:r>
      <w:r>
        <w:rPr>
          <w:rFonts w:ascii="Times New Roman" w:hAnsi="Times New Roman"/>
        </w:rPr>
        <w:tab/>
      </w:r>
      <w:r w:rsidRPr="004E0F10">
        <w:rPr>
          <w:rFonts w:ascii="Times New Roman" w:hAnsi="Times New Roman"/>
        </w:rPr>
        <w:t xml:space="preserve">Overview </w:t>
      </w:r>
    </w:p>
    <w:p w14:paraId="45909B35" w14:textId="77777777" w:rsidR="00DF7927" w:rsidRPr="00127BDF" w:rsidRDefault="00462ADF" w:rsidP="00DF7927">
      <w:pPr>
        <w:pStyle w:val="Normal220"/>
        <w:spacing w:after="0" w:line="360" w:lineRule="auto"/>
        <w:rPr>
          <w:rFonts w:ascii="Times New Roman" w:eastAsia="Times New Roman" w:hAnsi="Times New Roman" w:hint="default"/>
        </w:rPr>
      </w:pPr>
      <w:r>
        <w:rPr>
          <w:rFonts w:ascii="Times New Roman" w:hAnsi="Times New Roman"/>
        </w:rPr>
        <w:tab/>
        <w:t>1.1</w:t>
      </w:r>
      <w:r>
        <w:rPr>
          <w:rFonts w:ascii="Times New Roman" w:hAnsi="Times New Roman"/>
        </w:rPr>
        <w:tab/>
        <w:t>Enrollment</w:t>
      </w:r>
    </w:p>
    <w:p w14:paraId="579F1512" w14:textId="77777777" w:rsidR="00DF7927" w:rsidRPr="004E0F10" w:rsidRDefault="00462ADF" w:rsidP="00DF7927">
      <w:pPr>
        <w:pStyle w:val="Normal178"/>
        <w:spacing w:after="0" w:line="360" w:lineRule="auto"/>
        <w:rPr>
          <w:rFonts w:ascii="Times New Roman" w:hAnsi="Times New Roman"/>
        </w:rPr>
      </w:pPr>
      <w:r w:rsidRPr="00127BDF">
        <w:rPr>
          <w:rFonts w:ascii="Times New Roman" w:hAnsi="Times New Roman"/>
        </w:rPr>
        <w:tab/>
        <w:t>1.2</w:t>
      </w:r>
      <w:r w:rsidRPr="00127BDF">
        <w:rPr>
          <w:rFonts w:ascii="Times New Roman" w:hAnsi="Times New Roman"/>
        </w:rPr>
        <w:tab/>
        <w:t>A List of Entities Enrolled in the Planning Region</w:t>
      </w:r>
    </w:p>
    <w:p w14:paraId="0CF8450F" w14:textId="77777777" w:rsidR="00DF7927" w:rsidRDefault="00DF7927" w:rsidP="00DF7927">
      <w:pPr>
        <w:pStyle w:val="Normal178"/>
        <w:spacing w:after="0" w:line="360" w:lineRule="auto"/>
        <w:rPr>
          <w:rFonts w:ascii="Times New Roman" w:hAnsi="Times New Roman"/>
        </w:rPr>
      </w:pPr>
    </w:p>
    <w:p w14:paraId="2B7E0B0B"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2. </w:t>
      </w:r>
      <w:r>
        <w:rPr>
          <w:rFonts w:ascii="Times New Roman" w:hAnsi="Times New Roman"/>
        </w:rPr>
        <w:tab/>
      </w:r>
      <w:r w:rsidRPr="004E0F10">
        <w:rPr>
          <w:rFonts w:ascii="Times New Roman" w:hAnsi="Times New Roman"/>
        </w:rPr>
        <w:t xml:space="preserve">Planning Advisory Committee </w:t>
      </w:r>
    </w:p>
    <w:p w14:paraId="1D7A807C"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2.1 </w:t>
      </w:r>
      <w:r>
        <w:rPr>
          <w:rFonts w:ascii="Times New Roman" w:hAnsi="Times New Roman"/>
        </w:rPr>
        <w:tab/>
      </w:r>
      <w:r w:rsidRPr="004E0F10">
        <w:rPr>
          <w:rFonts w:ascii="Times New Roman" w:hAnsi="Times New Roman"/>
        </w:rPr>
        <w:t xml:space="preserve">Establishment </w:t>
      </w:r>
    </w:p>
    <w:p w14:paraId="7F9FE691"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2.2 </w:t>
      </w:r>
      <w:r>
        <w:rPr>
          <w:rFonts w:ascii="Times New Roman" w:hAnsi="Times New Roman"/>
        </w:rPr>
        <w:tab/>
      </w:r>
      <w:r w:rsidRPr="004E0F10">
        <w:rPr>
          <w:rFonts w:ascii="Times New Roman" w:hAnsi="Times New Roman"/>
        </w:rPr>
        <w:t xml:space="preserve">Role of Planning Advisory Committee </w:t>
      </w:r>
    </w:p>
    <w:p w14:paraId="345D3A7E"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2.3 </w:t>
      </w:r>
      <w:r>
        <w:rPr>
          <w:rFonts w:ascii="Times New Roman" w:hAnsi="Times New Roman"/>
        </w:rPr>
        <w:tab/>
      </w:r>
      <w:r w:rsidRPr="004E0F10">
        <w:rPr>
          <w:rFonts w:ascii="Times New Roman" w:hAnsi="Times New Roman"/>
        </w:rPr>
        <w:t xml:space="preserve">Membership </w:t>
      </w:r>
    </w:p>
    <w:p w14:paraId="7799CA50"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2.4 </w:t>
      </w:r>
      <w:r>
        <w:rPr>
          <w:rFonts w:ascii="Times New Roman" w:hAnsi="Times New Roman"/>
        </w:rPr>
        <w:tab/>
      </w:r>
      <w:r w:rsidRPr="004E0F10">
        <w:rPr>
          <w:rFonts w:ascii="Times New Roman" w:hAnsi="Times New Roman"/>
        </w:rPr>
        <w:t xml:space="preserve">Procedures </w:t>
      </w:r>
    </w:p>
    <w:p w14:paraId="61F35765"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(a) </w:t>
      </w:r>
      <w:r>
        <w:rPr>
          <w:rFonts w:ascii="Times New Roman" w:hAnsi="Times New Roman"/>
        </w:rPr>
        <w:tab/>
      </w:r>
      <w:r w:rsidRPr="004E0F10">
        <w:rPr>
          <w:rFonts w:ascii="Times New Roman" w:hAnsi="Times New Roman"/>
        </w:rPr>
        <w:t xml:space="preserve">Notice of Meetings </w:t>
      </w:r>
    </w:p>
    <w:p w14:paraId="4F6CB31A"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(b) </w:t>
      </w:r>
      <w:r>
        <w:rPr>
          <w:rFonts w:ascii="Times New Roman" w:hAnsi="Times New Roman"/>
        </w:rPr>
        <w:tab/>
      </w:r>
      <w:r w:rsidRPr="004E0F10">
        <w:rPr>
          <w:rFonts w:ascii="Times New Roman" w:hAnsi="Times New Roman"/>
        </w:rPr>
        <w:t xml:space="preserve">Frequency of Meetings </w:t>
      </w:r>
    </w:p>
    <w:p w14:paraId="181FDE7D"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(c) </w:t>
      </w:r>
      <w:r>
        <w:rPr>
          <w:rFonts w:ascii="Times New Roman" w:hAnsi="Times New Roman"/>
        </w:rPr>
        <w:tab/>
      </w:r>
      <w:r w:rsidRPr="004E0F10">
        <w:rPr>
          <w:rFonts w:ascii="Times New Roman" w:hAnsi="Times New Roman"/>
        </w:rPr>
        <w:t xml:space="preserve">Availability of Meeting Materials </w:t>
      </w:r>
    </w:p>
    <w:p w14:paraId="19A7266C"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(d) </w:t>
      </w:r>
      <w:r>
        <w:rPr>
          <w:rFonts w:ascii="Times New Roman" w:hAnsi="Times New Roman"/>
        </w:rPr>
        <w:tab/>
      </w:r>
      <w:r w:rsidRPr="004E0F10">
        <w:rPr>
          <w:rFonts w:ascii="Times New Roman" w:hAnsi="Times New Roman"/>
        </w:rPr>
        <w:t xml:space="preserve">Access to Planning-Related Materials that Contain CEII </w:t>
      </w:r>
    </w:p>
    <w:p w14:paraId="3C79BBE0"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2.5</w:t>
      </w:r>
      <w:r>
        <w:rPr>
          <w:rFonts w:ascii="Times New Roman" w:hAnsi="Times New Roman"/>
        </w:rPr>
        <w:tab/>
      </w:r>
      <w:r w:rsidRPr="004E0F10">
        <w:rPr>
          <w:rFonts w:ascii="Times New Roman" w:hAnsi="Times New Roman"/>
        </w:rPr>
        <w:t xml:space="preserve"> Local System Planning Process </w:t>
      </w:r>
    </w:p>
    <w:p w14:paraId="25295485" w14:textId="77777777" w:rsidR="00DF7927" w:rsidRDefault="00DF7927" w:rsidP="00DF7927">
      <w:pPr>
        <w:pStyle w:val="Normal178"/>
        <w:spacing w:after="0" w:line="360" w:lineRule="auto"/>
        <w:rPr>
          <w:rFonts w:ascii="Times New Roman" w:hAnsi="Times New Roman"/>
        </w:rPr>
      </w:pPr>
    </w:p>
    <w:p w14:paraId="3D9C4B7B"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3. </w:t>
      </w:r>
      <w:r>
        <w:rPr>
          <w:rFonts w:ascii="Times New Roman" w:hAnsi="Times New Roman"/>
        </w:rPr>
        <w:tab/>
      </w:r>
      <w:r w:rsidRPr="004E0F10">
        <w:rPr>
          <w:rFonts w:ascii="Times New Roman" w:hAnsi="Times New Roman"/>
        </w:rPr>
        <w:t xml:space="preserve">RSP: Principles, Scope, and Contents </w:t>
      </w:r>
    </w:p>
    <w:p w14:paraId="30088D5E"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3.1 </w:t>
      </w:r>
      <w:r>
        <w:rPr>
          <w:rFonts w:ascii="Times New Roman" w:hAnsi="Times New Roman"/>
        </w:rPr>
        <w:tab/>
      </w:r>
      <w:r w:rsidRPr="004E0F10">
        <w:rPr>
          <w:rFonts w:ascii="Times New Roman" w:hAnsi="Times New Roman"/>
        </w:rPr>
        <w:t xml:space="preserve">Description of RSP </w:t>
      </w:r>
    </w:p>
    <w:p w14:paraId="53242743"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3.2 </w:t>
      </w:r>
      <w:r>
        <w:rPr>
          <w:rFonts w:ascii="Times New Roman" w:hAnsi="Times New Roman"/>
        </w:rPr>
        <w:tab/>
      </w:r>
      <w:r w:rsidRPr="004E0F10">
        <w:rPr>
          <w:rFonts w:ascii="Times New Roman" w:hAnsi="Times New Roman"/>
        </w:rPr>
        <w:t xml:space="preserve">Baseline of RSP </w:t>
      </w:r>
    </w:p>
    <w:p w14:paraId="2D03268F"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3.3 </w:t>
      </w:r>
      <w:r>
        <w:rPr>
          <w:rFonts w:ascii="Times New Roman" w:hAnsi="Times New Roman"/>
        </w:rPr>
        <w:tab/>
      </w:r>
      <w:r w:rsidRPr="004E0F10">
        <w:rPr>
          <w:rFonts w:ascii="Times New Roman" w:hAnsi="Times New Roman"/>
        </w:rPr>
        <w:t xml:space="preserve">RSP Planning Horizon and Parameters </w:t>
      </w:r>
    </w:p>
    <w:p w14:paraId="6CEB0108"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3.4 </w:t>
      </w:r>
      <w:r>
        <w:rPr>
          <w:rFonts w:ascii="Times New Roman" w:hAnsi="Times New Roman"/>
        </w:rPr>
        <w:tab/>
      </w:r>
      <w:r w:rsidRPr="004E0F10">
        <w:rPr>
          <w:rFonts w:ascii="Times New Roman" w:hAnsi="Times New Roman"/>
        </w:rPr>
        <w:t xml:space="preserve">Other RSP Principles </w:t>
      </w:r>
    </w:p>
    <w:p w14:paraId="0E937BE2"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3.5 </w:t>
      </w:r>
      <w:r>
        <w:rPr>
          <w:rFonts w:ascii="Times New Roman" w:hAnsi="Times New Roman"/>
        </w:rPr>
        <w:tab/>
      </w:r>
      <w:r w:rsidRPr="004E0F10">
        <w:rPr>
          <w:rFonts w:ascii="Times New Roman" w:hAnsi="Times New Roman"/>
        </w:rPr>
        <w:t xml:space="preserve">Market Responses in RSP </w:t>
      </w:r>
    </w:p>
    <w:p w14:paraId="4B0436D6"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3.6 </w:t>
      </w:r>
      <w:r>
        <w:rPr>
          <w:rFonts w:ascii="Times New Roman" w:hAnsi="Times New Roman"/>
        </w:rPr>
        <w:tab/>
      </w:r>
      <w:r w:rsidRPr="004E0F10">
        <w:rPr>
          <w:rFonts w:ascii="Times New Roman" w:hAnsi="Times New Roman"/>
        </w:rPr>
        <w:t xml:space="preserve">The RSP Project List </w:t>
      </w:r>
    </w:p>
    <w:p w14:paraId="7BB8903F"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(a) </w:t>
      </w:r>
      <w:r>
        <w:rPr>
          <w:rFonts w:ascii="Times New Roman" w:hAnsi="Times New Roman"/>
        </w:rPr>
        <w:tab/>
      </w:r>
      <w:r w:rsidRPr="004E0F10">
        <w:rPr>
          <w:rFonts w:ascii="Times New Roman" w:hAnsi="Times New Roman"/>
        </w:rPr>
        <w:t xml:space="preserve">Elements of the Project List </w:t>
      </w:r>
    </w:p>
    <w:p w14:paraId="7282BF4A"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(b)</w:t>
      </w:r>
      <w:r>
        <w:rPr>
          <w:rFonts w:ascii="Times New Roman" w:hAnsi="Times New Roman"/>
        </w:rPr>
        <w:tab/>
      </w:r>
      <w:r w:rsidRPr="004E0F10">
        <w:rPr>
          <w:rFonts w:ascii="Times New Roman" w:hAnsi="Times New Roman"/>
        </w:rPr>
        <w:t xml:space="preserve">Periodic Updating of RSP Project List </w:t>
      </w:r>
    </w:p>
    <w:p w14:paraId="1CF16435"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(c)</w:t>
      </w:r>
      <w:r>
        <w:rPr>
          <w:rFonts w:ascii="Times New Roman" w:hAnsi="Times New Roman"/>
        </w:rPr>
        <w:tab/>
      </w:r>
      <w:r w:rsidRPr="004E0F10">
        <w:rPr>
          <w:rFonts w:ascii="Times New Roman" w:hAnsi="Times New Roman"/>
        </w:rPr>
        <w:t xml:space="preserve">Project List Updating Procedures and Criteria </w:t>
      </w:r>
    </w:p>
    <w:p w14:paraId="739E1580"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(d)</w:t>
      </w:r>
      <w:r>
        <w:rPr>
          <w:rFonts w:ascii="Times New Roman" w:hAnsi="Times New Roman"/>
        </w:rPr>
        <w:tab/>
      </w:r>
      <w:r w:rsidRPr="004E0F10">
        <w:rPr>
          <w:rFonts w:ascii="Times New Roman" w:hAnsi="Times New Roman"/>
        </w:rPr>
        <w:t xml:space="preserve">Posting of LSP Project Status </w:t>
      </w:r>
    </w:p>
    <w:p w14:paraId="12ABBDF3" w14:textId="77777777" w:rsidR="00DF7927" w:rsidRDefault="00DF7927" w:rsidP="00DF7927">
      <w:pPr>
        <w:pStyle w:val="Normal178"/>
        <w:spacing w:after="0" w:line="360" w:lineRule="auto"/>
        <w:ind w:left="720" w:hanging="720"/>
        <w:rPr>
          <w:rFonts w:ascii="Times New Roman" w:hAnsi="Times New Roman"/>
        </w:rPr>
      </w:pPr>
    </w:p>
    <w:p w14:paraId="61A2BCDC" w14:textId="77777777" w:rsidR="00DF7927" w:rsidRPr="004E0F10" w:rsidRDefault="00462ADF" w:rsidP="00DF7927">
      <w:pPr>
        <w:pStyle w:val="Normal178"/>
        <w:spacing w:after="0" w:line="360" w:lineRule="auto"/>
        <w:ind w:left="720" w:hanging="720"/>
        <w:rPr>
          <w:rFonts w:ascii="Times New Roman" w:hAnsi="Times New Roman"/>
        </w:rPr>
      </w:pPr>
      <w:r w:rsidRPr="004E0F10">
        <w:rPr>
          <w:rFonts w:ascii="Times New Roman" w:hAnsi="Times New Roman"/>
        </w:rPr>
        <w:t xml:space="preserve">4. </w:t>
      </w:r>
      <w:r>
        <w:rPr>
          <w:rFonts w:ascii="Times New Roman" w:hAnsi="Times New Roman"/>
        </w:rPr>
        <w:tab/>
      </w:r>
      <w:r w:rsidRPr="004E0F10">
        <w:rPr>
          <w:rFonts w:ascii="Times New Roman" w:hAnsi="Times New Roman"/>
        </w:rPr>
        <w:t xml:space="preserve">Procedures for the Conduct of Needs Assessments, Treatment of Market Responses and Evaluation of </w:t>
      </w:r>
      <w:r>
        <w:rPr>
          <w:rFonts w:ascii="Times New Roman" w:hAnsi="Times New Roman"/>
        </w:rPr>
        <w:t xml:space="preserve">Regulated Transmission </w:t>
      </w:r>
      <w:r w:rsidRPr="004E0F10">
        <w:rPr>
          <w:rFonts w:ascii="Times New Roman" w:hAnsi="Times New Roman"/>
        </w:rPr>
        <w:t xml:space="preserve">Solutions </w:t>
      </w:r>
    </w:p>
    <w:p w14:paraId="3B343CDB"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lastRenderedPageBreak/>
        <w:t xml:space="preserve">4.1 </w:t>
      </w:r>
      <w:r>
        <w:rPr>
          <w:rFonts w:ascii="Times New Roman" w:hAnsi="Times New Roman"/>
        </w:rPr>
        <w:tab/>
      </w:r>
      <w:r w:rsidRPr="004E0F10">
        <w:rPr>
          <w:rFonts w:ascii="Times New Roman" w:hAnsi="Times New Roman"/>
        </w:rPr>
        <w:t xml:space="preserve">Needs Assessments </w:t>
      </w:r>
    </w:p>
    <w:p w14:paraId="5E0F7DD7" w14:textId="64721E51"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(a) </w:t>
      </w:r>
      <w:r>
        <w:rPr>
          <w:rFonts w:ascii="Times New Roman" w:hAnsi="Times New Roman"/>
        </w:rPr>
        <w:tab/>
      </w:r>
      <w:r w:rsidRPr="004E0F10">
        <w:rPr>
          <w:rFonts w:ascii="Times New Roman" w:hAnsi="Times New Roman"/>
        </w:rPr>
        <w:t xml:space="preserve">Triggers for Needs Assessments </w:t>
      </w:r>
    </w:p>
    <w:p w14:paraId="135B8A9C" w14:textId="48118D9A" w:rsidR="00DF7927"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(b) </w:t>
      </w:r>
      <w:r>
        <w:rPr>
          <w:rFonts w:ascii="Times New Roman" w:hAnsi="Times New Roman"/>
        </w:rPr>
        <w:tab/>
      </w:r>
      <w:del w:id="2" w:author="Author">
        <w:r w:rsidRPr="004E0F10" w:rsidDel="003418EC">
          <w:rPr>
            <w:rFonts w:ascii="Times New Roman" w:hAnsi="Times New Roman"/>
          </w:rPr>
          <w:delText xml:space="preserve">Requests by Stakeholders for Needs Assessments for Economic Considerations </w:delText>
        </w:r>
      </w:del>
      <w:ins w:id="3" w:author="Author">
        <w:r w:rsidR="003418EC">
          <w:rPr>
            <w:rFonts w:ascii="Times New Roman" w:hAnsi="Times New Roman"/>
          </w:rPr>
          <w:t>[RESERVED]</w:t>
        </w:r>
      </w:ins>
    </w:p>
    <w:p w14:paraId="39E12C8F" w14:textId="77777777" w:rsidR="00DF7927" w:rsidRDefault="00462ADF">
      <w:pPr>
        <w:pStyle w:val="Normal178"/>
        <w:spacing w:after="0" w:line="360" w:lineRule="auto"/>
        <w:ind w:left="2160" w:hanging="720"/>
        <w:rPr>
          <w:rFonts w:ascii="Times New Roman" w:hAnsi="Times New Roman"/>
        </w:rPr>
      </w:pPr>
      <w:r>
        <w:rPr>
          <w:rFonts w:ascii="Times New Roman" w:hAnsi="Times New Roman"/>
        </w:rPr>
        <w:t>(c)</w:t>
      </w:r>
      <w:r>
        <w:rPr>
          <w:rFonts w:ascii="Times New Roman" w:hAnsi="Times New Roman"/>
        </w:rPr>
        <w:tab/>
        <w:t>Conduct of a Needs Assessment for Rejected De-List Bids</w:t>
      </w:r>
    </w:p>
    <w:p w14:paraId="0E773209"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w:t>
      </w:r>
      <w:r>
        <w:rPr>
          <w:rFonts w:ascii="Times New Roman" w:hAnsi="Times New Roman"/>
        </w:rPr>
        <w:t>d</w:t>
      </w:r>
      <w:r w:rsidRPr="004E0F10">
        <w:rPr>
          <w:rFonts w:ascii="Times New Roman" w:hAnsi="Times New Roman"/>
        </w:rPr>
        <w:t xml:space="preserve">) </w:t>
      </w:r>
      <w:r>
        <w:rPr>
          <w:rFonts w:ascii="Times New Roman" w:hAnsi="Times New Roman"/>
        </w:rPr>
        <w:tab/>
      </w:r>
      <w:r w:rsidRPr="004E0F10">
        <w:rPr>
          <w:rFonts w:ascii="Times New Roman" w:hAnsi="Times New Roman"/>
        </w:rPr>
        <w:t xml:space="preserve">Notice of Initiation of Needs Assessments </w:t>
      </w:r>
    </w:p>
    <w:p w14:paraId="0DC72CB5" w14:textId="77777777" w:rsidR="00DF7927"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w:t>
      </w:r>
      <w:r>
        <w:rPr>
          <w:rFonts w:ascii="Times New Roman" w:hAnsi="Times New Roman"/>
        </w:rPr>
        <w:t>e</w:t>
      </w:r>
      <w:r w:rsidRPr="004E0F10">
        <w:rPr>
          <w:rFonts w:ascii="Times New Roman" w:hAnsi="Times New Roman"/>
        </w:rPr>
        <w:t xml:space="preserve">) </w:t>
      </w:r>
      <w:r>
        <w:rPr>
          <w:rFonts w:ascii="Times New Roman" w:hAnsi="Times New Roman"/>
        </w:rPr>
        <w:tab/>
      </w:r>
      <w:r w:rsidRPr="004E0F10">
        <w:rPr>
          <w:rFonts w:ascii="Times New Roman" w:hAnsi="Times New Roman"/>
        </w:rPr>
        <w:t xml:space="preserve">Preparation of Needs Assessment </w:t>
      </w:r>
    </w:p>
    <w:p w14:paraId="2D0AE064" w14:textId="77777777" w:rsidR="00DF7927" w:rsidRDefault="00462ADF" w:rsidP="00DF7927">
      <w:pPr>
        <w:pStyle w:val="Normal178"/>
        <w:spacing w:after="0" w:line="360" w:lineRule="auto"/>
        <w:ind w:left="720" w:firstLine="720"/>
        <w:rPr>
          <w:rFonts w:ascii="Times New Roman" w:hAnsi="Times New Roman"/>
        </w:rPr>
      </w:pPr>
      <w:r>
        <w:rPr>
          <w:rFonts w:ascii="Times New Roman" w:hAnsi="Times New Roman"/>
        </w:rPr>
        <w:t>(f)</w:t>
      </w:r>
      <w:r>
        <w:rPr>
          <w:rFonts w:ascii="Times New Roman" w:hAnsi="Times New Roman"/>
        </w:rPr>
        <w:tab/>
        <w:t>Treatment of Market Responses in Needs Assessments</w:t>
      </w:r>
    </w:p>
    <w:p w14:paraId="154F1E7E"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w:t>
      </w:r>
      <w:r>
        <w:rPr>
          <w:rFonts w:ascii="Times New Roman" w:hAnsi="Times New Roman"/>
        </w:rPr>
        <w:t>g</w:t>
      </w:r>
      <w:r w:rsidRPr="004E0F10">
        <w:rPr>
          <w:rFonts w:ascii="Times New Roman" w:hAnsi="Times New Roman"/>
        </w:rPr>
        <w:t xml:space="preserve">) </w:t>
      </w:r>
      <w:r>
        <w:rPr>
          <w:rFonts w:ascii="Times New Roman" w:hAnsi="Times New Roman"/>
        </w:rPr>
        <w:tab/>
      </w:r>
      <w:r w:rsidRPr="004E0F10">
        <w:rPr>
          <w:rFonts w:ascii="Times New Roman" w:hAnsi="Times New Roman"/>
        </w:rPr>
        <w:t xml:space="preserve">Needs Assessment </w:t>
      </w:r>
      <w:r>
        <w:rPr>
          <w:rFonts w:ascii="Times New Roman" w:hAnsi="Times New Roman"/>
        </w:rPr>
        <w:t>Support</w:t>
      </w:r>
      <w:r w:rsidRPr="004E0F10">
        <w:rPr>
          <w:rFonts w:ascii="Times New Roman" w:hAnsi="Times New Roman"/>
        </w:rPr>
        <w:t xml:space="preserve"> </w:t>
      </w:r>
    </w:p>
    <w:p w14:paraId="17518A2A"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w:t>
      </w:r>
      <w:r>
        <w:rPr>
          <w:rFonts w:ascii="Times New Roman" w:hAnsi="Times New Roman"/>
        </w:rPr>
        <w:t>h</w:t>
      </w:r>
      <w:r w:rsidRPr="004E0F10">
        <w:rPr>
          <w:rFonts w:ascii="Times New Roman" w:hAnsi="Times New Roman"/>
        </w:rPr>
        <w:t>)</w:t>
      </w:r>
      <w:r>
        <w:rPr>
          <w:rFonts w:ascii="Times New Roman" w:hAnsi="Times New Roman"/>
        </w:rPr>
        <w:tab/>
      </w:r>
      <w:r w:rsidRPr="004E0F10">
        <w:rPr>
          <w:rFonts w:ascii="Times New Roman" w:hAnsi="Times New Roman"/>
        </w:rPr>
        <w:t xml:space="preserve">Input from the Planning Advisory Committee </w:t>
      </w:r>
    </w:p>
    <w:p w14:paraId="2E2E1E30" w14:textId="77777777" w:rsidR="00DF7927"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w:t>
      </w:r>
      <w:r>
        <w:rPr>
          <w:rFonts w:ascii="Times New Roman" w:hAnsi="Times New Roman"/>
        </w:rPr>
        <w:t>i</w:t>
      </w:r>
      <w:r w:rsidRPr="004E0F10">
        <w:rPr>
          <w:rFonts w:ascii="Times New Roman" w:hAnsi="Times New Roman"/>
        </w:rPr>
        <w:t xml:space="preserve">) </w:t>
      </w:r>
      <w:r>
        <w:rPr>
          <w:rFonts w:ascii="Times New Roman" w:hAnsi="Times New Roman"/>
        </w:rPr>
        <w:tab/>
      </w:r>
      <w:r w:rsidRPr="004E0F10">
        <w:rPr>
          <w:rFonts w:ascii="Times New Roman" w:hAnsi="Times New Roman"/>
        </w:rPr>
        <w:t xml:space="preserve">Publication of Needs Assessment and Response Thereto </w:t>
      </w:r>
    </w:p>
    <w:p w14:paraId="3A48E25E" w14:textId="77777777" w:rsidR="00DF7927" w:rsidRPr="004E0F10" w:rsidRDefault="00462ADF" w:rsidP="00DF7927">
      <w:pPr>
        <w:pStyle w:val="Normal178"/>
        <w:spacing w:after="0" w:line="360" w:lineRule="auto"/>
        <w:ind w:left="2160" w:hanging="720"/>
        <w:rPr>
          <w:rFonts w:ascii="Times New Roman" w:hAnsi="Times New Roman"/>
        </w:rPr>
      </w:pPr>
      <w:r>
        <w:rPr>
          <w:rFonts w:ascii="Times New Roman" w:hAnsi="Times New Roman"/>
        </w:rPr>
        <w:t>(j)</w:t>
      </w:r>
      <w:r>
        <w:rPr>
          <w:rFonts w:ascii="Times New Roman" w:hAnsi="Times New Roman"/>
        </w:rPr>
        <w:tab/>
        <w:t>Requirements for Use of Solutions Studies Rather than Competitive Solution Process for Projects Based on Year of Need</w:t>
      </w:r>
    </w:p>
    <w:p w14:paraId="1920FC34"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 xml:space="preserve">4.2 </w:t>
      </w:r>
      <w:r>
        <w:rPr>
          <w:rFonts w:ascii="Times New Roman" w:hAnsi="Times New Roman"/>
        </w:rPr>
        <w:tab/>
      </w:r>
      <w:r w:rsidRPr="004E0F10">
        <w:rPr>
          <w:rFonts w:ascii="Times New Roman" w:hAnsi="Times New Roman"/>
        </w:rPr>
        <w:t>Evaluation of Regulated Transmission Solutions</w:t>
      </w:r>
      <w:r>
        <w:rPr>
          <w:rFonts w:ascii="Times New Roman" w:hAnsi="Times New Roman"/>
        </w:rPr>
        <w:t xml:space="preserve"> in Solutions Studies, Where Competitive Solution Process of Section 4.3 Is Not Applicable</w:t>
      </w:r>
      <w:r w:rsidRPr="004E0F10">
        <w:rPr>
          <w:rFonts w:ascii="Times New Roman" w:hAnsi="Times New Roman"/>
        </w:rPr>
        <w:t xml:space="preserve"> </w:t>
      </w:r>
    </w:p>
    <w:p w14:paraId="21781861" w14:textId="57BE88E1" w:rsidR="00DF7927" w:rsidRPr="004E0F10" w:rsidRDefault="00462ADF" w:rsidP="00DF7927">
      <w:pPr>
        <w:pStyle w:val="Normal178"/>
        <w:spacing w:after="0" w:line="360" w:lineRule="auto"/>
        <w:ind w:left="2160" w:hanging="720"/>
        <w:rPr>
          <w:rFonts w:ascii="Times New Roman" w:hAnsi="Times New Roman"/>
        </w:rPr>
      </w:pPr>
      <w:r w:rsidRPr="004E0F10">
        <w:rPr>
          <w:rFonts w:ascii="Times New Roman" w:hAnsi="Times New Roman"/>
        </w:rPr>
        <w:t xml:space="preserve"> (</w:t>
      </w:r>
      <w:r>
        <w:rPr>
          <w:rFonts w:ascii="Times New Roman" w:hAnsi="Times New Roman"/>
        </w:rPr>
        <w:t>a</w:t>
      </w:r>
      <w:r w:rsidRPr="004E0F10">
        <w:rPr>
          <w:rFonts w:ascii="Times New Roman" w:hAnsi="Times New Roman"/>
        </w:rPr>
        <w:t xml:space="preserve">) </w:t>
      </w:r>
      <w:r>
        <w:rPr>
          <w:rFonts w:ascii="Times New Roman" w:hAnsi="Times New Roman"/>
        </w:rPr>
        <w:tab/>
      </w:r>
      <w:r w:rsidRPr="004E0F10">
        <w:rPr>
          <w:rFonts w:ascii="Times New Roman" w:hAnsi="Times New Roman"/>
        </w:rPr>
        <w:t>Evaluation and Development of Regulated Transmission Solutions in Solutions Studies</w:t>
      </w:r>
      <w:r>
        <w:rPr>
          <w:rFonts w:ascii="Times New Roman" w:hAnsi="Times New Roman"/>
        </w:rPr>
        <w:t xml:space="preserve"> for Market Efficiency Transmission Upgrades and Reliability Transmission Upgrades</w:t>
      </w:r>
      <w:r w:rsidRPr="004E0F10">
        <w:rPr>
          <w:rFonts w:ascii="Times New Roman" w:hAnsi="Times New Roman"/>
        </w:rPr>
        <w:t xml:space="preserve"> </w:t>
      </w:r>
    </w:p>
    <w:p w14:paraId="174C11A4"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w:t>
      </w:r>
      <w:r>
        <w:rPr>
          <w:rFonts w:ascii="Times New Roman" w:hAnsi="Times New Roman"/>
        </w:rPr>
        <w:t>b</w:t>
      </w:r>
      <w:r w:rsidRPr="004E0F10">
        <w:rPr>
          <w:rFonts w:ascii="Times New Roman" w:hAnsi="Times New Roman"/>
        </w:rPr>
        <w:t xml:space="preserve">) </w:t>
      </w:r>
      <w:r>
        <w:rPr>
          <w:rFonts w:ascii="Times New Roman" w:hAnsi="Times New Roman"/>
        </w:rPr>
        <w:tab/>
      </w:r>
      <w:r w:rsidRPr="004E0F10">
        <w:rPr>
          <w:rFonts w:ascii="Times New Roman" w:hAnsi="Times New Roman"/>
        </w:rPr>
        <w:t xml:space="preserve">Notice of Initiation of a Solutions Study </w:t>
      </w:r>
    </w:p>
    <w:p w14:paraId="5C4D703B" w14:textId="4395F1C9" w:rsidR="00DF7927" w:rsidRDefault="00462ADF">
      <w:pPr>
        <w:pStyle w:val="Normal178"/>
        <w:spacing w:after="0" w:line="360" w:lineRule="auto"/>
        <w:ind w:left="2160" w:hanging="720"/>
        <w:rPr>
          <w:rFonts w:ascii="Times New Roman" w:hAnsi="Times New Roman"/>
        </w:rPr>
      </w:pPr>
      <w:r w:rsidRPr="004E0F10">
        <w:rPr>
          <w:rFonts w:ascii="Times New Roman" w:hAnsi="Times New Roman"/>
        </w:rPr>
        <w:t>(</w:t>
      </w:r>
      <w:r>
        <w:rPr>
          <w:rFonts w:ascii="Times New Roman" w:hAnsi="Times New Roman"/>
        </w:rPr>
        <w:t>c</w:t>
      </w:r>
      <w:r w:rsidRPr="004E0F10">
        <w:rPr>
          <w:rFonts w:ascii="Times New Roman" w:hAnsi="Times New Roman"/>
        </w:rPr>
        <w:t xml:space="preserve">) </w:t>
      </w:r>
      <w:r>
        <w:rPr>
          <w:rFonts w:ascii="Times New Roman" w:hAnsi="Times New Roman"/>
        </w:rPr>
        <w:tab/>
      </w:r>
      <w:r w:rsidRPr="004E0F10">
        <w:rPr>
          <w:rFonts w:ascii="Times New Roman" w:hAnsi="Times New Roman"/>
        </w:rPr>
        <w:t>Classification of Regulated Transmission Solutions</w:t>
      </w:r>
      <w:r>
        <w:rPr>
          <w:rFonts w:ascii="Times New Roman" w:hAnsi="Times New Roman"/>
        </w:rPr>
        <w:t xml:space="preserve"> as </w:t>
      </w:r>
      <w:r w:rsidR="00FA4DC9">
        <w:rPr>
          <w:rFonts w:ascii="Times New Roman" w:hAnsi="Times New Roman"/>
        </w:rPr>
        <w:t xml:space="preserve">Market Efficiency Transmission Upgrades and </w:t>
      </w:r>
      <w:r>
        <w:rPr>
          <w:rFonts w:ascii="Times New Roman" w:hAnsi="Times New Roman"/>
        </w:rPr>
        <w:t>Reliability Transmission Upgrades</w:t>
      </w:r>
      <w:r w:rsidRPr="004E0F10">
        <w:rPr>
          <w:rFonts w:ascii="Times New Roman" w:hAnsi="Times New Roman"/>
        </w:rPr>
        <w:t xml:space="preserve"> </w:t>
      </w:r>
    </w:p>
    <w:p w14:paraId="21D7755B" w14:textId="77777777" w:rsidR="00DF7927" w:rsidRDefault="00462ADF" w:rsidP="00DF7927">
      <w:pPr>
        <w:pStyle w:val="Normal178"/>
        <w:spacing w:after="0" w:line="360" w:lineRule="auto"/>
        <w:ind w:left="2160" w:hanging="720"/>
        <w:rPr>
          <w:rFonts w:ascii="Times New Roman" w:hAnsi="Times New Roman"/>
        </w:rPr>
      </w:pPr>
      <w:r w:rsidRPr="004E0F10">
        <w:rPr>
          <w:rFonts w:ascii="Times New Roman" w:hAnsi="Times New Roman"/>
        </w:rPr>
        <w:t>(</w:t>
      </w:r>
      <w:r>
        <w:rPr>
          <w:rFonts w:ascii="Times New Roman" w:hAnsi="Times New Roman"/>
        </w:rPr>
        <w:t>d</w:t>
      </w:r>
      <w:r w:rsidRPr="004E0F10">
        <w:rPr>
          <w:rFonts w:ascii="Times New Roman" w:hAnsi="Times New Roman"/>
        </w:rPr>
        <w:t xml:space="preserve">) </w:t>
      </w:r>
      <w:r>
        <w:rPr>
          <w:rFonts w:ascii="Times New Roman" w:hAnsi="Times New Roman"/>
        </w:rPr>
        <w:tab/>
        <w:t xml:space="preserve">Evaluation Factors Used for Identification of the Preferred Solution </w:t>
      </w:r>
    </w:p>
    <w:p w14:paraId="61BDE971" w14:textId="6A6981E3" w:rsidR="00DF7927" w:rsidRDefault="00462ADF" w:rsidP="00DF7927">
      <w:pPr>
        <w:pStyle w:val="Normal178"/>
        <w:spacing w:after="0" w:line="360" w:lineRule="auto"/>
        <w:ind w:left="2160" w:hanging="720"/>
        <w:rPr>
          <w:rFonts w:ascii="Times New Roman" w:hAnsi="Times New Roman"/>
        </w:rPr>
      </w:pPr>
      <w:r>
        <w:rPr>
          <w:rFonts w:ascii="Times New Roman" w:hAnsi="Times New Roman"/>
        </w:rPr>
        <w:t>(e)</w:t>
      </w:r>
      <w:r>
        <w:rPr>
          <w:rFonts w:ascii="Times New Roman" w:hAnsi="Times New Roman"/>
        </w:rPr>
        <w:tab/>
        <w:t xml:space="preserve">Identification of the Preferred Solution and </w:t>
      </w:r>
      <w:r w:rsidRPr="004E0F10">
        <w:rPr>
          <w:rFonts w:ascii="Times New Roman" w:hAnsi="Times New Roman"/>
        </w:rPr>
        <w:t>Inclusion of Results of Solutions Studies</w:t>
      </w:r>
      <w:r>
        <w:rPr>
          <w:rFonts w:ascii="Times New Roman" w:hAnsi="Times New Roman"/>
        </w:rPr>
        <w:t xml:space="preserve"> for </w:t>
      </w:r>
      <w:r w:rsidR="00FA4DC9">
        <w:rPr>
          <w:rFonts w:ascii="Times New Roman" w:hAnsi="Times New Roman"/>
        </w:rPr>
        <w:t xml:space="preserve">Market Efficiency Transmission Upgrades and </w:t>
      </w:r>
      <w:r>
        <w:rPr>
          <w:rFonts w:ascii="Times New Roman" w:hAnsi="Times New Roman"/>
        </w:rPr>
        <w:t>Reliability Transmission Upgrades</w:t>
      </w:r>
      <w:r w:rsidRPr="004E0F10">
        <w:rPr>
          <w:rFonts w:ascii="Times New Roman" w:hAnsi="Times New Roman"/>
        </w:rPr>
        <w:t xml:space="preserve"> in the RSP</w:t>
      </w:r>
    </w:p>
    <w:p w14:paraId="4DB17588" w14:textId="77777777" w:rsidR="00DF7927" w:rsidRDefault="00462ADF" w:rsidP="00DF7927">
      <w:pPr>
        <w:pStyle w:val="Normal178"/>
        <w:spacing w:after="0" w:line="360" w:lineRule="auto"/>
        <w:ind w:left="2160" w:hanging="720"/>
        <w:rPr>
          <w:rFonts w:ascii="Times New Roman" w:hAnsi="Times New Roman"/>
        </w:rPr>
      </w:pPr>
      <w:r>
        <w:rPr>
          <w:rFonts w:ascii="Times New Roman" w:hAnsi="Times New Roman"/>
        </w:rPr>
        <w:t>(f)</w:t>
      </w:r>
      <w:r>
        <w:rPr>
          <w:rFonts w:ascii="Times New Roman" w:hAnsi="Times New Roman"/>
        </w:rPr>
        <w:tab/>
        <w:t>Cancellation of a Solutions Study</w:t>
      </w:r>
    </w:p>
    <w:p w14:paraId="2BF6C84F"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4.3</w:t>
      </w:r>
      <w:r>
        <w:rPr>
          <w:rFonts w:ascii="Times New Roman" w:hAnsi="Times New Roman"/>
        </w:rPr>
        <w:tab/>
        <w:t>Competitive Solution Process for Reliability Transmission Upgrades and Market Efficiency Transmission Upgrades</w:t>
      </w:r>
    </w:p>
    <w:p w14:paraId="356F59BD"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(a)</w:t>
      </w:r>
      <w:r>
        <w:rPr>
          <w:rFonts w:ascii="Times New Roman" w:hAnsi="Times New Roman"/>
        </w:rPr>
        <w:tab/>
      </w:r>
      <w:r w:rsidRPr="00127BDF">
        <w:rPr>
          <w:rFonts w:ascii="Times New Roman" w:hAnsi="Times New Roman"/>
        </w:rPr>
        <w:t xml:space="preserve">Initiating </w:t>
      </w:r>
      <w:r>
        <w:rPr>
          <w:rFonts w:ascii="Times New Roman" w:hAnsi="Times New Roman"/>
        </w:rPr>
        <w:t xml:space="preserve">the </w:t>
      </w:r>
      <w:r w:rsidRPr="00127BDF">
        <w:rPr>
          <w:rFonts w:ascii="Times New Roman" w:hAnsi="Times New Roman"/>
        </w:rPr>
        <w:t>Competitive Solution Process</w:t>
      </w:r>
    </w:p>
    <w:p w14:paraId="0BD275BD" w14:textId="77777777" w:rsidR="00DF7927" w:rsidRDefault="00462ADF" w:rsidP="00DF7927">
      <w:pPr>
        <w:pStyle w:val="Normal178"/>
        <w:spacing w:after="0" w:line="360" w:lineRule="auto"/>
        <w:ind w:left="1440"/>
        <w:rPr>
          <w:rFonts w:ascii="Times New Roman" w:hAnsi="Times New Roman"/>
        </w:rPr>
      </w:pPr>
      <w:r>
        <w:rPr>
          <w:rFonts w:ascii="Times New Roman" w:hAnsi="Times New Roman"/>
        </w:rPr>
        <w:t>(b)</w:t>
      </w:r>
      <w:r>
        <w:rPr>
          <w:rFonts w:ascii="Times New Roman" w:hAnsi="Times New Roman"/>
        </w:rPr>
        <w:tab/>
      </w:r>
      <w:r w:rsidRPr="004D3441">
        <w:rPr>
          <w:rFonts w:ascii="Times New Roman" w:hAnsi="Times New Roman"/>
        </w:rPr>
        <w:t>Use and Control of Right of Way</w:t>
      </w:r>
    </w:p>
    <w:p w14:paraId="23FB917A"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(c)</w:t>
      </w:r>
      <w:r>
        <w:rPr>
          <w:rFonts w:ascii="Times New Roman" w:hAnsi="Times New Roman"/>
        </w:rPr>
        <w:tab/>
        <w:t>Information Required for Phase One Proposals; Study Deposit; Timing</w:t>
      </w:r>
    </w:p>
    <w:p w14:paraId="0508C98B"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(d)</w:t>
      </w:r>
      <w:r>
        <w:rPr>
          <w:rFonts w:ascii="Times New Roman" w:hAnsi="Times New Roman"/>
        </w:rPr>
        <w:tab/>
        <w:t>LSP Coordination</w:t>
      </w:r>
    </w:p>
    <w:p w14:paraId="3D289344"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(e)</w:t>
      </w:r>
      <w:r>
        <w:rPr>
          <w:rFonts w:ascii="Times New Roman" w:hAnsi="Times New Roman"/>
        </w:rPr>
        <w:tab/>
        <w:t>Preliminary Review by ISO</w:t>
      </w:r>
    </w:p>
    <w:p w14:paraId="58A67344"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(f)</w:t>
      </w:r>
      <w:r>
        <w:rPr>
          <w:rFonts w:ascii="Times New Roman" w:hAnsi="Times New Roman"/>
        </w:rPr>
        <w:tab/>
        <w:t>Proposal Deficiencies: Further Information</w:t>
      </w:r>
    </w:p>
    <w:p w14:paraId="04A0D033"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lastRenderedPageBreak/>
        <w:tab/>
        <w:t>(g)</w:t>
      </w:r>
      <w:r>
        <w:rPr>
          <w:rFonts w:ascii="Times New Roman" w:hAnsi="Times New Roman"/>
        </w:rPr>
        <w:tab/>
        <w:t>Listing of Qualifying Phase One Proposals</w:t>
      </w:r>
    </w:p>
    <w:p w14:paraId="285FD57F"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(h)</w:t>
      </w:r>
      <w:r>
        <w:rPr>
          <w:rFonts w:ascii="Times New Roman" w:hAnsi="Times New Roman"/>
        </w:rPr>
        <w:tab/>
        <w:t xml:space="preserve">Information Required for Phase Two Solutions; </w:t>
      </w:r>
    </w:p>
    <w:p w14:paraId="7F8E3FFA"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r>
      <w:r>
        <w:rPr>
          <w:rFonts w:ascii="Times New Roman" w:hAnsi="Times New Roman"/>
        </w:rPr>
        <w:tab/>
        <w:t>Identification and Reporting of Preliminary Preferred Phase Two Solution</w:t>
      </w:r>
    </w:p>
    <w:p w14:paraId="0F3947AB"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(i)</w:t>
      </w:r>
      <w:r>
        <w:rPr>
          <w:rFonts w:ascii="Times New Roman" w:hAnsi="Times New Roman"/>
        </w:rPr>
        <w:tab/>
        <w:t xml:space="preserve">Reimbursement of Phase Two Solution Costs; Collection and Refund of ISO </w:t>
      </w:r>
    </w:p>
    <w:p w14:paraId="237F29B0"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r>
      <w:r>
        <w:rPr>
          <w:rFonts w:ascii="Times New Roman" w:hAnsi="Times New Roman"/>
        </w:rPr>
        <w:tab/>
        <w:t>Study Costs</w:t>
      </w:r>
    </w:p>
    <w:p w14:paraId="606F121D"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(j)</w:t>
      </w:r>
      <w:r>
        <w:rPr>
          <w:rFonts w:ascii="Times New Roman" w:hAnsi="Times New Roman"/>
        </w:rPr>
        <w:tab/>
        <w:t>Selection of the Preferred Phase Two Solution</w:t>
      </w:r>
    </w:p>
    <w:p w14:paraId="2016BFD3"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(k)</w:t>
      </w:r>
      <w:r>
        <w:rPr>
          <w:rFonts w:ascii="Times New Roman" w:hAnsi="Times New Roman"/>
        </w:rPr>
        <w:tab/>
        <w:t>Execution of Selected Qualified Transmission Project Sponsor Agreement</w:t>
      </w:r>
    </w:p>
    <w:p w14:paraId="23C9BA9A"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(l)</w:t>
      </w:r>
      <w:r>
        <w:rPr>
          <w:rFonts w:ascii="Times New Roman" w:hAnsi="Times New Roman"/>
        </w:rPr>
        <w:tab/>
        <w:t>Failure to Proceed</w:t>
      </w:r>
    </w:p>
    <w:p w14:paraId="0D085B39"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ab/>
        <w:t>(m)</w:t>
      </w:r>
      <w:r>
        <w:rPr>
          <w:rFonts w:ascii="Times New Roman" w:hAnsi="Times New Roman"/>
        </w:rPr>
        <w:tab/>
        <w:t>Cancellation of a Request for Proposal</w:t>
      </w:r>
    </w:p>
    <w:p w14:paraId="14A052CE"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4A.</w:t>
      </w:r>
      <w:r>
        <w:rPr>
          <w:rFonts w:ascii="Times New Roman" w:hAnsi="Times New Roman"/>
        </w:rPr>
        <w:tab/>
        <w:t>Public Policy Transmission Studies; Public Policy Transmission Upgrades</w:t>
      </w:r>
    </w:p>
    <w:p w14:paraId="65956C0B"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4A.1</w:t>
      </w:r>
      <w:r>
        <w:rPr>
          <w:rFonts w:ascii="Times New Roman" w:hAnsi="Times New Roman"/>
        </w:rPr>
        <w:tab/>
        <w:t>NESCOE Requests for Public Policy Transmission Studies</w:t>
      </w:r>
    </w:p>
    <w:p w14:paraId="305EDF94"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4A.1.1</w:t>
      </w:r>
      <w:r>
        <w:rPr>
          <w:rFonts w:ascii="Times New Roman" w:hAnsi="Times New Roman"/>
        </w:rPr>
        <w:tab/>
        <w:t>Study of Federal Public Policy Requirements Not Identified by NESCOE; Local</w:t>
      </w:r>
    </w:p>
    <w:p w14:paraId="42B3F4BA" w14:textId="77777777" w:rsidR="00DF7927" w:rsidRDefault="00462ADF" w:rsidP="00DF7927">
      <w:pPr>
        <w:pStyle w:val="Normal178"/>
        <w:spacing w:after="0" w:line="360" w:lineRule="auto"/>
        <w:ind w:left="720" w:firstLine="720"/>
        <w:rPr>
          <w:rFonts w:ascii="Times New Roman" w:hAnsi="Times New Roman"/>
        </w:rPr>
      </w:pPr>
      <w:r>
        <w:rPr>
          <w:rFonts w:ascii="Times New Roman" w:hAnsi="Times New Roman"/>
        </w:rPr>
        <w:t xml:space="preserve"> Public Policy Requirements</w:t>
      </w:r>
    </w:p>
    <w:p w14:paraId="0CC053BF"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4A.2</w:t>
      </w:r>
      <w:r>
        <w:rPr>
          <w:rFonts w:ascii="Times New Roman" w:hAnsi="Times New Roman"/>
        </w:rPr>
        <w:tab/>
        <w:t xml:space="preserve">Preparation for Conduct of Public Policy Transmission Studies; Stakeholder </w:t>
      </w:r>
    </w:p>
    <w:p w14:paraId="49598780"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r>
      <w:r>
        <w:rPr>
          <w:rFonts w:ascii="Times New Roman" w:hAnsi="Times New Roman"/>
        </w:rPr>
        <w:tab/>
        <w:t>Input</w:t>
      </w:r>
    </w:p>
    <w:p w14:paraId="0AB00D6C"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4A.3</w:t>
      </w:r>
      <w:r>
        <w:rPr>
          <w:rFonts w:ascii="Times New Roman" w:hAnsi="Times New Roman"/>
        </w:rPr>
        <w:tab/>
        <w:t>Public Policy Transmission Studies; Stakeholder Input</w:t>
      </w:r>
    </w:p>
    <w:p w14:paraId="1EFFAC7F"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r>
      <w:r>
        <w:rPr>
          <w:rFonts w:ascii="Times New Roman" w:hAnsi="Times New Roman"/>
        </w:rPr>
        <w:tab/>
        <w:t>(a)</w:t>
      </w:r>
      <w:r>
        <w:rPr>
          <w:rFonts w:ascii="Times New Roman" w:hAnsi="Times New Roman"/>
        </w:rPr>
        <w:tab/>
        <w:t>Conduct of Public Policy Transmission Studies; Stakeholder Input</w:t>
      </w:r>
    </w:p>
    <w:p w14:paraId="518949D2"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r>
      <w:r>
        <w:rPr>
          <w:rFonts w:ascii="Times New Roman" w:hAnsi="Times New Roman"/>
        </w:rPr>
        <w:tab/>
        <w:t>(b)</w:t>
      </w:r>
      <w:r>
        <w:rPr>
          <w:rFonts w:ascii="Times New Roman" w:hAnsi="Times New Roman"/>
        </w:rPr>
        <w:tab/>
        <w:t>Treatment of Market Solutions in Public Policy Transmission Studies</w:t>
      </w:r>
    </w:p>
    <w:p w14:paraId="1AE1D449"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4A.4</w:t>
      </w:r>
      <w:r>
        <w:rPr>
          <w:rFonts w:ascii="Times New Roman" w:hAnsi="Times New Roman"/>
        </w:rPr>
        <w:tab/>
        <w:t>Response to Public Policy Transmission Studies</w:t>
      </w:r>
    </w:p>
    <w:p w14:paraId="6499A393"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4A.5</w:t>
      </w:r>
      <w:r>
        <w:rPr>
          <w:rFonts w:ascii="Times New Roman" w:hAnsi="Times New Roman"/>
        </w:rPr>
        <w:tab/>
        <w:t>Use and Control of Right of Way</w:t>
      </w:r>
    </w:p>
    <w:p w14:paraId="75251AF0"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4A.6</w:t>
      </w:r>
      <w:r>
        <w:rPr>
          <w:rFonts w:ascii="Times New Roman" w:hAnsi="Times New Roman"/>
        </w:rPr>
        <w:tab/>
        <w:t>Stage One Proposals</w:t>
      </w:r>
    </w:p>
    <w:p w14:paraId="2B874F8B" w14:textId="77777777" w:rsidR="00DF7927" w:rsidRDefault="00462ADF" w:rsidP="00DF7927">
      <w:pPr>
        <w:pStyle w:val="ListParagraph33"/>
        <w:numPr>
          <w:ilvl w:val="0"/>
          <w:numId w:val="240"/>
        </w:numPr>
        <w:spacing w:after="0" w:line="360" w:lineRule="auto"/>
        <w:ind w:left="1800"/>
        <w:rPr>
          <w:rFonts w:ascii="Times New Roman" w:hAnsi="Times New Roman"/>
        </w:rPr>
      </w:pPr>
      <w:r>
        <w:rPr>
          <w:rFonts w:ascii="Times New Roman" w:hAnsi="Times New Roman"/>
        </w:rPr>
        <w:t>Information Required for Stage One Proposals</w:t>
      </w:r>
    </w:p>
    <w:p w14:paraId="01033FC5" w14:textId="77777777" w:rsidR="00DF7927" w:rsidRDefault="00462ADF" w:rsidP="00DF7927">
      <w:pPr>
        <w:pStyle w:val="ListParagraph33"/>
        <w:numPr>
          <w:ilvl w:val="0"/>
          <w:numId w:val="240"/>
        </w:numPr>
        <w:spacing w:after="0" w:line="360" w:lineRule="auto"/>
        <w:ind w:left="1800"/>
        <w:rPr>
          <w:rFonts w:ascii="Times New Roman" w:hAnsi="Times New Roman"/>
        </w:rPr>
      </w:pPr>
      <w:r>
        <w:rPr>
          <w:rFonts w:ascii="Times New Roman" w:hAnsi="Times New Roman"/>
        </w:rPr>
        <w:t>LSP Coordination</w:t>
      </w:r>
    </w:p>
    <w:p w14:paraId="74B22BD9" w14:textId="77777777" w:rsidR="00DF7927" w:rsidRDefault="00462ADF" w:rsidP="00DF7927">
      <w:pPr>
        <w:pStyle w:val="ListParagraph33"/>
        <w:numPr>
          <w:ilvl w:val="0"/>
          <w:numId w:val="240"/>
        </w:numPr>
        <w:spacing w:after="0" w:line="360" w:lineRule="auto"/>
        <w:ind w:left="1800"/>
        <w:rPr>
          <w:rFonts w:ascii="Times New Roman" w:hAnsi="Times New Roman"/>
        </w:rPr>
      </w:pPr>
      <w:r>
        <w:rPr>
          <w:rFonts w:ascii="Times New Roman" w:hAnsi="Times New Roman"/>
        </w:rPr>
        <w:t>Preliminary Review by ISO</w:t>
      </w:r>
    </w:p>
    <w:p w14:paraId="72492861" w14:textId="77777777" w:rsidR="00DF7927" w:rsidRDefault="00462ADF" w:rsidP="00DF7927">
      <w:pPr>
        <w:pStyle w:val="ListParagraph33"/>
        <w:numPr>
          <w:ilvl w:val="0"/>
          <w:numId w:val="240"/>
        </w:numPr>
        <w:spacing w:after="0" w:line="360" w:lineRule="auto"/>
        <w:ind w:left="1800"/>
        <w:rPr>
          <w:rFonts w:ascii="Times New Roman" w:hAnsi="Times New Roman"/>
        </w:rPr>
      </w:pPr>
      <w:r>
        <w:rPr>
          <w:rFonts w:ascii="Times New Roman" w:hAnsi="Times New Roman"/>
        </w:rPr>
        <w:t>Proposal Deficiencies; Further Information</w:t>
      </w:r>
    </w:p>
    <w:p w14:paraId="7B9F030D" w14:textId="77777777" w:rsidR="00DF7927" w:rsidRDefault="00462ADF" w:rsidP="00DF7927">
      <w:pPr>
        <w:pStyle w:val="ListParagraph33"/>
        <w:numPr>
          <w:ilvl w:val="0"/>
          <w:numId w:val="240"/>
        </w:numPr>
        <w:spacing w:after="0" w:line="360" w:lineRule="auto"/>
        <w:ind w:left="1800"/>
        <w:rPr>
          <w:rFonts w:ascii="Times New Roman" w:hAnsi="Times New Roman"/>
        </w:rPr>
      </w:pPr>
      <w:r>
        <w:rPr>
          <w:rFonts w:ascii="Times New Roman" w:hAnsi="Times New Roman"/>
        </w:rPr>
        <w:t>List of Qualifying Stage One Proposals</w:t>
      </w:r>
    </w:p>
    <w:p w14:paraId="1E4506A1"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4A.7</w:t>
      </w:r>
      <w:r>
        <w:rPr>
          <w:rFonts w:ascii="Times New Roman" w:hAnsi="Times New Roman"/>
        </w:rPr>
        <w:tab/>
        <w:t>Reimbursement of Stage One Proposal and Stage Two Solution Costs; Collection and Refund of ISO Study Costs</w:t>
      </w:r>
    </w:p>
    <w:p w14:paraId="591C2089"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4A.8</w:t>
      </w:r>
      <w:r>
        <w:rPr>
          <w:rFonts w:ascii="Times New Roman" w:hAnsi="Times New Roman"/>
        </w:rPr>
        <w:tab/>
        <w:t>Information Required for Stage Two Solutions; Identification and Reporting of Preliminary Preferred Stage Two Solution</w:t>
      </w:r>
    </w:p>
    <w:p w14:paraId="2718FDA4"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4A.9</w:t>
      </w:r>
      <w:r>
        <w:rPr>
          <w:rFonts w:ascii="Times New Roman" w:hAnsi="Times New Roman"/>
        </w:rPr>
        <w:tab/>
        <w:t xml:space="preserve">Inclusion of Public Policy Transmission Upgrades in the Regional System Plan and RSP Project List; Milestone Schedules; Removal From RSP Project List </w:t>
      </w:r>
    </w:p>
    <w:p w14:paraId="04C73634" w14:textId="77777777" w:rsidR="00DF7927" w:rsidRDefault="00462ADF" w:rsidP="00DF7927">
      <w:pPr>
        <w:pStyle w:val="ListParagraph33"/>
        <w:numPr>
          <w:ilvl w:val="0"/>
          <w:numId w:val="241"/>
        </w:numPr>
        <w:spacing w:after="0" w:line="360" w:lineRule="auto"/>
        <w:ind w:left="1800"/>
        <w:rPr>
          <w:rFonts w:ascii="Times New Roman" w:hAnsi="Times New Roman"/>
        </w:rPr>
      </w:pPr>
      <w:r>
        <w:rPr>
          <w:rFonts w:ascii="Times New Roman" w:hAnsi="Times New Roman"/>
        </w:rPr>
        <w:t>Inclusion of Public Policy Transmission Upgrades in the Regional System Plan and RSP Project List</w:t>
      </w:r>
    </w:p>
    <w:p w14:paraId="69771027" w14:textId="77777777" w:rsidR="00DF7927" w:rsidRDefault="00462ADF" w:rsidP="00DF7927">
      <w:pPr>
        <w:pStyle w:val="ListParagraph33"/>
        <w:numPr>
          <w:ilvl w:val="0"/>
          <w:numId w:val="241"/>
        </w:numPr>
        <w:spacing w:after="0" w:line="360" w:lineRule="auto"/>
        <w:ind w:left="1800"/>
        <w:rPr>
          <w:rFonts w:ascii="Times New Roman" w:hAnsi="Times New Roman"/>
        </w:rPr>
      </w:pPr>
      <w:r>
        <w:rPr>
          <w:rFonts w:ascii="Times New Roman" w:hAnsi="Times New Roman"/>
        </w:rPr>
        <w:lastRenderedPageBreak/>
        <w:t>Execution of Selected Qualified Transmission Project Sponsor Agreement</w:t>
      </w:r>
    </w:p>
    <w:p w14:paraId="17B388E7" w14:textId="77777777" w:rsidR="00DF7927" w:rsidRDefault="00462ADF" w:rsidP="00DF7927">
      <w:pPr>
        <w:pStyle w:val="ListParagraph33"/>
        <w:numPr>
          <w:ilvl w:val="0"/>
          <w:numId w:val="241"/>
        </w:numPr>
        <w:spacing w:after="0" w:line="360" w:lineRule="auto"/>
        <w:ind w:left="1800"/>
        <w:rPr>
          <w:rFonts w:ascii="Times New Roman" w:hAnsi="Times New Roman"/>
        </w:rPr>
      </w:pPr>
      <w:r>
        <w:rPr>
          <w:rFonts w:ascii="Times New Roman" w:hAnsi="Times New Roman"/>
        </w:rPr>
        <w:t>Failure to Proceed</w:t>
      </w:r>
    </w:p>
    <w:p w14:paraId="5D97CC80" w14:textId="77777777" w:rsidR="00DF7927" w:rsidRDefault="00462ADF" w:rsidP="00DF7927">
      <w:pPr>
        <w:pStyle w:val="ListParagraph33"/>
        <w:spacing w:after="0" w:line="360" w:lineRule="auto"/>
        <w:rPr>
          <w:rFonts w:ascii="Times New Roman" w:hAnsi="Times New Roman"/>
        </w:rPr>
      </w:pPr>
      <w:r>
        <w:rPr>
          <w:rFonts w:ascii="Times New Roman" w:hAnsi="Times New Roman"/>
        </w:rPr>
        <w:t>4A.10</w:t>
      </w:r>
      <w:r>
        <w:rPr>
          <w:rFonts w:ascii="Times New Roman" w:hAnsi="Times New Roman"/>
        </w:rPr>
        <w:tab/>
        <w:t>Cancellation of a Request for Proposal</w:t>
      </w:r>
    </w:p>
    <w:p w14:paraId="238D2863" w14:textId="77777777" w:rsidR="00DF7927" w:rsidRDefault="00462ADF" w:rsidP="00DF7927">
      <w:pPr>
        <w:pStyle w:val="ListParagraph33"/>
        <w:spacing w:after="0" w:line="360" w:lineRule="auto"/>
        <w:rPr>
          <w:rFonts w:ascii="Times New Roman" w:hAnsi="Times New Roman"/>
        </w:rPr>
      </w:pPr>
      <w:r>
        <w:rPr>
          <w:rFonts w:ascii="Times New Roman" w:hAnsi="Times New Roman"/>
        </w:rPr>
        <w:t>4A.11</w:t>
      </w:r>
      <w:r>
        <w:rPr>
          <w:rFonts w:ascii="Times New Roman" w:hAnsi="Times New Roman"/>
        </w:rPr>
        <w:tab/>
        <w:t>Local Public Policy Transmission Upgrades</w:t>
      </w:r>
    </w:p>
    <w:p w14:paraId="7953284A"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4B.</w:t>
      </w:r>
      <w:r>
        <w:rPr>
          <w:rFonts w:ascii="Times New Roman" w:hAnsi="Times New Roman"/>
        </w:rPr>
        <w:tab/>
        <w:t>Qualified Transmission Project Sponsors</w:t>
      </w:r>
    </w:p>
    <w:p w14:paraId="063DA648"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4B.1</w:t>
      </w:r>
      <w:r>
        <w:rPr>
          <w:rFonts w:ascii="Times New Roman" w:hAnsi="Times New Roman"/>
        </w:rPr>
        <w:tab/>
        <w:t>Periodic Evaluation of Applications</w:t>
      </w:r>
    </w:p>
    <w:p w14:paraId="0620D454"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4B.2</w:t>
      </w:r>
      <w:r>
        <w:rPr>
          <w:rFonts w:ascii="Times New Roman" w:hAnsi="Times New Roman"/>
        </w:rPr>
        <w:tab/>
        <w:t>Information To Be Submitted</w:t>
      </w:r>
    </w:p>
    <w:p w14:paraId="347E4886"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4B.3</w:t>
      </w:r>
      <w:r>
        <w:rPr>
          <w:rFonts w:ascii="Times New Roman" w:hAnsi="Times New Roman"/>
        </w:rPr>
        <w:tab/>
        <w:t>Review of Qualifications</w:t>
      </w:r>
    </w:p>
    <w:p w14:paraId="6BB10462" w14:textId="77777777" w:rsidR="00DF7927" w:rsidRDefault="00462ADF" w:rsidP="00DF7927">
      <w:pPr>
        <w:pStyle w:val="Normal178"/>
        <w:spacing w:after="0" w:line="360" w:lineRule="auto"/>
        <w:ind w:left="720" w:hanging="720"/>
        <w:rPr>
          <w:rFonts w:ascii="Times New Roman" w:hAnsi="Times New Roman"/>
        </w:rPr>
      </w:pPr>
      <w:r>
        <w:rPr>
          <w:rFonts w:ascii="Times New Roman" w:hAnsi="Times New Roman"/>
        </w:rPr>
        <w:tab/>
        <w:t>4B.4</w:t>
      </w:r>
      <w:r>
        <w:rPr>
          <w:rFonts w:ascii="Times New Roman" w:hAnsi="Times New Roman"/>
        </w:rPr>
        <w:tab/>
        <w:t xml:space="preserve">List of Qualified Transmission Project Sponsors </w:t>
      </w:r>
    </w:p>
    <w:p w14:paraId="01021D4A" w14:textId="77777777" w:rsidR="00DF7927" w:rsidRDefault="00462ADF" w:rsidP="00DF7927">
      <w:pPr>
        <w:pStyle w:val="Normal178"/>
        <w:spacing w:after="0" w:line="360" w:lineRule="auto"/>
        <w:ind w:left="720"/>
        <w:rPr>
          <w:rFonts w:ascii="Times New Roman" w:hAnsi="Times New Roman"/>
        </w:rPr>
      </w:pPr>
      <w:r>
        <w:rPr>
          <w:rFonts w:ascii="Times New Roman" w:hAnsi="Times New Roman"/>
        </w:rPr>
        <w:t>4B.5</w:t>
      </w:r>
      <w:r>
        <w:rPr>
          <w:rFonts w:ascii="Times New Roman" w:hAnsi="Times New Roman"/>
        </w:rPr>
        <w:tab/>
        <w:t>Annual Certification</w:t>
      </w:r>
    </w:p>
    <w:p w14:paraId="492A52C2" w14:textId="77777777" w:rsidR="00DF7927" w:rsidRDefault="00DF7927" w:rsidP="00DF7927">
      <w:pPr>
        <w:pStyle w:val="Normal178"/>
        <w:spacing w:after="0" w:line="360" w:lineRule="auto"/>
        <w:rPr>
          <w:rFonts w:ascii="Times New Roman" w:hAnsi="Times New Roman"/>
        </w:rPr>
      </w:pPr>
    </w:p>
    <w:p w14:paraId="77B5C320"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5. </w:t>
      </w:r>
      <w:r>
        <w:rPr>
          <w:rFonts w:ascii="Times New Roman" w:hAnsi="Times New Roman"/>
        </w:rPr>
        <w:tab/>
      </w:r>
      <w:r w:rsidRPr="004E0F10">
        <w:rPr>
          <w:rFonts w:ascii="Times New Roman" w:hAnsi="Times New Roman"/>
        </w:rPr>
        <w:t xml:space="preserve">Supply of Information and Data Required for Regional System Planning </w:t>
      </w:r>
    </w:p>
    <w:p w14:paraId="130BA873" w14:textId="77777777" w:rsidR="00DF7927" w:rsidRDefault="00DF7927" w:rsidP="00DF7927">
      <w:pPr>
        <w:pStyle w:val="Normal178"/>
        <w:spacing w:after="0" w:line="360" w:lineRule="auto"/>
        <w:rPr>
          <w:rFonts w:ascii="Times New Roman" w:hAnsi="Times New Roman"/>
        </w:rPr>
      </w:pPr>
    </w:p>
    <w:p w14:paraId="414A0723"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6. </w:t>
      </w:r>
      <w:r>
        <w:rPr>
          <w:rFonts w:ascii="Times New Roman" w:hAnsi="Times New Roman"/>
        </w:rPr>
        <w:tab/>
      </w:r>
      <w:r w:rsidRPr="004E0F10">
        <w:rPr>
          <w:rFonts w:ascii="Times New Roman" w:hAnsi="Times New Roman"/>
        </w:rPr>
        <w:t>Regional, Local and Inter</w:t>
      </w:r>
      <w:r>
        <w:rPr>
          <w:rFonts w:ascii="Times New Roman" w:hAnsi="Times New Roman"/>
        </w:rPr>
        <w:t>regional</w:t>
      </w:r>
      <w:r w:rsidRPr="004E0F10">
        <w:rPr>
          <w:rFonts w:ascii="Times New Roman" w:hAnsi="Times New Roman"/>
        </w:rPr>
        <w:t xml:space="preserve"> Coordination </w:t>
      </w:r>
    </w:p>
    <w:p w14:paraId="5000AEDE"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6.1 </w:t>
      </w:r>
      <w:r>
        <w:rPr>
          <w:rFonts w:ascii="Times New Roman" w:hAnsi="Times New Roman"/>
        </w:rPr>
        <w:tab/>
      </w:r>
      <w:r w:rsidRPr="004E0F10">
        <w:rPr>
          <w:rFonts w:ascii="Times New Roman" w:hAnsi="Times New Roman"/>
        </w:rPr>
        <w:t xml:space="preserve">Regional Coordination </w:t>
      </w:r>
    </w:p>
    <w:p w14:paraId="45415CBB"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6.2 </w:t>
      </w:r>
      <w:r>
        <w:rPr>
          <w:rFonts w:ascii="Times New Roman" w:hAnsi="Times New Roman"/>
        </w:rPr>
        <w:tab/>
      </w:r>
      <w:r w:rsidRPr="004E0F10">
        <w:rPr>
          <w:rFonts w:ascii="Times New Roman" w:hAnsi="Times New Roman"/>
        </w:rPr>
        <w:t xml:space="preserve">Local Coordination </w:t>
      </w:r>
    </w:p>
    <w:p w14:paraId="778F42DA" w14:textId="77777777" w:rsidR="00DF7927"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6.3 </w:t>
      </w:r>
      <w:r>
        <w:rPr>
          <w:rFonts w:ascii="Times New Roman" w:hAnsi="Times New Roman"/>
        </w:rPr>
        <w:tab/>
      </w:r>
      <w:r w:rsidRPr="004E0F10">
        <w:rPr>
          <w:rFonts w:ascii="Times New Roman" w:hAnsi="Times New Roman"/>
        </w:rPr>
        <w:t>Inte</w:t>
      </w:r>
      <w:r>
        <w:rPr>
          <w:rFonts w:ascii="Times New Roman" w:hAnsi="Times New Roman"/>
        </w:rPr>
        <w:t>rregional</w:t>
      </w:r>
      <w:r w:rsidRPr="004E0F10">
        <w:rPr>
          <w:rFonts w:ascii="Times New Roman" w:hAnsi="Times New Roman"/>
        </w:rPr>
        <w:t xml:space="preserve"> Coordination</w:t>
      </w:r>
    </w:p>
    <w:p w14:paraId="4E04ABFE" w14:textId="77777777" w:rsidR="00DF7927" w:rsidRDefault="00462ADF" w:rsidP="00DF7927">
      <w:pPr>
        <w:pStyle w:val="Normal178"/>
        <w:tabs>
          <w:tab w:val="left" w:pos="1800"/>
        </w:tabs>
        <w:spacing w:after="0" w:line="360" w:lineRule="auto"/>
        <w:ind w:left="1440" w:hanging="720"/>
        <w:rPr>
          <w:rFonts w:ascii="Times New Roman" w:hAnsi="Times New Roman"/>
        </w:rPr>
      </w:pPr>
      <w:r>
        <w:rPr>
          <w:rFonts w:ascii="Times New Roman" w:hAnsi="Times New Roman"/>
        </w:rPr>
        <w:tab/>
        <w:t xml:space="preserve">(a) </w:t>
      </w:r>
      <w:r>
        <w:rPr>
          <w:rFonts w:ascii="Times New Roman" w:hAnsi="Times New Roman"/>
        </w:rPr>
        <w:tab/>
        <w:t>Interregional Coordination and Cost Allocation Among ISO, New York Independent System Operator, Inc. (“NYISO”) and PJM Interconnection, L.L.C (“PJM”) Under Order No. 1000</w:t>
      </w:r>
    </w:p>
    <w:p w14:paraId="2447006C" w14:textId="77777777" w:rsidR="00DF7927" w:rsidRPr="004E0F10" w:rsidRDefault="00462ADF" w:rsidP="00DF7927">
      <w:pPr>
        <w:pStyle w:val="Normal178"/>
        <w:spacing w:after="0" w:line="360" w:lineRule="auto"/>
        <w:ind w:firstLine="720"/>
        <w:rPr>
          <w:rFonts w:ascii="Times New Roman" w:hAnsi="Times New Roman"/>
        </w:rPr>
      </w:pPr>
      <w:r>
        <w:rPr>
          <w:rFonts w:ascii="Times New Roman" w:hAnsi="Times New Roman"/>
        </w:rPr>
        <w:t>(b)</w:t>
      </w:r>
      <w:r>
        <w:rPr>
          <w:rFonts w:ascii="Times New Roman" w:hAnsi="Times New Roman"/>
        </w:rPr>
        <w:tab/>
        <w:t>Other Interregional Assessments and Other Interregional Transmission Projects</w:t>
      </w:r>
      <w:r w:rsidRPr="004E0F10">
        <w:rPr>
          <w:rFonts w:ascii="Times New Roman" w:hAnsi="Times New Roman"/>
        </w:rPr>
        <w:t xml:space="preserve"> </w:t>
      </w:r>
    </w:p>
    <w:p w14:paraId="52E7FE35" w14:textId="77777777" w:rsidR="00DF7927" w:rsidRDefault="00DF7927" w:rsidP="00DF7927">
      <w:pPr>
        <w:pStyle w:val="Normal178"/>
        <w:spacing w:after="0" w:line="360" w:lineRule="auto"/>
        <w:rPr>
          <w:rFonts w:ascii="Times New Roman" w:hAnsi="Times New Roman"/>
        </w:rPr>
      </w:pPr>
    </w:p>
    <w:p w14:paraId="29102254"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7. </w:t>
      </w:r>
      <w:r>
        <w:rPr>
          <w:rFonts w:ascii="Times New Roman" w:hAnsi="Times New Roman"/>
        </w:rPr>
        <w:tab/>
      </w:r>
      <w:r w:rsidRPr="004E0F10">
        <w:rPr>
          <w:rFonts w:ascii="Times New Roman" w:hAnsi="Times New Roman"/>
        </w:rPr>
        <w:t xml:space="preserve">Procedures for Development and Approval of the RSP </w:t>
      </w:r>
    </w:p>
    <w:p w14:paraId="6B01B9A5"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7.1 </w:t>
      </w:r>
      <w:r>
        <w:rPr>
          <w:rFonts w:ascii="Times New Roman" w:hAnsi="Times New Roman"/>
        </w:rPr>
        <w:tab/>
      </w:r>
      <w:r w:rsidRPr="004E0F10">
        <w:rPr>
          <w:rFonts w:ascii="Times New Roman" w:hAnsi="Times New Roman"/>
        </w:rPr>
        <w:t xml:space="preserve">Initiation of RSP </w:t>
      </w:r>
    </w:p>
    <w:p w14:paraId="3C3BD392"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7.2 </w:t>
      </w:r>
      <w:r>
        <w:rPr>
          <w:rFonts w:ascii="Times New Roman" w:hAnsi="Times New Roman"/>
        </w:rPr>
        <w:tab/>
      </w:r>
      <w:r w:rsidRPr="004E0F10">
        <w:rPr>
          <w:rFonts w:ascii="Times New Roman" w:hAnsi="Times New Roman"/>
        </w:rPr>
        <w:t xml:space="preserve">Draft RSP; Public Meeting </w:t>
      </w:r>
    </w:p>
    <w:p w14:paraId="5E305FC7"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7.3 </w:t>
      </w:r>
      <w:r>
        <w:rPr>
          <w:rFonts w:ascii="Times New Roman" w:hAnsi="Times New Roman"/>
        </w:rPr>
        <w:tab/>
      </w:r>
      <w:r w:rsidRPr="004E0F10">
        <w:rPr>
          <w:rFonts w:ascii="Times New Roman" w:hAnsi="Times New Roman"/>
        </w:rPr>
        <w:t xml:space="preserve">Action by the ISO Board of Directors on RSP; Request for Alternative Proposals </w:t>
      </w:r>
    </w:p>
    <w:p w14:paraId="00D74A09"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(a) </w:t>
      </w:r>
      <w:r>
        <w:rPr>
          <w:rFonts w:ascii="Times New Roman" w:hAnsi="Times New Roman"/>
        </w:rPr>
        <w:tab/>
      </w:r>
      <w:r w:rsidRPr="004E0F10">
        <w:rPr>
          <w:rFonts w:ascii="Times New Roman" w:hAnsi="Times New Roman"/>
        </w:rPr>
        <w:t xml:space="preserve">Action by ISO Board of Directors on RSP </w:t>
      </w:r>
    </w:p>
    <w:p w14:paraId="5E3FEE98"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(b) </w:t>
      </w:r>
      <w:r>
        <w:rPr>
          <w:rFonts w:ascii="Times New Roman" w:hAnsi="Times New Roman"/>
        </w:rPr>
        <w:tab/>
      </w:r>
      <w:r w:rsidRPr="004E0F10">
        <w:rPr>
          <w:rFonts w:ascii="Times New Roman" w:hAnsi="Times New Roman"/>
        </w:rPr>
        <w:t xml:space="preserve">Requests for Alternative Proposals </w:t>
      </w:r>
    </w:p>
    <w:p w14:paraId="55B12751" w14:textId="77777777" w:rsidR="00DF7927" w:rsidRDefault="00DF7927" w:rsidP="00DF7927">
      <w:pPr>
        <w:pStyle w:val="Normal178"/>
        <w:spacing w:after="0" w:line="360" w:lineRule="auto"/>
        <w:rPr>
          <w:rFonts w:ascii="Times New Roman" w:hAnsi="Times New Roman"/>
        </w:rPr>
      </w:pPr>
    </w:p>
    <w:p w14:paraId="083E3B86"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8. </w:t>
      </w:r>
      <w:r>
        <w:rPr>
          <w:rFonts w:ascii="Times New Roman" w:hAnsi="Times New Roman"/>
        </w:rPr>
        <w:tab/>
      </w:r>
      <w:r w:rsidRPr="004E0F10">
        <w:rPr>
          <w:rFonts w:ascii="Times New Roman" w:hAnsi="Times New Roman"/>
        </w:rPr>
        <w:t xml:space="preserve">Obligations of PTOs to Build; PTOs’ Obligations, Conditions and Rights </w:t>
      </w:r>
    </w:p>
    <w:p w14:paraId="567E4923" w14:textId="77777777" w:rsidR="00DF7927" w:rsidRDefault="00DF7927" w:rsidP="00DF7927">
      <w:pPr>
        <w:pStyle w:val="Normal178"/>
        <w:spacing w:after="0" w:line="360" w:lineRule="auto"/>
        <w:rPr>
          <w:rFonts w:ascii="Times New Roman" w:hAnsi="Times New Roman"/>
        </w:rPr>
      </w:pPr>
    </w:p>
    <w:p w14:paraId="45C8AC2A"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9. </w:t>
      </w:r>
      <w:r>
        <w:rPr>
          <w:rFonts w:ascii="Times New Roman" w:hAnsi="Times New Roman"/>
        </w:rPr>
        <w:tab/>
      </w:r>
      <w:r w:rsidRPr="004E0F10">
        <w:rPr>
          <w:rFonts w:ascii="Times New Roman" w:hAnsi="Times New Roman"/>
        </w:rPr>
        <w:t xml:space="preserve">Merchant Transmission Facilities </w:t>
      </w:r>
    </w:p>
    <w:p w14:paraId="3E81A90A"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9.1 </w:t>
      </w:r>
      <w:r>
        <w:rPr>
          <w:rFonts w:ascii="Times New Roman" w:hAnsi="Times New Roman"/>
        </w:rPr>
        <w:tab/>
      </w:r>
      <w:r w:rsidRPr="004E0F10">
        <w:rPr>
          <w:rFonts w:ascii="Times New Roman" w:hAnsi="Times New Roman"/>
        </w:rPr>
        <w:t xml:space="preserve">General </w:t>
      </w:r>
    </w:p>
    <w:p w14:paraId="0F3EC00C"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9.2 </w:t>
      </w:r>
      <w:r>
        <w:rPr>
          <w:rFonts w:ascii="Times New Roman" w:hAnsi="Times New Roman"/>
        </w:rPr>
        <w:tab/>
      </w:r>
      <w:r w:rsidRPr="004E0F10">
        <w:rPr>
          <w:rFonts w:ascii="Times New Roman" w:hAnsi="Times New Roman"/>
        </w:rPr>
        <w:t xml:space="preserve">Operation and Integration </w:t>
      </w:r>
    </w:p>
    <w:p w14:paraId="755A56E9"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lastRenderedPageBreak/>
        <w:t xml:space="preserve">9.3 </w:t>
      </w:r>
      <w:r>
        <w:rPr>
          <w:rFonts w:ascii="Times New Roman" w:hAnsi="Times New Roman"/>
        </w:rPr>
        <w:tab/>
      </w:r>
      <w:r w:rsidRPr="004E0F10">
        <w:rPr>
          <w:rFonts w:ascii="Times New Roman" w:hAnsi="Times New Roman"/>
        </w:rPr>
        <w:t xml:space="preserve">Control and Coordination </w:t>
      </w:r>
    </w:p>
    <w:p w14:paraId="25C51E95" w14:textId="77777777" w:rsidR="00DF7927" w:rsidRDefault="00DF7927" w:rsidP="00DF7927">
      <w:pPr>
        <w:pStyle w:val="Normal178"/>
        <w:spacing w:after="0" w:line="360" w:lineRule="auto"/>
        <w:rPr>
          <w:rFonts w:ascii="Times New Roman" w:hAnsi="Times New Roman"/>
        </w:rPr>
      </w:pPr>
    </w:p>
    <w:p w14:paraId="16331060"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10. </w:t>
      </w:r>
      <w:r>
        <w:rPr>
          <w:rFonts w:ascii="Times New Roman" w:hAnsi="Times New Roman"/>
        </w:rPr>
        <w:tab/>
      </w:r>
      <w:r w:rsidRPr="004E0F10">
        <w:rPr>
          <w:rFonts w:ascii="Times New Roman" w:hAnsi="Times New Roman"/>
        </w:rPr>
        <w:t xml:space="preserve">Cost Responsibility for Transmission Upgrades </w:t>
      </w:r>
    </w:p>
    <w:p w14:paraId="4007E8F9" w14:textId="77777777" w:rsidR="00DF7927" w:rsidRDefault="00DF7927" w:rsidP="00DF7927">
      <w:pPr>
        <w:pStyle w:val="Normal178"/>
        <w:spacing w:after="0" w:line="360" w:lineRule="auto"/>
        <w:rPr>
          <w:rFonts w:ascii="Times New Roman" w:hAnsi="Times New Roman"/>
        </w:rPr>
      </w:pPr>
    </w:p>
    <w:p w14:paraId="0A8177D8"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11. </w:t>
      </w:r>
      <w:r>
        <w:rPr>
          <w:rFonts w:ascii="Times New Roman" w:hAnsi="Times New Roman"/>
        </w:rPr>
        <w:tab/>
      </w:r>
      <w:r w:rsidRPr="004E0F10">
        <w:rPr>
          <w:rFonts w:ascii="Times New Roman" w:hAnsi="Times New Roman"/>
        </w:rPr>
        <w:t xml:space="preserve">Allocation of ARRs </w:t>
      </w:r>
    </w:p>
    <w:p w14:paraId="23DF55B7" w14:textId="77777777" w:rsidR="00DF7927" w:rsidRDefault="00DF7927" w:rsidP="00DF7927">
      <w:pPr>
        <w:pStyle w:val="Normal178"/>
        <w:spacing w:after="0" w:line="360" w:lineRule="auto"/>
        <w:rPr>
          <w:rFonts w:ascii="Times New Roman" w:hAnsi="Times New Roman"/>
        </w:rPr>
      </w:pPr>
    </w:p>
    <w:p w14:paraId="49E80274"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12. </w:t>
      </w:r>
      <w:r>
        <w:rPr>
          <w:rFonts w:ascii="Times New Roman" w:hAnsi="Times New Roman"/>
        </w:rPr>
        <w:tab/>
      </w:r>
      <w:r w:rsidRPr="004E0F10">
        <w:rPr>
          <w:rFonts w:ascii="Times New Roman" w:hAnsi="Times New Roman"/>
        </w:rPr>
        <w:t xml:space="preserve">Dispute Resolution Procedures </w:t>
      </w:r>
    </w:p>
    <w:p w14:paraId="64B30616"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12.1 </w:t>
      </w:r>
      <w:r>
        <w:rPr>
          <w:rFonts w:ascii="Times New Roman" w:hAnsi="Times New Roman"/>
        </w:rPr>
        <w:tab/>
      </w:r>
      <w:r w:rsidRPr="004E0F10">
        <w:rPr>
          <w:rFonts w:ascii="Times New Roman" w:hAnsi="Times New Roman"/>
        </w:rPr>
        <w:t xml:space="preserve">Objective </w:t>
      </w:r>
    </w:p>
    <w:p w14:paraId="42FD740D"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12.2 </w:t>
      </w:r>
      <w:r>
        <w:rPr>
          <w:rFonts w:ascii="Times New Roman" w:hAnsi="Times New Roman"/>
        </w:rPr>
        <w:tab/>
      </w:r>
      <w:r w:rsidRPr="004E0F10">
        <w:rPr>
          <w:rFonts w:ascii="Times New Roman" w:hAnsi="Times New Roman"/>
        </w:rPr>
        <w:t xml:space="preserve">Confidential Information and CEII Protections </w:t>
      </w:r>
    </w:p>
    <w:p w14:paraId="1059EC72"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12.3. </w:t>
      </w:r>
      <w:r>
        <w:rPr>
          <w:rFonts w:ascii="Times New Roman" w:hAnsi="Times New Roman"/>
        </w:rPr>
        <w:tab/>
      </w:r>
      <w:r w:rsidRPr="004E0F10">
        <w:rPr>
          <w:rFonts w:ascii="Times New Roman" w:hAnsi="Times New Roman"/>
        </w:rPr>
        <w:t xml:space="preserve">Eligible Parties </w:t>
      </w:r>
    </w:p>
    <w:p w14:paraId="64D07D18"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12.4 </w:t>
      </w:r>
      <w:r>
        <w:rPr>
          <w:rFonts w:ascii="Times New Roman" w:hAnsi="Times New Roman"/>
        </w:rPr>
        <w:tab/>
      </w:r>
      <w:r w:rsidRPr="004E0F10">
        <w:rPr>
          <w:rFonts w:ascii="Times New Roman" w:hAnsi="Times New Roman"/>
        </w:rPr>
        <w:t xml:space="preserve">Scope </w:t>
      </w:r>
    </w:p>
    <w:p w14:paraId="2D5BFDF4"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(a) </w:t>
      </w:r>
      <w:r>
        <w:rPr>
          <w:rFonts w:ascii="Times New Roman" w:hAnsi="Times New Roman"/>
        </w:rPr>
        <w:tab/>
      </w:r>
      <w:r w:rsidRPr="004E0F10">
        <w:rPr>
          <w:rFonts w:ascii="Times New Roman" w:hAnsi="Times New Roman"/>
        </w:rPr>
        <w:t xml:space="preserve">Reviewable Determinations </w:t>
      </w:r>
    </w:p>
    <w:p w14:paraId="3D2A3343"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(b) </w:t>
      </w:r>
      <w:r>
        <w:rPr>
          <w:rFonts w:ascii="Times New Roman" w:hAnsi="Times New Roman"/>
        </w:rPr>
        <w:tab/>
      </w:r>
      <w:r w:rsidRPr="004E0F10">
        <w:rPr>
          <w:rFonts w:ascii="Times New Roman" w:hAnsi="Times New Roman"/>
        </w:rPr>
        <w:t xml:space="preserve">Material Adverse Impact </w:t>
      </w:r>
    </w:p>
    <w:p w14:paraId="16FD5EF8"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12.5 </w:t>
      </w:r>
      <w:r>
        <w:rPr>
          <w:rFonts w:ascii="Times New Roman" w:hAnsi="Times New Roman"/>
        </w:rPr>
        <w:tab/>
      </w:r>
      <w:r w:rsidRPr="004E0F10">
        <w:rPr>
          <w:rFonts w:ascii="Times New Roman" w:hAnsi="Times New Roman"/>
        </w:rPr>
        <w:t xml:space="preserve">Notice and Comment </w:t>
      </w:r>
    </w:p>
    <w:p w14:paraId="11310A77"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12.6 </w:t>
      </w:r>
      <w:r>
        <w:rPr>
          <w:rFonts w:ascii="Times New Roman" w:hAnsi="Times New Roman"/>
        </w:rPr>
        <w:tab/>
      </w:r>
      <w:r w:rsidRPr="004E0F10">
        <w:rPr>
          <w:rFonts w:ascii="Times New Roman" w:hAnsi="Times New Roman"/>
        </w:rPr>
        <w:t xml:space="preserve">Dispute Resolution Procedures </w:t>
      </w:r>
    </w:p>
    <w:p w14:paraId="216B3DD1"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(a) </w:t>
      </w:r>
      <w:r>
        <w:rPr>
          <w:rFonts w:ascii="Times New Roman" w:hAnsi="Times New Roman"/>
        </w:rPr>
        <w:tab/>
      </w:r>
      <w:r w:rsidRPr="004E0F10">
        <w:rPr>
          <w:rFonts w:ascii="Times New Roman" w:hAnsi="Times New Roman"/>
        </w:rPr>
        <w:t xml:space="preserve">Resolution Through the Planning Advisory Committee </w:t>
      </w:r>
    </w:p>
    <w:p w14:paraId="2A2F3273"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(b) </w:t>
      </w:r>
      <w:r>
        <w:rPr>
          <w:rFonts w:ascii="Times New Roman" w:hAnsi="Times New Roman"/>
        </w:rPr>
        <w:tab/>
      </w:r>
      <w:r w:rsidRPr="004E0F10">
        <w:rPr>
          <w:rFonts w:ascii="Times New Roman" w:hAnsi="Times New Roman"/>
        </w:rPr>
        <w:t xml:space="preserve">Resolution Through Informal Negotiations </w:t>
      </w:r>
    </w:p>
    <w:p w14:paraId="6FAF301B"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(c) </w:t>
      </w:r>
      <w:r>
        <w:rPr>
          <w:rFonts w:ascii="Times New Roman" w:hAnsi="Times New Roman"/>
        </w:rPr>
        <w:tab/>
      </w:r>
      <w:r w:rsidRPr="004E0F10">
        <w:rPr>
          <w:rFonts w:ascii="Times New Roman" w:hAnsi="Times New Roman"/>
        </w:rPr>
        <w:t xml:space="preserve">Resolution Through Alternative Dispute Resolution </w:t>
      </w:r>
    </w:p>
    <w:p w14:paraId="2ED55CD8" w14:textId="77777777" w:rsidR="00DF7927" w:rsidRPr="004E0F10"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12.7 </w:t>
      </w:r>
      <w:r>
        <w:rPr>
          <w:rFonts w:ascii="Times New Roman" w:hAnsi="Times New Roman"/>
        </w:rPr>
        <w:tab/>
      </w:r>
      <w:r w:rsidRPr="004E0F10">
        <w:rPr>
          <w:rFonts w:ascii="Times New Roman" w:hAnsi="Times New Roman"/>
        </w:rPr>
        <w:t xml:space="preserve">Notice of Dispute Resolution Process Results </w:t>
      </w:r>
    </w:p>
    <w:p w14:paraId="4A5786A3" w14:textId="77777777" w:rsidR="00DF7927" w:rsidRDefault="00DF7927" w:rsidP="00DF7927">
      <w:pPr>
        <w:pStyle w:val="Normal178"/>
        <w:spacing w:after="0" w:line="360" w:lineRule="auto"/>
        <w:rPr>
          <w:rFonts w:ascii="Times New Roman" w:hAnsi="Times New Roman"/>
        </w:rPr>
      </w:pPr>
    </w:p>
    <w:p w14:paraId="1AD4EF96"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t xml:space="preserve">13. </w:t>
      </w:r>
      <w:r>
        <w:rPr>
          <w:rFonts w:ascii="Times New Roman" w:hAnsi="Times New Roman"/>
        </w:rPr>
        <w:tab/>
      </w:r>
      <w:r w:rsidRPr="004E0F10">
        <w:rPr>
          <w:rFonts w:ascii="Times New Roman" w:hAnsi="Times New Roman"/>
        </w:rPr>
        <w:t xml:space="preserve">Rights Under The Federal Power Act </w:t>
      </w:r>
    </w:p>
    <w:p w14:paraId="75F81532" w14:textId="77777777" w:rsidR="00DF7927" w:rsidRDefault="00DF7927" w:rsidP="00DF7927">
      <w:pPr>
        <w:pStyle w:val="Normal178"/>
        <w:spacing w:after="0" w:line="360" w:lineRule="auto"/>
        <w:rPr>
          <w:rFonts w:ascii="Times New Roman" w:hAnsi="Times New Roman"/>
        </w:rPr>
      </w:pPr>
    </w:p>
    <w:p w14:paraId="495218D9" w14:textId="77777777" w:rsidR="00DF7927" w:rsidRDefault="00462ADF" w:rsidP="00DF7927">
      <w:pPr>
        <w:pStyle w:val="Normal178"/>
        <w:spacing w:after="0" w:line="360" w:lineRule="auto"/>
        <w:rPr>
          <w:rFonts w:ascii="Times New Roman" w:hAnsi="Times New Roman"/>
        </w:rPr>
      </w:pPr>
      <w:r>
        <w:rPr>
          <w:rFonts w:ascii="Times New Roman" w:hAnsi="Times New Roman"/>
        </w:rPr>
        <w:t>14.</w:t>
      </w:r>
      <w:r>
        <w:rPr>
          <w:rFonts w:ascii="Times New Roman" w:hAnsi="Times New Roman"/>
        </w:rPr>
        <w:tab/>
        <w:t>Annual Assessment of Transmission Transfer Capability</w:t>
      </w:r>
    </w:p>
    <w:p w14:paraId="6D901612" w14:textId="77777777" w:rsidR="00DF7927" w:rsidRDefault="00DF7927" w:rsidP="00DF7927">
      <w:pPr>
        <w:pStyle w:val="Normal178"/>
        <w:spacing w:after="0" w:line="360" w:lineRule="auto"/>
        <w:rPr>
          <w:rFonts w:ascii="Times New Roman" w:hAnsi="Times New Roman"/>
        </w:rPr>
      </w:pPr>
    </w:p>
    <w:p w14:paraId="4BAB9731" w14:textId="77777777" w:rsidR="00DF7927" w:rsidRDefault="00462ADF" w:rsidP="00DF7927">
      <w:pPr>
        <w:pStyle w:val="Normal178"/>
        <w:spacing w:after="0" w:line="360" w:lineRule="auto"/>
        <w:rPr>
          <w:rFonts w:ascii="Times New Roman" w:hAnsi="Times New Roman"/>
        </w:rPr>
      </w:pPr>
      <w:r>
        <w:rPr>
          <w:rFonts w:ascii="Times New Roman" w:hAnsi="Times New Roman"/>
        </w:rPr>
        <w:t>15.</w:t>
      </w:r>
      <w:r>
        <w:rPr>
          <w:rFonts w:ascii="Times New Roman" w:hAnsi="Times New Roman"/>
        </w:rPr>
        <w:tab/>
      </w:r>
      <w:r w:rsidRPr="000060B5">
        <w:rPr>
          <w:rFonts w:ascii="Times New Roman" w:hAnsi="Times New Roman"/>
        </w:rPr>
        <w:t>Procedures for the Conduct of Cluster Enabling Transmission Upgrades Regional Planning Study</w:t>
      </w:r>
    </w:p>
    <w:p w14:paraId="10D406F3" w14:textId="77777777" w:rsidR="00DF7927" w:rsidRDefault="00462ADF" w:rsidP="00DF7927">
      <w:pPr>
        <w:pStyle w:val="Normal178"/>
        <w:spacing w:after="0" w:line="360" w:lineRule="auto"/>
        <w:ind w:left="1440" w:hanging="720"/>
        <w:rPr>
          <w:rFonts w:ascii="Times New Roman" w:hAnsi="Times New Roman"/>
        </w:rPr>
      </w:pPr>
      <w:r>
        <w:rPr>
          <w:rFonts w:ascii="Times New Roman" w:hAnsi="Times New Roman"/>
        </w:rPr>
        <w:t>15.1</w:t>
      </w:r>
      <w:r>
        <w:rPr>
          <w:rFonts w:ascii="Times New Roman" w:hAnsi="Times New Roman"/>
        </w:rPr>
        <w:tab/>
        <w:t>Notice of Initiation of Cluster Enabling Transmission Upgrade Regional Planning Study in Support of Cluster Studies under the Interconnection Procedures</w:t>
      </w:r>
    </w:p>
    <w:p w14:paraId="311B4B14" w14:textId="77777777" w:rsidR="00DF7927" w:rsidRDefault="00462ADF" w:rsidP="00DF7927">
      <w:pPr>
        <w:pStyle w:val="Normal178"/>
        <w:spacing w:after="0" w:line="360" w:lineRule="auto"/>
        <w:ind w:firstLine="720"/>
        <w:rPr>
          <w:rFonts w:ascii="Times New Roman" w:hAnsi="Times New Roman"/>
        </w:rPr>
      </w:pPr>
      <w:r>
        <w:rPr>
          <w:rFonts w:ascii="Times New Roman" w:hAnsi="Times New Roman"/>
        </w:rPr>
        <w:t>15.2</w:t>
      </w:r>
      <w:r>
        <w:rPr>
          <w:rFonts w:ascii="Times New Roman" w:hAnsi="Times New Roman"/>
        </w:rPr>
        <w:tab/>
        <w:t>Preparation for Conduct of CRPS; Stakeholder Input</w:t>
      </w:r>
    </w:p>
    <w:p w14:paraId="7F1C1DF2" w14:textId="77777777" w:rsidR="00DF7927" w:rsidRDefault="00462ADF" w:rsidP="00DF7927">
      <w:pPr>
        <w:pStyle w:val="Normal178"/>
        <w:spacing w:after="0" w:line="360" w:lineRule="auto"/>
        <w:ind w:firstLine="720"/>
        <w:rPr>
          <w:rFonts w:ascii="Times New Roman" w:hAnsi="Times New Roman"/>
        </w:rPr>
      </w:pPr>
      <w:r>
        <w:rPr>
          <w:rFonts w:ascii="Times New Roman" w:hAnsi="Times New Roman"/>
        </w:rPr>
        <w:t>15.3</w:t>
      </w:r>
      <w:r>
        <w:rPr>
          <w:rFonts w:ascii="Times New Roman" w:hAnsi="Times New Roman"/>
        </w:rPr>
        <w:tab/>
        <w:t>Conduct of the CRPS</w:t>
      </w:r>
    </w:p>
    <w:p w14:paraId="74B5CB64" w14:textId="77777777" w:rsidR="00DF7927" w:rsidRDefault="00462ADF" w:rsidP="00DF7927">
      <w:pPr>
        <w:pStyle w:val="Normal178"/>
        <w:spacing w:after="0" w:line="360" w:lineRule="auto"/>
        <w:ind w:firstLine="720"/>
        <w:rPr>
          <w:rFonts w:ascii="Times New Roman" w:hAnsi="Times New Roman"/>
        </w:rPr>
      </w:pPr>
      <w:r>
        <w:rPr>
          <w:rFonts w:ascii="Times New Roman" w:hAnsi="Times New Roman"/>
        </w:rPr>
        <w:t>15.4</w:t>
      </w:r>
      <w:r>
        <w:rPr>
          <w:rFonts w:ascii="Times New Roman" w:hAnsi="Times New Roman"/>
        </w:rPr>
        <w:tab/>
        <w:t>Publication of the CRPS</w:t>
      </w:r>
    </w:p>
    <w:p w14:paraId="7D48AC8B" w14:textId="77777777" w:rsidR="00DF7927" w:rsidRDefault="00DF7927" w:rsidP="00DF7927">
      <w:pPr>
        <w:pStyle w:val="Normal178"/>
        <w:spacing w:after="0" w:line="360" w:lineRule="auto"/>
        <w:rPr>
          <w:rFonts w:ascii="Times New Roman" w:hAnsi="Times New Roman"/>
        </w:rPr>
      </w:pPr>
    </w:p>
    <w:p w14:paraId="68103C04" w14:textId="77777777" w:rsidR="00DF7927" w:rsidRDefault="00462ADF" w:rsidP="00DF7927">
      <w:pPr>
        <w:pStyle w:val="Normal178"/>
        <w:spacing w:after="0" w:line="360" w:lineRule="auto"/>
        <w:rPr>
          <w:rFonts w:ascii="Times New Roman" w:hAnsi="Times New Roman"/>
        </w:rPr>
      </w:pPr>
      <w:r>
        <w:rPr>
          <w:rFonts w:ascii="Times New Roman" w:hAnsi="Times New Roman"/>
        </w:rPr>
        <w:t>16.</w:t>
      </w:r>
      <w:r>
        <w:rPr>
          <w:rFonts w:ascii="Times New Roman" w:hAnsi="Times New Roman"/>
        </w:rPr>
        <w:tab/>
      </w:r>
      <w:r w:rsidRPr="00E34B31">
        <w:rPr>
          <w:rFonts w:ascii="Times New Roman" w:hAnsi="Times New Roman"/>
        </w:rPr>
        <w:t>Procedures for the Conduct of Longer-Term Transmission Studies</w:t>
      </w:r>
    </w:p>
    <w:p w14:paraId="51DB5878" w14:textId="77777777" w:rsidR="00DF7927" w:rsidRDefault="00462ADF" w:rsidP="00DF7927">
      <w:pPr>
        <w:pStyle w:val="Normal178"/>
        <w:spacing w:after="0" w:line="360" w:lineRule="auto"/>
        <w:rPr>
          <w:rFonts w:ascii="Times New Roman" w:hAnsi="Times New Roman"/>
        </w:rPr>
      </w:pPr>
      <w:r>
        <w:rPr>
          <w:rFonts w:ascii="Times New Roman" w:hAnsi="Times New Roman"/>
        </w:rPr>
        <w:tab/>
        <w:t>16.1</w:t>
      </w:r>
      <w:r w:rsidRPr="00E34B31">
        <w:rPr>
          <w:rFonts w:ascii="Times New Roman" w:hAnsi="Times New Roman"/>
        </w:rPr>
        <w:tab/>
        <w:t>Request for Longer-Term Transmission Studies</w:t>
      </w:r>
    </w:p>
    <w:p w14:paraId="66DDC676" w14:textId="77777777" w:rsidR="00DF7927" w:rsidRDefault="00462ADF" w:rsidP="00DF7927">
      <w:pPr>
        <w:pStyle w:val="Normal178"/>
        <w:spacing w:after="0" w:line="360" w:lineRule="auto"/>
        <w:rPr>
          <w:rFonts w:ascii="Times New Roman" w:hAnsi="Times New Roman"/>
        </w:rPr>
      </w:pPr>
      <w:r>
        <w:rPr>
          <w:rFonts w:ascii="Times New Roman" w:hAnsi="Times New Roman"/>
        </w:rPr>
        <w:tab/>
        <w:t>16.2</w:t>
      </w:r>
      <w:r>
        <w:rPr>
          <w:rFonts w:ascii="Times New Roman" w:hAnsi="Times New Roman"/>
        </w:rPr>
        <w:tab/>
      </w:r>
      <w:r w:rsidRPr="00E34B31">
        <w:rPr>
          <w:rFonts w:ascii="Times New Roman" w:hAnsi="Times New Roman"/>
        </w:rPr>
        <w:t>Preparation for Conduct of the Longer-Term Transmission Studies; Stakeholder Input</w:t>
      </w:r>
    </w:p>
    <w:p w14:paraId="65139905" w14:textId="77777777" w:rsidR="00DF7927" w:rsidRPr="00E34B31" w:rsidRDefault="00462ADF" w:rsidP="00DF7927">
      <w:pPr>
        <w:pStyle w:val="Normal178"/>
        <w:spacing w:after="0" w:line="360" w:lineRule="auto"/>
        <w:rPr>
          <w:rFonts w:ascii="Times New Roman" w:hAnsi="Times New Roman"/>
          <w:b/>
        </w:rPr>
      </w:pPr>
      <w:r>
        <w:rPr>
          <w:rFonts w:ascii="Times New Roman" w:hAnsi="Times New Roman"/>
        </w:rPr>
        <w:lastRenderedPageBreak/>
        <w:tab/>
        <w:t>16.3</w:t>
      </w:r>
      <w:r>
        <w:rPr>
          <w:rFonts w:ascii="Times New Roman" w:hAnsi="Times New Roman"/>
        </w:rPr>
        <w:tab/>
      </w:r>
      <w:r w:rsidRPr="00E34B31">
        <w:rPr>
          <w:rFonts w:ascii="Times New Roman" w:hAnsi="Times New Roman"/>
        </w:rPr>
        <w:t>Conduct of the Longer-Term Transmission Study; Stakeholder Input</w:t>
      </w:r>
    </w:p>
    <w:p w14:paraId="222C52FE" w14:textId="77777777" w:rsidR="00D70080" w:rsidRDefault="00D70080" w:rsidP="00D70080">
      <w:pPr>
        <w:pStyle w:val="Normal178"/>
        <w:spacing w:after="0" w:line="360" w:lineRule="auto"/>
        <w:rPr>
          <w:ins w:id="4" w:author="Author"/>
          <w:rFonts w:ascii="Times New Roman" w:hAnsi="Times New Roman"/>
        </w:rPr>
      </w:pPr>
    </w:p>
    <w:p w14:paraId="1978AC2C" w14:textId="77777777" w:rsidR="00D70080" w:rsidRDefault="00D70080" w:rsidP="00D70080">
      <w:pPr>
        <w:pStyle w:val="Normal178"/>
        <w:spacing w:after="0" w:line="360" w:lineRule="auto"/>
        <w:rPr>
          <w:ins w:id="5" w:author="Author"/>
          <w:rFonts w:ascii="Times New Roman" w:hAnsi="Times New Roman"/>
        </w:rPr>
      </w:pPr>
      <w:ins w:id="6" w:author="Author">
        <w:r>
          <w:rPr>
            <w:rFonts w:ascii="Times New Roman" w:hAnsi="Times New Roman"/>
          </w:rPr>
          <w:t>17.</w:t>
        </w:r>
        <w:r>
          <w:rPr>
            <w:rFonts w:ascii="Times New Roman" w:hAnsi="Times New Roman"/>
          </w:rPr>
          <w:tab/>
        </w:r>
        <w:r w:rsidRPr="00E34B31">
          <w:rPr>
            <w:rFonts w:ascii="Times New Roman" w:hAnsi="Times New Roman"/>
          </w:rPr>
          <w:t xml:space="preserve">Procedures for the Conduct of </w:t>
        </w:r>
        <w:r>
          <w:rPr>
            <w:rFonts w:ascii="Times New Roman" w:hAnsi="Times New Roman"/>
          </w:rPr>
          <w:t>Economic</w:t>
        </w:r>
        <w:r w:rsidRPr="00E34B31">
          <w:rPr>
            <w:rFonts w:ascii="Times New Roman" w:hAnsi="Times New Roman"/>
          </w:rPr>
          <w:t xml:space="preserve"> Studies</w:t>
        </w:r>
      </w:ins>
    </w:p>
    <w:p w14:paraId="4571DBEA" w14:textId="77777777" w:rsidR="00D70080" w:rsidRDefault="00D70080" w:rsidP="00D70080">
      <w:pPr>
        <w:pStyle w:val="Normal178"/>
        <w:spacing w:after="0" w:line="360" w:lineRule="auto"/>
        <w:ind w:left="1440" w:hanging="720"/>
        <w:rPr>
          <w:ins w:id="7" w:author="Author"/>
          <w:rFonts w:ascii="Times New Roman" w:hAnsi="Times New Roman"/>
        </w:rPr>
      </w:pPr>
      <w:ins w:id="8" w:author="Author">
        <w:r>
          <w:rPr>
            <w:rFonts w:ascii="Times New Roman" w:hAnsi="Times New Roman"/>
          </w:rPr>
          <w:t>17.1</w:t>
        </w:r>
        <w:r w:rsidRPr="00E34B31">
          <w:rPr>
            <w:rFonts w:ascii="Times New Roman" w:hAnsi="Times New Roman"/>
          </w:rPr>
          <w:tab/>
        </w:r>
        <w:r>
          <w:rPr>
            <w:rFonts w:ascii="Times New Roman" w:hAnsi="Times New Roman"/>
          </w:rPr>
          <w:t>Overview</w:t>
        </w:r>
      </w:ins>
    </w:p>
    <w:p w14:paraId="3C0E883C" w14:textId="77777777" w:rsidR="00D70080" w:rsidRPr="004E0F10" w:rsidRDefault="00D70080" w:rsidP="00D70080">
      <w:pPr>
        <w:pStyle w:val="Normal178"/>
        <w:spacing w:after="0" w:line="360" w:lineRule="auto"/>
        <w:ind w:left="1440" w:hanging="720"/>
        <w:rPr>
          <w:ins w:id="9" w:author="Author"/>
          <w:rFonts w:ascii="Times New Roman" w:hAnsi="Times New Roman"/>
        </w:rPr>
      </w:pPr>
      <w:ins w:id="10" w:author="Author">
        <w:r>
          <w:rPr>
            <w:rFonts w:ascii="Times New Roman" w:hAnsi="Times New Roman"/>
          </w:rPr>
          <w:t>17.2</w:t>
        </w:r>
        <w:r>
          <w:rPr>
            <w:rFonts w:ascii="Times New Roman" w:hAnsi="Times New Roman"/>
          </w:rPr>
          <w:tab/>
        </w:r>
        <w:r w:rsidRPr="00066E0A">
          <w:rPr>
            <w:rFonts w:ascii="Times New Roman" w:hAnsi="Times New Roman"/>
          </w:rPr>
          <w:t>Economic Study Reference Scenarios</w:t>
        </w:r>
      </w:ins>
    </w:p>
    <w:p w14:paraId="148D32AD" w14:textId="77777777" w:rsidR="00D70080" w:rsidRPr="004E0F10" w:rsidRDefault="00D70080" w:rsidP="00D70080">
      <w:pPr>
        <w:pStyle w:val="Normal178"/>
        <w:spacing w:after="0" w:line="360" w:lineRule="auto"/>
        <w:ind w:left="720" w:firstLine="720"/>
        <w:rPr>
          <w:ins w:id="11" w:author="Author"/>
          <w:rFonts w:ascii="Times New Roman" w:hAnsi="Times New Roman"/>
        </w:rPr>
      </w:pPr>
      <w:ins w:id="12" w:author="Author">
        <w:r w:rsidRPr="004E0F10">
          <w:rPr>
            <w:rFonts w:ascii="Times New Roman" w:hAnsi="Times New Roman"/>
          </w:rPr>
          <w:t>(a)</w:t>
        </w:r>
        <w:r>
          <w:rPr>
            <w:rFonts w:ascii="Times New Roman" w:hAnsi="Times New Roman"/>
          </w:rPr>
          <w:tab/>
          <w:t>Benchmark Scenario</w:t>
        </w:r>
      </w:ins>
    </w:p>
    <w:p w14:paraId="07DDD844" w14:textId="77777777" w:rsidR="00D70080" w:rsidRPr="004E0F10" w:rsidRDefault="00D70080" w:rsidP="00D70080">
      <w:pPr>
        <w:pStyle w:val="Normal178"/>
        <w:spacing w:after="0" w:line="360" w:lineRule="auto"/>
        <w:ind w:left="720" w:firstLine="720"/>
        <w:rPr>
          <w:ins w:id="13" w:author="Author"/>
          <w:rFonts w:ascii="Times New Roman" w:hAnsi="Times New Roman"/>
        </w:rPr>
      </w:pPr>
      <w:ins w:id="14" w:author="Author">
        <w:r w:rsidRPr="004E0F10">
          <w:rPr>
            <w:rFonts w:ascii="Times New Roman" w:hAnsi="Times New Roman"/>
          </w:rPr>
          <w:t>(b)</w:t>
        </w:r>
        <w:r>
          <w:rPr>
            <w:rFonts w:ascii="Times New Roman" w:hAnsi="Times New Roman"/>
          </w:rPr>
          <w:tab/>
        </w:r>
        <w:r w:rsidRPr="00066E0A">
          <w:rPr>
            <w:rFonts w:ascii="Times New Roman" w:hAnsi="Times New Roman"/>
          </w:rPr>
          <w:t>Market Efficiency Needs Scenario</w:t>
        </w:r>
      </w:ins>
    </w:p>
    <w:p w14:paraId="64BE4BC5" w14:textId="77777777" w:rsidR="00D70080" w:rsidRDefault="00D70080" w:rsidP="00D70080">
      <w:pPr>
        <w:pStyle w:val="Normal178"/>
        <w:spacing w:after="0" w:line="360" w:lineRule="auto"/>
        <w:ind w:left="720" w:firstLine="720"/>
        <w:rPr>
          <w:ins w:id="15" w:author="Author"/>
          <w:rFonts w:ascii="Times New Roman" w:hAnsi="Times New Roman"/>
        </w:rPr>
      </w:pPr>
      <w:ins w:id="16" w:author="Author">
        <w:r w:rsidRPr="004E0F10">
          <w:rPr>
            <w:rFonts w:ascii="Times New Roman" w:hAnsi="Times New Roman"/>
          </w:rPr>
          <w:t>(c)</w:t>
        </w:r>
        <w:r>
          <w:rPr>
            <w:rFonts w:ascii="Times New Roman" w:hAnsi="Times New Roman"/>
          </w:rPr>
          <w:tab/>
          <w:t>Policy Scenario</w:t>
        </w:r>
      </w:ins>
    </w:p>
    <w:p w14:paraId="736D9EB4" w14:textId="77777777" w:rsidR="00D70080" w:rsidRDefault="00D70080" w:rsidP="00D70080">
      <w:pPr>
        <w:pStyle w:val="Normal178"/>
        <w:spacing w:after="0" w:line="360" w:lineRule="auto"/>
        <w:ind w:left="720" w:firstLine="720"/>
        <w:rPr>
          <w:ins w:id="17" w:author="Author"/>
          <w:rFonts w:ascii="Times New Roman" w:hAnsi="Times New Roman"/>
        </w:rPr>
      </w:pPr>
      <w:ins w:id="18" w:author="Author">
        <w:r>
          <w:rPr>
            <w:rFonts w:ascii="Times New Roman" w:hAnsi="Times New Roman"/>
          </w:rPr>
          <w:t>(d</w:t>
        </w:r>
        <w:r w:rsidRPr="004E0F10">
          <w:rPr>
            <w:rFonts w:ascii="Times New Roman" w:hAnsi="Times New Roman"/>
          </w:rPr>
          <w:t>)</w:t>
        </w:r>
        <w:r>
          <w:rPr>
            <w:rFonts w:ascii="Times New Roman" w:hAnsi="Times New Roman"/>
          </w:rPr>
          <w:tab/>
        </w:r>
        <w:r w:rsidRPr="00066E0A">
          <w:rPr>
            <w:rFonts w:ascii="Times New Roman" w:hAnsi="Times New Roman"/>
          </w:rPr>
          <w:t>Stakeholder-Requested Scenario</w:t>
        </w:r>
      </w:ins>
    </w:p>
    <w:p w14:paraId="4F6E4CEF" w14:textId="77777777" w:rsidR="00D70080" w:rsidRDefault="00D70080" w:rsidP="00D70080">
      <w:pPr>
        <w:pStyle w:val="Normal178"/>
        <w:spacing w:after="0" w:line="360" w:lineRule="auto"/>
        <w:ind w:left="1440" w:hanging="720"/>
        <w:rPr>
          <w:ins w:id="19" w:author="Author"/>
          <w:rFonts w:ascii="Times New Roman" w:hAnsi="Times New Roman"/>
        </w:rPr>
      </w:pPr>
      <w:ins w:id="20" w:author="Author">
        <w:r>
          <w:rPr>
            <w:rFonts w:ascii="Times New Roman" w:hAnsi="Times New Roman"/>
          </w:rPr>
          <w:t>17.3</w:t>
        </w:r>
        <w:r>
          <w:rPr>
            <w:rFonts w:ascii="Times New Roman" w:hAnsi="Times New Roman"/>
          </w:rPr>
          <w:tab/>
        </w:r>
        <w:r w:rsidRPr="00066E0A">
          <w:rPr>
            <w:rFonts w:ascii="Times New Roman" w:hAnsi="Times New Roman"/>
          </w:rPr>
          <w:t>Frequency, Initiation, and Schedule</w:t>
        </w:r>
      </w:ins>
    </w:p>
    <w:p w14:paraId="558A5C3E" w14:textId="77777777" w:rsidR="00D70080" w:rsidRDefault="00D70080" w:rsidP="00D70080">
      <w:pPr>
        <w:pStyle w:val="Normal178"/>
        <w:spacing w:after="0" w:line="360" w:lineRule="auto"/>
        <w:ind w:left="1440" w:hanging="720"/>
        <w:rPr>
          <w:ins w:id="21" w:author="Author"/>
          <w:rFonts w:ascii="Times New Roman" w:hAnsi="Times New Roman"/>
        </w:rPr>
      </w:pPr>
      <w:ins w:id="22" w:author="Author">
        <w:r>
          <w:rPr>
            <w:rFonts w:ascii="Times New Roman" w:hAnsi="Times New Roman"/>
          </w:rPr>
          <w:t>17.4</w:t>
        </w:r>
        <w:r>
          <w:rPr>
            <w:rFonts w:ascii="Times New Roman" w:hAnsi="Times New Roman"/>
          </w:rPr>
          <w:tab/>
        </w:r>
        <w:r w:rsidRPr="00066E0A">
          <w:rPr>
            <w:rFonts w:ascii="Times New Roman" w:hAnsi="Times New Roman"/>
          </w:rPr>
          <w:t xml:space="preserve">Preparation of the Economic Study Reference Scenarios and Stakeholder </w:t>
        </w:r>
        <w:r>
          <w:rPr>
            <w:rFonts w:ascii="Times New Roman" w:hAnsi="Times New Roman"/>
          </w:rPr>
          <w:t>Sensitivity Requests</w:t>
        </w:r>
      </w:ins>
    </w:p>
    <w:p w14:paraId="3801942F" w14:textId="77777777" w:rsidR="00D70080" w:rsidRDefault="00D70080" w:rsidP="00D70080">
      <w:pPr>
        <w:pStyle w:val="Normal178"/>
        <w:spacing w:after="0" w:line="360" w:lineRule="auto"/>
        <w:ind w:left="1440" w:hanging="720"/>
        <w:rPr>
          <w:ins w:id="23" w:author="Author"/>
          <w:rFonts w:ascii="Times New Roman" w:hAnsi="Times New Roman"/>
        </w:rPr>
      </w:pPr>
      <w:ins w:id="24" w:author="Author">
        <w:r>
          <w:rPr>
            <w:rFonts w:ascii="Times New Roman" w:hAnsi="Times New Roman"/>
          </w:rPr>
          <w:t>17.5</w:t>
        </w:r>
        <w:r>
          <w:rPr>
            <w:rFonts w:ascii="Times New Roman" w:hAnsi="Times New Roman"/>
          </w:rPr>
          <w:tab/>
        </w:r>
        <w:r w:rsidRPr="00141CE0">
          <w:rPr>
            <w:rFonts w:ascii="Times New Roman" w:hAnsi="Times New Roman"/>
          </w:rPr>
          <w:t xml:space="preserve">Market Efficiency </w:t>
        </w:r>
        <w:r>
          <w:rPr>
            <w:rFonts w:ascii="Times New Roman" w:hAnsi="Times New Roman"/>
          </w:rPr>
          <w:t>Needs Assessment</w:t>
        </w:r>
      </w:ins>
    </w:p>
    <w:p w14:paraId="2F9EAADD" w14:textId="77777777" w:rsidR="00D70080" w:rsidRDefault="00D70080" w:rsidP="00D70080">
      <w:pPr>
        <w:pStyle w:val="Normal178"/>
        <w:spacing w:after="0" w:line="360" w:lineRule="auto"/>
        <w:ind w:left="1440" w:hanging="720"/>
        <w:rPr>
          <w:ins w:id="25" w:author="Author"/>
          <w:rFonts w:ascii="Times New Roman" w:hAnsi="Times New Roman"/>
        </w:rPr>
      </w:pPr>
      <w:ins w:id="26" w:author="Author">
        <w:r>
          <w:rPr>
            <w:rFonts w:ascii="Times New Roman" w:hAnsi="Times New Roman"/>
          </w:rPr>
          <w:t>17.6</w:t>
        </w:r>
        <w:r>
          <w:rPr>
            <w:rFonts w:ascii="Times New Roman" w:hAnsi="Times New Roman"/>
          </w:rPr>
          <w:tab/>
        </w:r>
        <w:r w:rsidRPr="00141CE0">
          <w:rPr>
            <w:rFonts w:ascii="Times New Roman" w:hAnsi="Times New Roman"/>
          </w:rPr>
          <w:t>Evaluation of Regulated Transmission Solutions for Market Efficiency Transmission Upgrades</w:t>
        </w:r>
      </w:ins>
    </w:p>
    <w:p w14:paraId="750DA750" w14:textId="77777777" w:rsidR="00D70080" w:rsidRDefault="00D70080" w:rsidP="00D70080">
      <w:pPr>
        <w:pStyle w:val="Normal178"/>
        <w:spacing w:after="0" w:line="360" w:lineRule="auto"/>
        <w:ind w:left="1440" w:hanging="720"/>
        <w:rPr>
          <w:ins w:id="27" w:author="Author"/>
          <w:rFonts w:ascii="Times New Roman" w:hAnsi="Times New Roman"/>
        </w:rPr>
      </w:pPr>
      <w:ins w:id="28" w:author="Author">
        <w:r>
          <w:rPr>
            <w:rFonts w:ascii="Times New Roman" w:hAnsi="Times New Roman"/>
          </w:rPr>
          <w:t>17.7</w:t>
        </w:r>
        <w:r>
          <w:rPr>
            <w:rFonts w:ascii="Times New Roman" w:hAnsi="Times New Roman"/>
          </w:rPr>
          <w:tab/>
        </w:r>
        <w:r w:rsidRPr="00066E0A">
          <w:rPr>
            <w:rFonts w:ascii="Times New Roman" w:hAnsi="Times New Roman"/>
          </w:rPr>
          <w:t xml:space="preserve">Stakeholder </w:t>
        </w:r>
        <w:r>
          <w:rPr>
            <w:rFonts w:ascii="Times New Roman" w:hAnsi="Times New Roman"/>
          </w:rPr>
          <w:t>Input</w:t>
        </w:r>
        <w:r w:rsidRPr="00066E0A">
          <w:rPr>
            <w:rFonts w:ascii="Times New Roman" w:hAnsi="Times New Roman"/>
          </w:rPr>
          <w:t xml:space="preserve"> on Study Results</w:t>
        </w:r>
      </w:ins>
    </w:p>
    <w:p w14:paraId="27D8AFC2" w14:textId="77777777" w:rsidR="00D70080" w:rsidRDefault="00D70080" w:rsidP="00D70080">
      <w:pPr>
        <w:pStyle w:val="Normal178"/>
        <w:spacing w:after="0" w:line="360" w:lineRule="auto"/>
        <w:ind w:left="1440" w:hanging="720"/>
        <w:rPr>
          <w:ins w:id="29" w:author="Author"/>
          <w:rFonts w:ascii="Times New Roman" w:hAnsi="Times New Roman"/>
        </w:rPr>
      </w:pPr>
      <w:ins w:id="30" w:author="Author">
        <w:r>
          <w:rPr>
            <w:rFonts w:ascii="Times New Roman" w:hAnsi="Times New Roman"/>
          </w:rPr>
          <w:t>17.8</w:t>
        </w:r>
        <w:r>
          <w:rPr>
            <w:rFonts w:ascii="Times New Roman" w:hAnsi="Times New Roman"/>
          </w:rPr>
          <w:tab/>
          <w:t xml:space="preserve">Economic </w:t>
        </w:r>
        <w:r w:rsidRPr="00141CE0">
          <w:rPr>
            <w:rFonts w:ascii="Times New Roman" w:hAnsi="Times New Roman"/>
          </w:rPr>
          <w:t xml:space="preserve">Studies Requested </w:t>
        </w:r>
        <w:r>
          <w:rPr>
            <w:rFonts w:ascii="Times New Roman" w:hAnsi="Times New Roman"/>
          </w:rPr>
          <w:t>by</w:t>
        </w:r>
        <w:r w:rsidRPr="00141CE0">
          <w:rPr>
            <w:rFonts w:ascii="Times New Roman" w:hAnsi="Times New Roman"/>
          </w:rPr>
          <w:t xml:space="preserve"> Individual Stakeholders</w:t>
        </w:r>
      </w:ins>
    </w:p>
    <w:p w14:paraId="3EDB7D85" w14:textId="77777777" w:rsidR="00D70080" w:rsidRDefault="00D70080" w:rsidP="00D70080">
      <w:pPr>
        <w:pStyle w:val="Normal178"/>
        <w:spacing w:after="0" w:line="360" w:lineRule="auto"/>
        <w:ind w:left="1440" w:hanging="720"/>
        <w:rPr>
          <w:ins w:id="31" w:author="Author"/>
          <w:rFonts w:ascii="Times New Roman" w:hAnsi="Times New Roman"/>
        </w:rPr>
      </w:pPr>
      <w:ins w:id="32" w:author="Author">
        <w:r>
          <w:rPr>
            <w:rFonts w:ascii="Times New Roman" w:hAnsi="Times New Roman"/>
          </w:rPr>
          <w:t>17.9</w:t>
        </w:r>
        <w:r>
          <w:rPr>
            <w:rFonts w:ascii="Times New Roman" w:hAnsi="Times New Roman"/>
          </w:rPr>
          <w:tab/>
        </w:r>
        <w:r w:rsidRPr="00066E0A">
          <w:rPr>
            <w:rFonts w:ascii="Times New Roman" w:hAnsi="Times New Roman"/>
          </w:rPr>
          <w:t>Cost Recovery</w:t>
        </w:r>
      </w:ins>
    </w:p>
    <w:p w14:paraId="056B1B35" w14:textId="77777777" w:rsidR="00D70080" w:rsidRDefault="00D70080" w:rsidP="00D70080">
      <w:pPr>
        <w:pStyle w:val="Normal178"/>
        <w:spacing w:after="0" w:line="360" w:lineRule="auto"/>
        <w:ind w:left="1440" w:hanging="720"/>
        <w:rPr>
          <w:ins w:id="33" w:author="Author"/>
          <w:rFonts w:ascii="Times New Roman" w:hAnsi="Times New Roman"/>
        </w:rPr>
      </w:pPr>
      <w:ins w:id="34" w:author="Author">
        <w:r>
          <w:rPr>
            <w:rFonts w:ascii="Times New Roman" w:hAnsi="Times New Roman"/>
          </w:rPr>
          <w:t>17.10</w:t>
        </w:r>
        <w:r>
          <w:rPr>
            <w:rFonts w:ascii="Times New Roman" w:hAnsi="Times New Roman"/>
          </w:rPr>
          <w:tab/>
          <w:t>Coordination with PTOs</w:t>
        </w:r>
      </w:ins>
    </w:p>
    <w:p w14:paraId="69C888C5" w14:textId="77777777" w:rsidR="00066E0A" w:rsidRPr="004E0F10" w:rsidRDefault="00066E0A" w:rsidP="00DF7927">
      <w:pPr>
        <w:pStyle w:val="Normal178"/>
        <w:spacing w:after="0" w:line="360" w:lineRule="auto"/>
        <w:rPr>
          <w:rFonts w:ascii="Times New Roman" w:hAnsi="Times New Roman"/>
        </w:rPr>
      </w:pPr>
    </w:p>
    <w:p w14:paraId="74C4D3E8" w14:textId="77777777" w:rsidR="00DF7927" w:rsidRDefault="00DF7927" w:rsidP="00DF7927">
      <w:pPr>
        <w:pStyle w:val="Normal220"/>
        <w:rPr>
          <w:rFonts w:ascii="Times New Roman" w:eastAsia="Times New Roman" w:hAnsi="Times New Roman" w:hint="default"/>
        </w:rPr>
      </w:pPr>
    </w:p>
    <w:p w14:paraId="3E027201" w14:textId="77777777" w:rsidR="00DF7927" w:rsidRPr="004D3441" w:rsidRDefault="00462ADF" w:rsidP="00DF7927">
      <w:pPr>
        <w:pStyle w:val="Normal220"/>
        <w:rPr>
          <w:rFonts w:ascii="Times New Roman" w:eastAsia="Times New Roman" w:hAnsi="Times New Roman" w:hint="default"/>
          <w:b/>
        </w:rPr>
      </w:pPr>
      <w:r w:rsidRPr="00127BDF">
        <w:rPr>
          <w:rFonts w:ascii="Times New Roman" w:eastAsia="Times New Roman" w:hAnsi="Times New Roman" w:hint="default"/>
        </w:rPr>
        <w:t xml:space="preserve">APPENDIX 1 – ATTACHMENT </w:t>
      </w:r>
      <w:r w:rsidRPr="00127BDF">
        <w:rPr>
          <w:rFonts w:ascii="Times New Roman" w:eastAsia="Times New Roman" w:hAnsi="Times New Roman"/>
        </w:rPr>
        <w:t xml:space="preserve">K </w:t>
      </w:r>
      <w:r w:rsidRPr="00127BDF">
        <w:rPr>
          <w:rFonts w:ascii="Times New Roman" w:eastAsia="Times New Roman" w:hAnsi="Times New Roman" w:hint="default"/>
        </w:rPr>
        <w:t xml:space="preserve">– </w:t>
      </w:r>
      <w:r w:rsidRPr="00127BDF">
        <w:rPr>
          <w:rFonts w:ascii="Times New Roman" w:eastAsia="Times New Roman" w:hAnsi="Times New Roman"/>
        </w:rPr>
        <w:t>LOCAL</w:t>
      </w:r>
      <w:r w:rsidRPr="00127BDF">
        <w:rPr>
          <w:rFonts w:ascii="Times New Roman" w:eastAsia="Times New Roman" w:hAnsi="Times New Roman" w:hint="default"/>
        </w:rPr>
        <w:t xml:space="preserve">:  </w:t>
      </w:r>
      <w:r w:rsidRPr="004D3441">
        <w:rPr>
          <w:rFonts w:ascii="Times New Roman" w:eastAsia="Times New Roman" w:hAnsi="Times New Roman"/>
        </w:rPr>
        <w:t>LOCAL SYSTEM PLANNING PROCESS</w:t>
      </w:r>
    </w:p>
    <w:p w14:paraId="7EDC5A9D" w14:textId="77777777" w:rsidR="00DF7927" w:rsidRPr="00127BDF" w:rsidRDefault="00462ADF" w:rsidP="00DF7927">
      <w:pPr>
        <w:pStyle w:val="Normal220"/>
        <w:rPr>
          <w:rFonts w:ascii="Times New Roman" w:eastAsia="Times New Roman" w:hAnsi="Times New Roman" w:hint="default"/>
        </w:rPr>
      </w:pPr>
      <w:r w:rsidRPr="00127BDF">
        <w:rPr>
          <w:rFonts w:ascii="Times New Roman" w:eastAsia="Times New Roman" w:hAnsi="Times New Roman" w:hint="default"/>
        </w:rPr>
        <w:t>APPENDIX 2 – LIST OF ENTITIES ENROLLED IN THE TRANSMISSION PLANNING REGION</w:t>
      </w:r>
    </w:p>
    <w:p w14:paraId="668D3976" w14:textId="77777777" w:rsidR="00DF7927" w:rsidRDefault="00462ADF" w:rsidP="00DF7927">
      <w:pPr>
        <w:pStyle w:val="Normal220"/>
        <w:rPr>
          <w:rFonts w:ascii="Times New Roman" w:hAnsi="Times New Roman" w:hint="default"/>
        </w:rPr>
      </w:pPr>
      <w:r w:rsidRPr="00127BDF">
        <w:rPr>
          <w:rFonts w:ascii="Times New Roman" w:eastAsia="Times New Roman" w:hAnsi="Times New Roman" w:hint="default"/>
        </w:rPr>
        <w:t>APPENDIX 3 – LIST OF QUALIFIED TRANSMISSION PROJECT SPONSORS</w:t>
      </w:r>
      <w:r>
        <w:rPr>
          <w:rFonts w:ascii="Times New Roman" w:eastAsia="Times New Roman" w:hAnsi="Times New Roman"/>
        </w:rPr>
        <w:br w:type="page"/>
      </w:r>
    </w:p>
    <w:p w14:paraId="52E24A98"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lastRenderedPageBreak/>
        <w:t xml:space="preserve">1. </w:t>
      </w:r>
      <w:r>
        <w:rPr>
          <w:rFonts w:ascii="Times New Roman" w:hAnsi="Times New Roman"/>
          <w:b/>
        </w:rPr>
        <w:tab/>
      </w:r>
      <w:r w:rsidRPr="007726EB">
        <w:rPr>
          <w:rFonts w:ascii="Times New Roman" w:hAnsi="Times New Roman"/>
          <w:b/>
        </w:rPr>
        <w:t xml:space="preserve">Overview </w:t>
      </w:r>
    </w:p>
    <w:p w14:paraId="4E54842E"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This Attachment describes the regional system planning process conducted by the ISO, as well as the coordination with transmission-owning entities in, or other entities interconnected to, the New England Transmission System and neighboring systems to ensure the reliability of the New England Transmission System and compliance with national and regional planning standards, criteria and procedures, while accounting for market performance</w:t>
      </w:r>
      <w:r>
        <w:rPr>
          <w:rFonts w:ascii="Times New Roman" w:hAnsi="Times New Roman"/>
        </w:rPr>
        <w:t>,</w:t>
      </w:r>
      <w:r w:rsidRPr="004E0F10">
        <w:rPr>
          <w:rFonts w:ascii="Times New Roman" w:hAnsi="Times New Roman"/>
        </w:rPr>
        <w:t xml:space="preserve"> economic, environmental</w:t>
      </w:r>
      <w:r>
        <w:rPr>
          <w:rFonts w:ascii="Times New Roman" w:hAnsi="Times New Roman"/>
        </w:rPr>
        <w:t>,</w:t>
      </w:r>
      <w:r w:rsidRPr="004E0F10">
        <w:rPr>
          <w:rFonts w:ascii="Times New Roman" w:hAnsi="Times New Roman"/>
        </w:rPr>
        <w:t xml:space="preserve"> and other considerations, as may be agreed upon from time to time. The New England Transmission System is comprised of PTF, Non-PTF, OTF and MTF within the New England Control Area that is under the ISO’s operational authority or control pursuant to the ISO Tariff and/or various transmission operating agreements. This Attachment describes the regional system planning process for the PTF conducted by the ISO</w:t>
      </w:r>
      <w:r>
        <w:rPr>
          <w:rFonts w:ascii="Times New Roman" w:hAnsi="Times New Roman"/>
        </w:rPr>
        <w:t xml:space="preserve">, and local system planning process conducted by the PTOs, </w:t>
      </w:r>
      <w:r w:rsidRPr="004E0F10">
        <w:rPr>
          <w:rFonts w:ascii="Times New Roman" w:hAnsi="Times New Roman"/>
        </w:rPr>
        <w:t xml:space="preserve">pursuant to </w:t>
      </w:r>
      <w:r>
        <w:rPr>
          <w:rFonts w:ascii="Times New Roman" w:hAnsi="Times New Roman"/>
        </w:rPr>
        <w:t>their</w:t>
      </w:r>
      <w:r w:rsidRPr="004E0F10">
        <w:rPr>
          <w:rFonts w:ascii="Times New Roman" w:hAnsi="Times New Roman"/>
        </w:rPr>
        <w:t xml:space="preserve"> responsibilities defined in the Tariff, the various transmission operating agreements and this Attachment. Additional details regarding the regional system planning process are also provided in the ISO New England Planning Procedures and ISO New England Operating Procedures, which are available on the ISO’s website. </w:t>
      </w:r>
    </w:p>
    <w:p w14:paraId="1B5FC62F" w14:textId="77777777" w:rsidR="00DF7927" w:rsidRDefault="00DF7927" w:rsidP="00DF7927">
      <w:pPr>
        <w:pStyle w:val="Normal178"/>
        <w:spacing w:after="0" w:line="360" w:lineRule="auto"/>
        <w:rPr>
          <w:rFonts w:ascii="Times New Roman" w:hAnsi="Times New Roman"/>
        </w:rPr>
      </w:pPr>
    </w:p>
    <w:p w14:paraId="4442BB03"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The ISO shall conduct the regional system planning process for the PTF in coordination with the transmission-owning entities in, or other entities interconnected to, the New England Transmission System and neighboring systems, consistent with the rights and obligations defined in the Tariff, applicable transmission operating agreements and this Attachment. As described in this Attachment’s Section 6 and Appendix 1, entitled “Attachment K -Local System Planning Process”, the PTOs are responsible for the Local System Planning (“LSP”) process for the Non-PTF in the New England Transmission System. As also described in Section 6, and pursuant to the Tariff and/or transmission operating agreements, the OTOs and MTOs are required to participate in the ISO’s regional system planning process for reliability purposes and to perform and/or support studies of the impact of regional system planning projects on their respective OTF and MTF. </w:t>
      </w:r>
    </w:p>
    <w:p w14:paraId="4F0D35EF" w14:textId="77777777" w:rsidR="00DF7927" w:rsidRDefault="00DF7927" w:rsidP="00DF7927">
      <w:pPr>
        <w:pStyle w:val="Normal178"/>
        <w:spacing w:after="0" w:line="360" w:lineRule="auto"/>
        <w:rPr>
          <w:rFonts w:ascii="Times New Roman" w:hAnsi="Times New Roman"/>
        </w:rPr>
      </w:pPr>
    </w:p>
    <w:p w14:paraId="48DAF57B" w14:textId="4945087B" w:rsidR="00DF7927" w:rsidRDefault="00462ADF" w:rsidP="00DF7927">
      <w:pPr>
        <w:pStyle w:val="Normal178"/>
        <w:spacing w:after="0" w:line="360" w:lineRule="auto"/>
        <w:rPr>
          <w:rFonts w:ascii="Times New Roman" w:hAnsi="Times New Roman"/>
        </w:rPr>
      </w:pPr>
      <w:r w:rsidRPr="004E0F10">
        <w:rPr>
          <w:rFonts w:ascii="Times New Roman" w:hAnsi="Times New Roman"/>
        </w:rPr>
        <w:t>The regional system planning process described in this Attachment provides for the ISO to undertake assessments of the needs of the PTF system on a systemwide or specific area basis. These assessments shall be referred to as Needs Assessments, as described in Section 4.1 of this Attachment. The ISO shall incorporate market responses that have met the criteria specified in Section</w:t>
      </w:r>
      <w:r>
        <w:rPr>
          <w:rFonts w:ascii="Times New Roman" w:hAnsi="Times New Roman"/>
        </w:rPr>
        <w:t>s</w:t>
      </w:r>
      <w:r w:rsidRPr="004E0F10">
        <w:rPr>
          <w:rFonts w:ascii="Times New Roman" w:hAnsi="Times New Roman"/>
        </w:rPr>
        <w:t xml:space="preserve"> 4.</w:t>
      </w:r>
      <w:r>
        <w:rPr>
          <w:rFonts w:ascii="Times New Roman" w:hAnsi="Times New Roman"/>
        </w:rPr>
        <w:t>1</w:t>
      </w:r>
      <w:r w:rsidRPr="004E0F10">
        <w:rPr>
          <w:rFonts w:ascii="Times New Roman" w:hAnsi="Times New Roman"/>
        </w:rPr>
        <w:t>(</w:t>
      </w:r>
      <w:r>
        <w:rPr>
          <w:rFonts w:ascii="Times New Roman" w:hAnsi="Times New Roman"/>
        </w:rPr>
        <w:t>f</w:t>
      </w:r>
      <w:r w:rsidRPr="004E0F10">
        <w:rPr>
          <w:rFonts w:ascii="Times New Roman" w:hAnsi="Times New Roman"/>
        </w:rPr>
        <w:t xml:space="preserve">) </w:t>
      </w:r>
      <w:r>
        <w:rPr>
          <w:rFonts w:ascii="Times New Roman" w:hAnsi="Times New Roman"/>
        </w:rPr>
        <w:t xml:space="preserve">and 4A.3(b) </w:t>
      </w:r>
      <w:r w:rsidRPr="004E0F10">
        <w:rPr>
          <w:rFonts w:ascii="Times New Roman" w:hAnsi="Times New Roman"/>
        </w:rPr>
        <w:t>of this Attachment into the Needs Assessments</w:t>
      </w:r>
      <w:r>
        <w:rPr>
          <w:rFonts w:ascii="Times New Roman" w:hAnsi="Times New Roman"/>
        </w:rPr>
        <w:t>, Public Policy Transmission Studies</w:t>
      </w:r>
      <w:r w:rsidRPr="004E0F10">
        <w:rPr>
          <w:rFonts w:ascii="Times New Roman" w:hAnsi="Times New Roman"/>
        </w:rPr>
        <w:t xml:space="preserve"> or the Regional System Plan (“RSP”), described below. Where market responses incorporated into the Needs Assessments</w:t>
      </w:r>
      <w:r>
        <w:rPr>
          <w:rFonts w:ascii="Times New Roman" w:hAnsi="Times New Roman"/>
        </w:rPr>
        <w:t xml:space="preserve"> or Public Policy Transmission Studies</w:t>
      </w:r>
      <w:r w:rsidRPr="004E0F10">
        <w:rPr>
          <w:rFonts w:ascii="Times New Roman" w:hAnsi="Times New Roman"/>
        </w:rPr>
        <w:t xml:space="preserve"> do not eliminate or address the needs identified by the ISO in Needs Assessments</w:t>
      </w:r>
      <w:r>
        <w:rPr>
          <w:rFonts w:ascii="Times New Roman" w:hAnsi="Times New Roman"/>
        </w:rPr>
        <w:t>, Public Policy Transmission Studies</w:t>
      </w:r>
      <w:r w:rsidRPr="004E0F10">
        <w:rPr>
          <w:rFonts w:ascii="Times New Roman" w:hAnsi="Times New Roman"/>
        </w:rPr>
        <w:t xml:space="preserve"> or the RSP, the ISO shall develop or evaluate, pursuant </w:t>
      </w:r>
      <w:r w:rsidRPr="004E0F10">
        <w:rPr>
          <w:rFonts w:ascii="Times New Roman" w:hAnsi="Times New Roman"/>
        </w:rPr>
        <w:lastRenderedPageBreak/>
        <w:t>to Section</w:t>
      </w:r>
      <w:r>
        <w:rPr>
          <w:rFonts w:ascii="Times New Roman" w:hAnsi="Times New Roman"/>
        </w:rPr>
        <w:t>s</w:t>
      </w:r>
      <w:r w:rsidRPr="004E0F10">
        <w:rPr>
          <w:rFonts w:ascii="Times New Roman" w:hAnsi="Times New Roman"/>
        </w:rPr>
        <w:t xml:space="preserve"> 4.2(b)</w:t>
      </w:r>
      <w:r>
        <w:rPr>
          <w:rFonts w:ascii="Times New Roman" w:hAnsi="Times New Roman"/>
        </w:rPr>
        <w:t xml:space="preserve">, 4.3, or 4A </w:t>
      </w:r>
      <w:r w:rsidRPr="004E0F10">
        <w:rPr>
          <w:rFonts w:ascii="Times New Roman" w:hAnsi="Times New Roman"/>
        </w:rPr>
        <w:t>of this Attachment,</w:t>
      </w:r>
      <w:r>
        <w:rPr>
          <w:rFonts w:ascii="Times New Roman" w:hAnsi="Times New Roman"/>
        </w:rPr>
        <w:t xml:space="preserve"> as applicable,</w:t>
      </w:r>
      <w:r w:rsidRPr="004E0F10">
        <w:rPr>
          <w:rFonts w:ascii="Times New Roman" w:hAnsi="Times New Roman"/>
        </w:rPr>
        <w:t xml:space="preserve"> regulated transmission solutions proposed in response to the needs identified by the ISO. </w:t>
      </w:r>
    </w:p>
    <w:p w14:paraId="1308397E" w14:textId="77777777" w:rsidR="00DF7927" w:rsidRPr="004E0F10" w:rsidRDefault="00DF7927" w:rsidP="00DF7927">
      <w:pPr>
        <w:pStyle w:val="Normal178"/>
        <w:spacing w:after="0" w:line="360" w:lineRule="auto"/>
        <w:rPr>
          <w:rFonts w:ascii="Times New Roman" w:hAnsi="Times New Roman"/>
        </w:rPr>
      </w:pPr>
    </w:p>
    <w:p w14:paraId="3D924707"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Pursuant to Sections 3 and 7 of this Attachment, the ISO shall develop the RSP for approval by the ISO Board of Directors following stakeholder input through the Planning Advisory Committee established pursuant to Section 2 of this Attachment. The RSP is a compilation of the regional system planning process activities conducted by the ISO. The RSP shall address needs of the PTF system determined by the ISO through Needs Assessments initiated and updated on an ongoing basis by the ISO to: (i) account for changes in the PTF system conditions; (ii) ensure reliability of the PTF system; (iii) comply with national and regional planning standards, criteria and procedures; and (iv) account for market performance</w:t>
      </w:r>
      <w:r>
        <w:rPr>
          <w:rFonts w:ascii="Times New Roman" w:hAnsi="Times New Roman"/>
        </w:rPr>
        <w:t>,</w:t>
      </w:r>
      <w:r w:rsidRPr="004E0F10">
        <w:rPr>
          <w:rFonts w:ascii="Times New Roman" w:hAnsi="Times New Roman"/>
        </w:rPr>
        <w:t xml:space="preserve"> economic, environmental and other considerations as may be agreed upon from time to time. </w:t>
      </w:r>
    </w:p>
    <w:p w14:paraId="2FBBB07C" w14:textId="77777777" w:rsidR="00DF7927" w:rsidRDefault="00DF7927" w:rsidP="00DF7927">
      <w:pPr>
        <w:pStyle w:val="Normal178"/>
        <w:spacing w:after="0" w:line="360" w:lineRule="auto"/>
        <w:rPr>
          <w:rFonts w:ascii="Times New Roman" w:hAnsi="Times New Roman"/>
        </w:rPr>
      </w:pPr>
    </w:p>
    <w:p w14:paraId="4E6E4FD3"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As more fully described in Section 3 of this Attachment, the RSP shall identify: </w:t>
      </w:r>
    </w:p>
    <w:p w14:paraId="78F93621" w14:textId="77777777" w:rsidR="00DF7927" w:rsidRDefault="00DF7927" w:rsidP="00DF7927">
      <w:pPr>
        <w:pStyle w:val="Normal178"/>
        <w:spacing w:after="0" w:line="360" w:lineRule="auto"/>
        <w:rPr>
          <w:rFonts w:ascii="Times New Roman" w:hAnsi="Times New Roman"/>
        </w:rPr>
      </w:pPr>
    </w:p>
    <w:p w14:paraId="0B9E8016"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(i) </w:t>
      </w:r>
      <w:r w:rsidRPr="004E0F10">
        <w:rPr>
          <w:rFonts w:ascii="Times New Roman" w:hAnsi="Times New Roman"/>
        </w:rPr>
        <w:tab/>
        <w:t xml:space="preserve">PTF system reliability and market efficiency needs, </w:t>
      </w:r>
    </w:p>
    <w:p w14:paraId="5AA47547" w14:textId="77777777" w:rsidR="00DF7927" w:rsidRDefault="00DF7927" w:rsidP="00DF7927">
      <w:pPr>
        <w:pStyle w:val="Normal178"/>
        <w:spacing w:after="0" w:line="360" w:lineRule="auto"/>
        <w:rPr>
          <w:rFonts w:ascii="Times New Roman" w:hAnsi="Times New Roman"/>
        </w:rPr>
      </w:pPr>
    </w:p>
    <w:p w14:paraId="723401DA" w14:textId="77777777" w:rsidR="00DF7927" w:rsidRPr="004E0F10" w:rsidRDefault="00462ADF" w:rsidP="00DF7927">
      <w:pPr>
        <w:pStyle w:val="Normal178"/>
        <w:spacing w:after="0" w:line="360" w:lineRule="auto"/>
        <w:ind w:left="720" w:hanging="720"/>
        <w:rPr>
          <w:rFonts w:ascii="Times New Roman" w:hAnsi="Times New Roman"/>
        </w:rPr>
      </w:pPr>
      <w:r w:rsidRPr="004E0F10">
        <w:rPr>
          <w:rFonts w:ascii="Times New Roman" w:hAnsi="Times New Roman"/>
        </w:rPr>
        <w:t xml:space="preserve">(ii) </w:t>
      </w:r>
      <w:r>
        <w:rPr>
          <w:rFonts w:ascii="Times New Roman" w:hAnsi="Times New Roman"/>
        </w:rPr>
        <w:tab/>
      </w:r>
      <w:r w:rsidRPr="004E0F10">
        <w:rPr>
          <w:rFonts w:ascii="Times New Roman" w:hAnsi="Times New Roman"/>
        </w:rPr>
        <w:t xml:space="preserve">the requirements and characteristics of the types of resources that may satisfy PTF system reliability and market efficiency needs to provide stakeholders an opportunity to develop and propose efficient market responses to meet the needs identified in Needs Assessments; </w:t>
      </w:r>
    </w:p>
    <w:p w14:paraId="5037F8F6" w14:textId="77777777" w:rsidR="00DF7927" w:rsidRPr="004E0F10" w:rsidRDefault="00DF7927" w:rsidP="00DF7927">
      <w:pPr>
        <w:pStyle w:val="Normal178"/>
        <w:spacing w:after="0" w:line="360" w:lineRule="auto"/>
        <w:rPr>
          <w:rFonts w:ascii="Times New Roman" w:hAnsi="Times New Roman"/>
        </w:rPr>
      </w:pPr>
    </w:p>
    <w:p w14:paraId="0E56DD72" w14:textId="77777777" w:rsidR="00DF7927" w:rsidRDefault="00462ADF" w:rsidP="00DF7927">
      <w:pPr>
        <w:pStyle w:val="Normal178"/>
        <w:spacing w:after="0" w:line="360" w:lineRule="auto"/>
        <w:ind w:left="720" w:hanging="720"/>
        <w:rPr>
          <w:rFonts w:ascii="Times New Roman" w:hAnsi="Times New Roman"/>
        </w:rPr>
      </w:pPr>
      <w:r w:rsidRPr="004E0F10">
        <w:rPr>
          <w:rFonts w:ascii="Times New Roman" w:hAnsi="Times New Roman"/>
        </w:rPr>
        <w:t xml:space="preserve">(iii) </w:t>
      </w:r>
      <w:r>
        <w:rPr>
          <w:rFonts w:ascii="Times New Roman" w:hAnsi="Times New Roman"/>
        </w:rPr>
        <w:tab/>
      </w:r>
      <w:r w:rsidRPr="004E0F10">
        <w:rPr>
          <w:rFonts w:ascii="Times New Roman" w:hAnsi="Times New Roman"/>
        </w:rPr>
        <w:t>regulated transmission solutions to meet the needs identified in Needs Assessments where market responses do not address such needs or additional transmission infrastructure may be required to comply with national and regional planning standards, criteria and procedures or provide market efficiency benefits in accordance with Attachment N of this OATT</w:t>
      </w:r>
      <w:r>
        <w:rPr>
          <w:rFonts w:ascii="Times New Roman" w:hAnsi="Times New Roman"/>
        </w:rPr>
        <w:t>; and</w:t>
      </w:r>
    </w:p>
    <w:p w14:paraId="357A1D5B" w14:textId="77777777" w:rsidR="00DF7927" w:rsidRDefault="00DF7927" w:rsidP="00DF7927">
      <w:pPr>
        <w:pStyle w:val="Normal178"/>
        <w:spacing w:after="0" w:line="360" w:lineRule="auto"/>
        <w:ind w:left="720" w:hanging="720"/>
        <w:rPr>
          <w:rFonts w:ascii="Times New Roman" w:hAnsi="Times New Roman"/>
        </w:rPr>
      </w:pPr>
    </w:p>
    <w:p w14:paraId="28C4F5B7" w14:textId="77777777" w:rsidR="00DF7927" w:rsidRPr="004E0F10" w:rsidRDefault="00462ADF" w:rsidP="00DF7927">
      <w:pPr>
        <w:pStyle w:val="Normal178"/>
        <w:spacing w:after="0" w:line="360" w:lineRule="auto"/>
        <w:ind w:left="720" w:hanging="720"/>
        <w:rPr>
          <w:rFonts w:ascii="Times New Roman" w:hAnsi="Times New Roman"/>
        </w:rPr>
      </w:pPr>
      <w:r>
        <w:rPr>
          <w:rFonts w:ascii="Times New Roman" w:hAnsi="Times New Roman"/>
        </w:rPr>
        <w:t>(iv)</w:t>
      </w:r>
      <w:r>
        <w:rPr>
          <w:rFonts w:ascii="Times New Roman" w:hAnsi="Times New Roman"/>
        </w:rPr>
        <w:tab/>
        <w:t xml:space="preserve">those projects identified through the </w:t>
      </w:r>
      <w:r w:rsidRPr="001766AF">
        <w:rPr>
          <w:rFonts w:ascii="Times New Roman" w:hAnsi="Times New Roman"/>
        </w:rPr>
        <w:t>Public Policy</w:t>
      </w:r>
      <w:r>
        <w:rPr>
          <w:rFonts w:ascii="Times New Roman" w:hAnsi="Times New Roman"/>
        </w:rPr>
        <w:t xml:space="preserve"> procedures described in Section 4A of this Attachment K.</w:t>
      </w:r>
      <w:r w:rsidRPr="004E0F10">
        <w:rPr>
          <w:rFonts w:ascii="Times New Roman" w:hAnsi="Times New Roman"/>
        </w:rPr>
        <w:t xml:space="preserve"> </w:t>
      </w:r>
    </w:p>
    <w:p w14:paraId="2713362A" w14:textId="77777777" w:rsidR="00DF7927" w:rsidRPr="004E0F10" w:rsidRDefault="00DF7927" w:rsidP="00DF7927">
      <w:pPr>
        <w:pStyle w:val="Normal178"/>
        <w:spacing w:after="0" w:line="360" w:lineRule="auto"/>
        <w:rPr>
          <w:rFonts w:ascii="Times New Roman" w:hAnsi="Times New Roman"/>
        </w:rPr>
      </w:pPr>
    </w:p>
    <w:p w14:paraId="2711A414"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In addition, the RSP shall also provide information on a broad variety of power system requirements that serves as input for reviewing the design of the markets and the overall economic performance of the system. The RSP shall also describe the coordination of the ISO’s regional system plans with regional, local and inter-area planning activities. </w:t>
      </w:r>
    </w:p>
    <w:p w14:paraId="6AD05D4B" w14:textId="77777777" w:rsidR="00DF7927" w:rsidRDefault="00DF7927" w:rsidP="00DF7927">
      <w:pPr>
        <w:pStyle w:val="Normal178"/>
        <w:spacing w:after="0" w:line="360" w:lineRule="auto"/>
        <w:rPr>
          <w:rFonts w:ascii="Times New Roman" w:hAnsi="Times New Roman"/>
        </w:rPr>
      </w:pPr>
    </w:p>
    <w:p w14:paraId="5697F1C4"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lastRenderedPageBreak/>
        <w:t xml:space="preserve">Pursuant to Section 3.6 of this Attachment, the ISO shall also develop, maintain and post on its website a cumulative list reflecting the regulated transmission solutions proposed in response to Needs Assessments (the “RSP Project List”). The RSP Project List shall be a cumulative representation of the regional transmission planning expansion efforts ongoing in New England. </w:t>
      </w:r>
    </w:p>
    <w:p w14:paraId="1E22DF38" w14:textId="77777777" w:rsidR="00DF7927" w:rsidRDefault="00DF7927" w:rsidP="00DF7927">
      <w:pPr>
        <w:pStyle w:val="Normal178"/>
        <w:spacing w:after="0" w:line="360" w:lineRule="auto"/>
        <w:rPr>
          <w:rFonts w:ascii="Times New Roman" w:hAnsi="Times New Roman"/>
        </w:rPr>
      </w:pPr>
    </w:p>
    <w:p w14:paraId="3ADA3A37" w14:textId="77777777" w:rsidR="00DF7927" w:rsidRPr="009F3CBB" w:rsidRDefault="00462ADF" w:rsidP="00DF7927">
      <w:pPr>
        <w:pStyle w:val="Normal178"/>
        <w:numPr>
          <w:ilvl w:val="1"/>
          <w:numId w:val="242"/>
        </w:numPr>
        <w:spacing w:after="0" w:line="360" w:lineRule="auto"/>
        <w:rPr>
          <w:rFonts w:ascii="Times New Roman" w:hAnsi="Times New Roman"/>
          <w:b/>
        </w:rPr>
      </w:pPr>
      <w:r w:rsidRPr="009F3CBB">
        <w:rPr>
          <w:rFonts w:ascii="Times New Roman" w:hAnsi="Times New Roman"/>
          <w:b/>
        </w:rPr>
        <w:t>Enrollment</w:t>
      </w:r>
    </w:p>
    <w:p w14:paraId="60F825C6" w14:textId="77777777" w:rsidR="00DF7927" w:rsidRDefault="00462ADF" w:rsidP="00DF7927">
      <w:pPr>
        <w:pStyle w:val="Normal220"/>
        <w:spacing w:after="0" w:line="360" w:lineRule="auto"/>
        <w:rPr>
          <w:rFonts w:ascii="Times New Roman" w:eastAsia="Times New Roman" w:hAnsi="Times New Roman" w:hint="default"/>
        </w:rPr>
      </w:pPr>
      <w:r w:rsidRPr="00E70658">
        <w:rPr>
          <w:rFonts w:ascii="Times New Roman" w:eastAsia="Times New Roman" w:hAnsi="Times New Roman" w:hint="default"/>
        </w:rPr>
        <w:t>For purposes of participating as a transmission provider in the New England transmission planning region pursuant to this Attachment K</w:t>
      </w:r>
      <w:r w:rsidRPr="004D3441">
        <w:rPr>
          <w:rFonts w:ascii="Times New Roman" w:eastAsia="Times New Roman" w:hAnsi="Times New Roman" w:hint="default"/>
        </w:rPr>
        <w:t>, and distinct from Transmission Providers as defined in Section I of this Tariff</w:t>
      </w:r>
      <w:r w:rsidRPr="00E70658">
        <w:rPr>
          <w:rFonts w:ascii="Times New Roman" w:eastAsia="Times New Roman" w:hAnsi="Times New Roman" w:hint="default"/>
        </w:rPr>
        <w:t>, a</w:t>
      </w:r>
      <w:r w:rsidRPr="009F3CBB">
        <w:rPr>
          <w:rFonts w:ascii="Times New Roman" w:hAnsi="Times New Roman"/>
        </w:rPr>
        <w:t xml:space="preserve">n entity chooses to </w:t>
      </w:r>
      <w:r>
        <w:rPr>
          <w:rFonts w:ascii="Times New Roman" w:hAnsi="Times New Roman"/>
        </w:rPr>
        <w:t xml:space="preserve">enroll </w:t>
      </w:r>
      <w:r w:rsidRPr="009F3CBB">
        <w:rPr>
          <w:rFonts w:ascii="Times New Roman" w:hAnsi="Times New Roman"/>
        </w:rPr>
        <w:t xml:space="preserve">by </w:t>
      </w:r>
      <w:r w:rsidRPr="004D3441">
        <w:rPr>
          <w:rFonts w:ascii="Times New Roman" w:eastAsia="Times New Roman" w:hAnsi="Times New Roman" w:hint="default"/>
        </w:rPr>
        <w:t>executing (or having already executed) a:  (i) transmission operating agreement with the ISO</w:t>
      </w:r>
      <w:r w:rsidRPr="00E70658">
        <w:rPr>
          <w:rFonts w:ascii="Times New Roman" w:eastAsia="Times New Roman" w:hAnsi="Times New Roman" w:hint="default"/>
        </w:rPr>
        <w:t xml:space="preserve">, </w:t>
      </w:r>
      <w:r w:rsidRPr="004D3441">
        <w:rPr>
          <w:rFonts w:ascii="Times New Roman" w:eastAsia="Times New Roman" w:hAnsi="Times New Roman" w:hint="default"/>
        </w:rPr>
        <w:t>or</w:t>
      </w:r>
      <w:r w:rsidRPr="009F3CBB">
        <w:rPr>
          <w:rFonts w:ascii="Times New Roman" w:hAnsi="Times New Roman"/>
        </w:rPr>
        <w:t xml:space="preserve"> </w:t>
      </w:r>
      <w:r w:rsidRPr="004D3441">
        <w:rPr>
          <w:rFonts w:ascii="Times New Roman" w:eastAsia="Times New Roman" w:hAnsi="Times New Roman" w:hint="default"/>
        </w:rPr>
        <w:t xml:space="preserve">(ii) a Market Participant Service Agreement coupled with a written notification to the ISO that the entity desires to be a transmission provider in the New England region.  Such enrollment in the transmission planning </w:t>
      </w:r>
      <w:r w:rsidRPr="00E70658">
        <w:rPr>
          <w:rFonts w:ascii="Times New Roman" w:eastAsia="Times New Roman" w:hAnsi="Times New Roman" w:hint="default"/>
        </w:rPr>
        <w:t>region is not necessary to participate in the Planning Advisory Committee, which is open to any entity as described in Section 2.3 of this Attachment K.</w:t>
      </w:r>
      <w:r>
        <w:rPr>
          <w:rFonts w:ascii="Times New Roman" w:eastAsia="Times New Roman" w:hAnsi="Times New Roman" w:hint="default"/>
        </w:rPr>
        <w:t xml:space="preserve"> </w:t>
      </w:r>
    </w:p>
    <w:p w14:paraId="2ACDF5F2" w14:textId="77777777" w:rsidR="00DF7927" w:rsidRDefault="00DF7927" w:rsidP="00DF7927">
      <w:pPr>
        <w:pStyle w:val="Normal220"/>
        <w:spacing w:after="0" w:line="360" w:lineRule="auto"/>
        <w:rPr>
          <w:rFonts w:ascii="Times New Roman" w:eastAsia="Times New Roman" w:hAnsi="Times New Roman" w:hint="default"/>
        </w:rPr>
      </w:pPr>
    </w:p>
    <w:p w14:paraId="3A6116A9" w14:textId="77777777" w:rsidR="00DF7927" w:rsidRDefault="00462ADF" w:rsidP="00DF7927">
      <w:pPr>
        <w:pStyle w:val="Normal178"/>
        <w:numPr>
          <w:ilvl w:val="1"/>
          <w:numId w:val="242"/>
        </w:numPr>
        <w:spacing w:after="0" w:line="360" w:lineRule="auto"/>
        <w:rPr>
          <w:rFonts w:ascii="Times New Roman" w:hAnsi="Times New Roman"/>
          <w:b/>
        </w:rPr>
      </w:pPr>
      <w:r>
        <w:rPr>
          <w:rFonts w:ascii="Times New Roman" w:hAnsi="Times New Roman"/>
          <w:b/>
        </w:rPr>
        <w:t>A List of Entities Enrolled in the Planning Region</w:t>
      </w:r>
    </w:p>
    <w:p w14:paraId="39AF31C1" w14:textId="77777777" w:rsidR="00DF7927" w:rsidRPr="009F3CBB" w:rsidRDefault="00462ADF" w:rsidP="00DF7927">
      <w:pPr>
        <w:pStyle w:val="Normal178"/>
        <w:spacing w:after="0" w:line="360" w:lineRule="auto"/>
        <w:rPr>
          <w:rFonts w:ascii="Times New Roman" w:hAnsi="Times New Roman"/>
        </w:rPr>
      </w:pPr>
      <w:r w:rsidRPr="009F3CBB">
        <w:rPr>
          <w:rFonts w:ascii="Times New Roman" w:hAnsi="Times New Roman"/>
        </w:rPr>
        <w:t xml:space="preserve">A list of </w:t>
      </w:r>
      <w:r w:rsidRPr="00127BDF">
        <w:rPr>
          <w:rFonts w:ascii="Times New Roman" w:hAnsi="Times New Roman"/>
        </w:rPr>
        <w:t xml:space="preserve">entities enrolled in the </w:t>
      </w:r>
      <w:r w:rsidRPr="004D3441">
        <w:rPr>
          <w:rFonts w:ascii="Times New Roman" w:hAnsi="Times New Roman"/>
        </w:rPr>
        <w:t xml:space="preserve">transmission </w:t>
      </w:r>
      <w:r w:rsidRPr="00127BDF">
        <w:rPr>
          <w:rFonts w:ascii="Times New Roman" w:hAnsi="Times New Roman"/>
        </w:rPr>
        <w:t xml:space="preserve">planning region as transmission providers as described in Section 1.1. above, </w:t>
      </w:r>
      <w:r w:rsidRPr="009F3CBB">
        <w:rPr>
          <w:rFonts w:ascii="Times New Roman" w:hAnsi="Times New Roman"/>
        </w:rPr>
        <w:t xml:space="preserve">is included as Appendix 2 of this Attachment K.  </w:t>
      </w:r>
    </w:p>
    <w:p w14:paraId="11148338" w14:textId="77777777" w:rsidR="00DF7927" w:rsidRDefault="00DF7927" w:rsidP="00DF7927">
      <w:pPr>
        <w:pStyle w:val="Normal178"/>
        <w:spacing w:after="0" w:line="360" w:lineRule="auto"/>
        <w:rPr>
          <w:rFonts w:ascii="Times New Roman" w:hAnsi="Times New Roman"/>
        </w:rPr>
      </w:pPr>
    </w:p>
    <w:p w14:paraId="5AFAC778"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2. </w:t>
      </w:r>
      <w:r>
        <w:rPr>
          <w:rFonts w:ascii="Times New Roman" w:hAnsi="Times New Roman"/>
          <w:b/>
        </w:rPr>
        <w:tab/>
      </w:r>
      <w:r w:rsidRPr="007726EB">
        <w:rPr>
          <w:rFonts w:ascii="Times New Roman" w:hAnsi="Times New Roman"/>
          <w:b/>
        </w:rPr>
        <w:t xml:space="preserve">Planning Advisory Committee </w:t>
      </w:r>
    </w:p>
    <w:p w14:paraId="61C33569"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2.1 </w:t>
      </w:r>
      <w:r>
        <w:rPr>
          <w:rFonts w:ascii="Times New Roman" w:hAnsi="Times New Roman"/>
          <w:b/>
        </w:rPr>
        <w:tab/>
      </w:r>
      <w:r w:rsidRPr="007726EB">
        <w:rPr>
          <w:rFonts w:ascii="Times New Roman" w:hAnsi="Times New Roman"/>
          <w:b/>
        </w:rPr>
        <w:t xml:space="preserve">Establishment </w:t>
      </w:r>
    </w:p>
    <w:p w14:paraId="18E4EFCA"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A Planning Advisory Committee shall be established by the ISO to perform the functions set forth in Section 2.2 of this Attachment. It shall have a Chair and Secretary, who shall be appointed by the chief executive officer of the ISO or his or her designee. Before appointing an individual to the position of the Chair or Secretary, the ISO shall notify the Planning Advisory Committee of the proposed assignment and, consistent with its personnel practices, provide any other information about the individual reasonably requested by the Planning Advisory Committee. The chief executive officer of the ISO or his or her designee shall consider the input of the members of the Planning Advisory Committee in selecting, removing or replacing such officers. The Planning Advisory Committee shall be advisory only and shall have no formal voting protocol. </w:t>
      </w:r>
    </w:p>
    <w:p w14:paraId="21CFC86A" w14:textId="77777777" w:rsidR="00DF7927" w:rsidRDefault="00DF7927" w:rsidP="00DF7927">
      <w:pPr>
        <w:pStyle w:val="Normal178"/>
        <w:spacing w:after="0" w:line="360" w:lineRule="auto"/>
        <w:rPr>
          <w:rFonts w:ascii="Times New Roman" w:hAnsi="Times New Roman"/>
        </w:rPr>
      </w:pPr>
    </w:p>
    <w:p w14:paraId="3B484E8B"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t xml:space="preserve">The ISO may form subcommittees that, at the discretion of the ISO, may report to the Planning Advisory Committee. </w:t>
      </w:r>
    </w:p>
    <w:p w14:paraId="5FFA01A3" w14:textId="77777777" w:rsidR="00DF7927" w:rsidRPr="004E0F10" w:rsidRDefault="00DF7927" w:rsidP="00DF7927">
      <w:pPr>
        <w:pStyle w:val="Normal178"/>
        <w:spacing w:after="0" w:line="360" w:lineRule="auto"/>
        <w:ind w:left="720"/>
        <w:rPr>
          <w:rFonts w:ascii="Times New Roman" w:hAnsi="Times New Roman"/>
        </w:rPr>
      </w:pPr>
    </w:p>
    <w:p w14:paraId="151DAD93"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2.2 </w:t>
      </w:r>
      <w:r w:rsidRPr="007726EB">
        <w:rPr>
          <w:rFonts w:ascii="Times New Roman" w:hAnsi="Times New Roman"/>
          <w:b/>
        </w:rPr>
        <w:tab/>
        <w:t xml:space="preserve">Role of Planning Advisory Committee </w:t>
      </w:r>
    </w:p>
    <w:p w14:paraId="2E988E56" w14:textId="06EA20C2"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lastRenderedPageBreak/>
        <w:t>The Planning Advisory Committee may provide input and feedback to the ISO concerning the regional system planning process, including the development of and review of Needs Assessments, the conduct of Solutions Studies, the development of the RSP, and updates to the RSP Project List. Specifically, the Planning Advisory Committee serves to review and provide input and comment on: (i) the development of the RSP, (ii) assumptions for studies, (iii) the results of Needs Assessments</w:t>
      </w:r>
      <w:r>
        <w:rPr>
          <w:rFonts w:ascii="Times New Roman" w:hAnsi="Times New Roman"/>
        </w:rPr>
        <w:t>,</w:t>
      </w:r>
      <w:r w:rsidRPr="004E0F10">
        <w:rPr>
          <w:rFonts w:ascii="Times New Roman" w:hAnsi="Times New Roman"/>
        </w:rPr>
        <w:t xml:space="preserve"> Solutions Studies, </w:t>
      </w:r>
      <w:r>
        <w:rPr>
          <w:rFonts w:ascii="Times New Roman" w:hAnsi="Times New Roman"/>
        </w:rPr>
        <w:t xml:space="preserve">and competitive solutions developed pursuant to Section 4.3 of this Attachment, </w:t>
      </w:r>
      <w:r w:rsidRPr="004E0F10">
        <w:rPr>
          <w:rFonts w:ascii="Times New Roman" w:hAnsi="Times New Roman"/>
        </w:rPr>
        <w:t>(iv) potential market responses to the needs identified by the ISO in a Needs Assessment or the RSP</w:t>
      </w:r>
      <w:r>
        <w:rPr>
          <w:rFonts w:ascii="Times New Roman" w:hAnsi="Times New Roman"/>
        </w:rPr>
        <w:t xml:space="preserve">, (v) </w:t>
      </w:r>
      <w:r w:rsidRPr="00A92599">
        <w:rPr>
          <w:rFonts w:ascii="Times New Roman" w:hAnsi="Times New Roman"/>
        </w:rPr>
        <w:t>Cluster Enabling Transmission Upgrades Regional Planning Stud</w:t>
      </w:r>
      <w:r>
        <w:rPr>
          <w:rFonts w:ascii="Times New Roman" w:hAnsi="Times New Roman"/>
        </w:rPr>
        <w:t>ies, and (vi) Longer-Term Transmission Studies</w:t>
      </w:r>
      <w:r w:rsidRPr="004E0F10">
        <w:rPr>
          <w:rFonts w:ascii="Times New Roman" w:hAnsi="Times New Roman"/>
        </w:rPr>
        <w:t>.</w:t>
      </w:r>
      <w:r>
        <w:rPr>
          <w:rFonts w:ascii="Times New Roman" w:hAnsi="Times New Roman"/>
        </w:rPr>
        <w:t xml:space="preserve"> </w:t>
      </w:r>
      <w:r w:rsidRPr="004E0F10">
        <w:rPr>
          <w:rFonts w:ascii="Times New Roman" w:hAnsi="Times New Roman"/>
        </w:rPr>
        <w:t xml:space="preserve"> The Planning Advisory Committee, with the assistance of and in coordination with the ISO, serves also to identify and prioritize </w:t>
      </w:r>
      <w:del w:id="35" w:author="Author">
        <w:r w:rsidRPr="00B80645" w:rsidDel="00747A05">
          <w:rPr>
            <w:rFonts w:ascii="Times New Roman" w:hAnsi="Times New Roman"/>
            <w:highlight w:val="yellow"/>
            <w:rPrChange w:id="36" w:author="Author">
              <w:rPr>
                <w:rFonts w:ascii="Times New Roman" w:hAnsi="Times New Roman"/>
              </w:rPr>
            </w:rPrChange>
          </w:rPr>
          <w:delText xml:space="preserve">requests </w:delText>
        </w:r>
      </w:del>
      <w:ins w:id="37" w:author="Author">
        <w:r w:rsidR="00747A05" w:rsidRPr="00B80645">
          <w:rPr>
            <w:rFonts w:ascii="Times New Roman" w:hAnsi="Times New Roman"/>
            <w:highlight w:val="yellow"/>
            <w:rPrChange w:id="38" w:author="Author">
              <w:rPr>
                <w:rFonts w:ascii="Times New Roman" w:hAnsi="Times New Roman"/>
              </w:rPr>
            </w:rPrChange>
          </w:rPr>
          <w:t>the Stakeholder-Requested Scenario and stakeh</w:t>
        </w:r>
        <w:r w:rsidR="00747A05" w:rsidRPr="00454242">
          <w:rPr>
            <w:rFonts w:ascii="Times New Roman" w:hAnsi="Times New Roman"/>
            <w:highlight w:val="yellow"/>
            <w:rPrChange w:id="39" w:author="Author">
              <w:rPr>
                <w:rFonts w:ascii="Times New Roman" w:hAnsi="Times New Roman"/>
              </w:rPr>
            </w:rPrChange>
          </w:rPr>
          <w:t>older</w:t>
        </w:r>
        <w:r w:rsidR="009C395F" w:rsidRPr="00454242">
          <w:rPr>
            <w:rFonts w:ascii="Times New Roman" w:hAnsi="Times New Roman"/>
            <w:highlight w:val="yellow"/>
          </w:rPr>
          <w:t>-</w:t>
        </w:r>
        <w:r w:rsidR="00747A05" w:rsidRPr="00454242">
          <w:rPr>
            <w:rFonts w:ascii="Times New Roman" w:hAnsi="Times New Roman"/>
            <w:highlight w:val="yellow"/>
            <w:rPrChange w:id="40" w:author="Author">
              <w:rPr>
                <w:rFonts w:ascii="Times New Roman" w:hAnsi="Times New Roman"/>
              </w:rPr>
            </w:rPrChange>
          </w:rPr>
          <w:t>req</w:t>
        </w:r>
        <w:r w:rsidR="00747A05" w:rsidRPr="00B80645">
          <w:rPr>
            <w:rFonts w:ascii="Times New Roman" w:hAnsi="Times New Roman"/>
            <w:highlight w:val="yellow"/>
            <w:rPrChange w:id="41" w:author="Author">
              <w:rPr>
                <w:rFonts w:ascii="Times New Roman" w:hAnsi="Times New Roman"/>
              </w:rPr>
            </w:rPrChange>
          </w:rPr>
          <w:t>uested scenario sensitivities</w:t>
        </w:r>
        <w:r w:rsidR="00747A05" w:rsidRPr="004E0F10">
          <w:rPr>
            <w:rFonts w:ascii="Times New Roman" w:hAnsi="Times New Roman"/>
          </w:rPr>
          <w:t xml:space="preserve"> </w:t>
        </w:r>
      </w:ins>
      <w:r w:rsidRPr="004E0F10">
        <w:rPr>
          <w:rFonts w:ascii="Times New Roman" w:hAnsi="Times New Roman"/>
        </w:rPr>
        <w:t>for Economic Studies to be performed by the ISO, and provides input and feedback to the ISO concerning the conduct of Economic</w:t>
      </w:r>
      <w:r>
        <w:rPr>
          <w:rFonts w:ascii="Times New Roman" w:hAnsi="Times New Roman"/>
        </w:rPr>
        <w:t xml:space="preserve"> Studies and Public Policy Transmission</w:t>
      </w:r>
      <w:r w:rsidRPr="004E0F10">
        <w:rPr>
          <w:rFonts w:ascii="Times New Roman" w:hAnsi="Times New Roman"/>
        </w:rPr>
        <w:t xml:space="preserve"> Studies, including the criteria and assumptions for such studies. Based on input and feedback </w:t>
      </w:r>
      <w:r>
        <w:rPr>
          <w:rFonts w:ascii="Times New Roman" w:hAnsi="Times New Roman"/>
        </w:rPr>
        <w:t xml:space="preserve">related to the regional system planning process </w:t>
      </w:r>
      <w:r w:rsidRPr="004E0F10">
        <w:rPr>
          <w:rFonts w:ascii="Times New Roman" w:hAnsi="Times New Roman"/>
        </w:rPr>
        <w:t xml:space="preserve">provided by the Planning Advisory Committee to the ISO, the ISO shall </w:t>
      </w:r>
      <w:r>
        <w:rPr>
          <w:rFonts w:ascii="Times New Roman" w:hAnsi="Times New Roman"/>
        </w:rPr>
        <w:t>consult with</w:t>
      </w:r>
      <w:r w:rsidRPr="004E0F10">
        <w:rPr>
          <w:rFonts w:ascii="Times New Roman" w:hAnsi="Times New Roman"/>
        </w:rPr>
        <w:t xml:space="preserve"> the appropriate NEPOOL technical committees, including but not limited to, the Markets, Reliability and Transmission Committees, </w:t>
      </w:r>
      <w:r>
        <w:rPr>
          <w:rFonts w:ascii="Times New Roman" w:hAnsi="Times New Roman"/>
        </w:rPr>
        <w:t xml:space="preserve">on </w:t>
      </w:r>
      <w:r w:rsidRPr="004E0F10">
        <w:rPr>
          <w:rFonts w:ascii="Times New Roman" w:hAnsi="Times New Roman"/>
        </w:rPr>
        <w:t xml:space="preserve">issues and concerns identified by the Planning Advisory Committee </w:t>
      </w:r>
      <w:r>
        <w:rPr>
          <w:rFonts w:ascii="Times New Roman" w:hAnsi="Times New Roman"/>
        </w:rPr>
        <w:t>as requiring</w:t>
      </w:r>
      <w:r w:rsidRPr="004E0F10">
        <w:rPr>
          <w:rFonts w:ascii="Times New Roman" w:hAnsi="Times New Roman"/>
        </w:rPr>
        <w:t xml:space="preserve"> further investigation and consideration of potential changes to </w:t>
      </w:r>
      <w:r>
        <w:rPr>
          <w:rFonts w:ascii="Times New Roman" w:hAnsi="Times New Roman"/>
        </w:rPr>
        <w:t>ISO New England Operating Documents</w:t>
      </w:r>
      <w:r w:rsidRPr="004E0F10">
        <w:rPr>
          <w:rFonts w:ascii="Times New Roman" w:hAnsi="Times New Roman"/>
        </w:rPr>
        <w:t xml:space="preserve">. </w:t>
      </w:r>
    </w:p>
    <w:p w14:paraId="2D9939FB" w14:textId="77777777" w:rsidR="00DF7927" w:rsidRDefault="00DF7927" w:rsidP="00DF7927">
      <w:pPr>
        <w:pStyle w:val="Normal178"/>
        <w:spacing w:after="0" w:line="360" w:lineRule="auto"/>
        <w:rPr>
          <w:rFonts w:ascii="Times New Roman" w:hAnsi="Times New Roman"/>
        </w:rPr>
      </w:pPr>
    </w:p>
    <w:p w14:paraId="6A52299F"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2.3 </w:t>
      </w:r>
      <w:r w:rsidRPr="007726EB">
        <w:rPr>
          <w:rFonts w:ascii="Times New Roman" w:hAnsi="Times New Roman"/>
          <w:b/>
        </w:rPr>
        <w:tab/>
        <w:t xml:space="preserve">Membership </w:t>
      </w:r>
    </w:p>
    <w:p w14:paraId="6D13B7FD" w14:textId="77777777" w:rsidR="00DF7927" w:rsidRPr="004E0F10" w:rsidRDefault="00462ADF" w:rsidP="00DF7927">
      <w:pPr>
        <w:pStyle w:val="Normal178"/>
        <w:spacing w:after="0" w:line="360" w:lineRule="auto"/>
        <w:rPr>
          <w:rFonts w:ascii="Times New Roman" w:hAnsi="Times New Roman"/>
        </w:rPr>
      </w:pPr>
      <w:r>
        <w:rPr>
          <w:rFonts w:ascii="Times New Roman" w:hAnsi="Times New Roman"/>
        </w:rPr>
        <w:t>There are no membership requirements to become part of the Planning Advisory Committee.  Meetings are open to members of a</w:t>
      </w:r>
      <w:r w:rsidRPr="004E0F10">
        <w:rPr>
          <w:rFonts w:ascii="Times New Roman" w:hAnsi="Times New Roman"/>
        </w:rPr>
        <w:t>ny entity, including State regulators or agencies and</w:t>
      </w:r>
      <w:r>
        <w:rPr>
          <w:rFonts w:ascii="Times New Roman" w:hAnsi="Times New Roman"/>
        </w:rPr>
        <w:t xml:space="preserve"> NESCOE</w:t>
      </w:r>
      <w:r w:rsidRPr="004E0F10">
        <w:rPr>
          <w:rFonts w:ascii="Times New Roman" w:hAnsi="Times New Roman"/>
        </w:rPr>
        <w:t xml:space="preserve">, subject to </w:t>
      </w:r>
      <w:r>
        <w:rPr>
          <w:rFonts w:ascii="Times New Roman" w:hAnsi="Times New Roman"/>
        </w:rPr>
        <w:t>the</w:t>
      </w:r>
      <w:r w:rsidRPr="004E0F10">
        <w:rPr>
          <w:rFonts w:ascii="Times New Roman" w:hAnsi="Times New Roman"/>
        </w:rPr>
        <w:t xml:space="preserve"> Critical Energy Infrastructure Information (“CEII”) policy as further described in Section 2.4(d) of this Attachment</w:t>
      </w:r>
      <w:r>
        <w:rPr>
          <w:rFonts w:ascii="Times New Roman" w:hAnsi="Times New Roman"/>
        </w:rPr>
        <w:t>.  To be added to the Planning Advisory Committee email distribution list, an email</w:t>
      </w:r>
      <w:r w:rsidRPr="004E0F10">
        <w:rPr>
          <w:rFonts w:ascii="Times New Roman" w:hAnsi="Times New Roman"/>
        </w:rPr>
        <w:t xml:space="preserve"> </w:t>
      </w:r>
      <w:r>
        <w:rPr>
          <w:rFonts w:ascii="Times New Roman" w:hAnsi="Times New Roman"/>
        </w:rPr>
        <w:t xml:space="preserve">address shall be provided </w:t>
      </w:r>
      <w:r w:rsidRPr="004E0F10">
        <w:rPr>
          <w:rFonts w:ascii="Times New Roman" w:hAnsi="Times New Roman"/>
        </w:rPr>
        <w:t>to the Secretary of th</w:t>
      </w:r>
      <w:r>
        <w:rPr>
          <w:rFonts w:ascii="Times New Roman" w:hAnsi="Times New Roman"/>
        </w:rPr>
        <w:t>e</w:t>
      </w:r>
      <w:r w:rsidRPr="004E0F10">
        <w:rPr>
          <w:rFonts w:ascii="Times New Roman" w:hAnsi="Times New Roman"/>
        </w:rPr>
        <w:t xml:space="preserve"> Committee</w:t>
      </w:r>
      <w:r>
        <w:rPr>
          <w:rFonts w:ascii="Times New Roman" w:hAnsi="Times New Roman"/>
        </w:rPr>
        <w:t>.</w:t>
      </w:r>
      <w:r w:rsidRPr="004E0F10">
        <w:rPr>
          <w:rFonts w:ascii="Times New Roman" w:hAnsi="Times New Roman"/>
        </w:rPr>
        <w:t xml:space="preserve"> </w:t>
      </w:r>
      <w:r>
        <w:rPr>
          <w:rFonts w:ascii="Times New Roman" w:hAnsi="Times New Roman"/>
        </w:rPr>
        <w:t xml:space="preserve"> Throughout this Attachment K, a member of the Planning Advisory Committee refers to any individual, whether they attend Planning Advisory Committee meetings or are included on the email distribution list. </w:t>
      </w:r>
    </w:p>
    <w:p w14:paraId="28864F16" w14:textId="77777777" w:rsidR="00DF7927" w:rsidRPr="004E0F10" w:rsidRDefault="00DF7927" w:rsidP="00DF7927">
      <w:pPr>
        <w:pStyle w:val="Normal178"/>
        <w:spacing w:after="0" w:line="360" w:lineRule="auto"/>
        <w:rPr>
          <w:rFonts w:ascii="Times New Roman" w:hAnsi="Times New Roman"/>
        </w:rPr>
      </w:pPr>
    </w:p>
    <w:p w14:paraId="4394C14E"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2.4 </w:t>
      </w:r>
      <w:r w:rsidRPr="007726EB">
        <w:rPr>
          <w:rFonts w:ascii="Times New Roman" w:hAnsi="Times New Roman"/>
          <w:b/>
        </w:rPr>
        <w:tab/>
        <w:t xml:space="preserve">Procedures </w:t>
      </w:r>
    </w:p>
    <w:p w14:paraId="3CC89DA9" w14:textId="77777777" w:rsidR="00DF7927" w:rsidRPr="004E0F10" w:rsidRDefault="00462ADF" w:rsidP="00DF7927">
      <w:pPr>
        <w:pStyle w:val="Normal178"/>
        <w:spacing w:after="0" w:line="360" w:lineRule="auto"/>
        <w:ind w:firstLine="720"/>
        <w:rPr>
          <w:rFonts w:ascii="Times New Roman" w:hAnsi="Times New Roman"/>
        </w:rPr>
      </w:pPr>
      <w:r w:rsidRPr="007726EB">
        <w:rPr>
          <w:rFonts w:ascii="Times New Roman" w:hAnsi="Times New Roman"/>
          <w:b/>
        </w:rPr>
        <w:t xml:space="preserve">(a) </w:t>
      </w:r>
      <w:r w:rsidRPr="007726EB">
        <w:rPr>
          <w:rFonts w:ascii="Times New Roman" w:hAnsi="Times New Roman"/>
          <w:b/>
        </w:rPr>
        <w:tab/>
        <w:t xml:space="preserve">Notice of Meetings </w:t>
      </w:r>
    </w:p>
    <w:p w14:paraId="77552B71" w14:textId="77777777" w:rsidR="00DF7927"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Prior to the beginning of each year, the ISO shall list on the ISO Calendar, which is available on the ISO’s website, the proposed meeting dates for the Planning Advisory Committee for each month of the year. Prior to a Planning Advisory Committee meeting, the ISO shall provide notice to the Planning Advisory Committee by electronic email </w:t>
      </w:r>
      <w:r w:rsidRPr="004E0F10">
        <w:rPr>
          <w:rFonts w:ascii="Times New Roman" w:hAnsi="Times New Roman"/>
        </w:rPr>
        <w:lastRenderedPageBreak/>
        <w:t xml:space="preserve">with the date, time, format for the meeting (i.e., in person or teleconference), and the purpose for the meeting. </w:t>
      </w:r>
    </w:p>
    <w:p w14:paraId="19708018" w14:textId="77777777" w:rsidR="00DF7927" w:rsidRPr="004E0F10" w:rsidRDefault="00DF7927" w:rsidP="00DF7927">
      <w:pPr>
        <w:pStyle w:val="Normal178"/>
        <w:spacing w:after="0" w:line="360" w:lineRule="auto"/>
        <w:ind w:left="1440"/>
        <w:rPr>
          <w:rFonts w:ascii="Times New Roman" w:hAnsi="Times New Roman"/>
        </w:rPr>
      </w:pPr>
    </w:p>
    <w:p w14:paraId="0BEEDDE2" w14:textId="77777777" w:rsidR="00DF7927" w:rsidRPr="007726EB" w:rsidRDefault="00462ADF" w:rsidP="00DF7927">
      <w:pPr>
        <w:pStyle w:val="Normal178"/>
        <w:spacing w:after="0" w:line="360" w:lineRule="auto"/>
        <w:ind w:firstLine="720"/>
        <w:rPr>
          <w:rFonts w:ascii="Times New Roman" w:hAnsi="Times New Roman"/>
          <w:b/>
        </w:rPr>
      </w:pPr>
      <w:r w:rsidRPr="007726EB">
        <w:rPr>
          <w:rFonts w:ascii="Times New Roman" w:hAnsi="Times New Roman"/>
          <w:b/>
        </w:rPr>
        <w:t xml:space="preserve">(b) </w:t>
      </w:r>
      <w:r w:rsidRPr="007726EB">
        <w:rPr>
          <w:rFonts w:ascii="Times New Roman" w:hAnsi="Times New Roman"/>
          <w:b/>
        </w:rPr>
        <w:tab/>
        <w:t xml:space="preserve">Frequency of Meetings </w:t>
      </w:r>
    </w:p>
    <w:p w14:paraId="65C2CD50" w14:textId="77777777" w:rsidR="00DF7927"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Meetings of the Planning Advisory Committee shall be held as frequently as necessary to serve the purposes stated in Section 2.2 of this Attachment and as further specified elsewhere in this Attachment, generally expected to be no less than four (4) times per year. </w:t>
      </w:r>
    </w:p>
    <w:p w14:paraId="7D4B6853" w14:textId="77777777" w:rsidR="00DF7927" w:rsidRPr="004E0F10" w:rsidRDefault="00DF7927" w:rsidP="00DF7927">
      <w:pPr>
        <w:pStyle w:val="Normal178"/>
        <w:spacing w:after="0" w:line="360" w:lineRule="auto"/>
        <w:ind w:left="1440"/>
        <w:rPr>
          <w:rFonts w:ascii="Times New Roman" w:hAnsi="Times New Roman"/>
        </w:rPr>
      </w:pPr>
    </w:p>
    <w:p w14:paraId="50EE386E" w14:textId="77777777" w:rsidR="00DF7927" w:rsidRPr="007726EB" w:rsidRDefault="00462ADF" w:rsidP="00DF7927">
      <w:pPr>
        <w:pStyle w:val="Normal178"/>
        <w:spacing w:after="0" w:line="360" w:lineRule="auto"/>
        <w:ind w:firstLine="720"/>
        <w:rPr>
          <w:rFonts w:ascii="Times New Roman" w:hAnsi="Times New Roman"/>
          <w:b/>
        </w:rPr>
      </w:pPr>
      <w:r w:rsidRPr="007726EB">
        <w:rPr>
          <w:rFonts w:ascii="Times New Roman" w:hAnsi="Times New Roman"/>
          <w:b/>
        </w:rPr>
        <w:t xml:space="preserve">(c) </w:t>
      </w:r>
      <w:r w:rsidRPr="007726EB">
        <w:rPr>
          <w:rFonts w:ascii="Times New Roman" w:hAnsi="Times New Roman"/>
          <w:b/>
        </w:rPr>
        <w:tab/>
        <w:t xml:space="preserve">Availability of Meeting Materials </w:t>
      </w:r>
    </w:p>
    <w:p w14:paraId="5DF7AC99"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The ISO shall post materials for Planning Advisory Committee meetings on the Planning Advisory Committee section on the ISO’s website prior to meetings. The materials for the Planning Advisory Committee meetings shall be made available to the members of the Planning Advisory Committee subject to protections warranted by confidentiality requirements of the ISO New England Information Policy set forth in Attachment D of the ISO Tariff and Critical Energy Infrastructure Information (“CEII”) policy as further described in Section 2.4(d) of this Attachment. </w:t>
      </w:r>
    </w:p>
    <w:p w14:paraId="01A56538" w14:textId="77777777" w:rsidR="00DF7927" w:rsidRDefault="00DF7927" w:rsidP="00DF7927">
      <w:pPr>
        <w:pStyle w:val="Normal178"/>
        <w:spacing w:after="0" w:line="360" w:lineRule="auto"/>
        <w:rPr>
          <w:rFonts w:ascii="Times New Roman" w:hAnsi="Times New Roman"/>
        </w:rPr>
      </w:pPr>
    </w:p>
    <w:p w14:paraId="4128BD95" w14:textId="77777777" w:rsidR="00DF7927" w:rsidRPr="007726EB" w:rsidRDefault="00462ADF" w:rsidP="00DF7927">
      <w:pPr>
        <w:pStyle w:val="Normal178"/>
        <w:spacing w:after="0" w:line="360" w:lineRule="auto"/>
        <w:ind w:firstLine="720"/>
        <w:rPr>
          <w:rFonts w:ascii="Times New Roman" w:hAnsi="Times New Roman"/>
          <w:b/>
        </w:rPr>
      </w:pPr>
      <w:r w:rsidRPr="007726EB">
        <w:rPr>
          <w:rFonts w:ascii="Times New Roman" w:hAnsi="Times New Roman"/>
          <w:b/>
        </w:rPr>
        <w:t xml:space="preserve">(d) </w:t>
      </w:r>
      <w:r w:rsidRPr="007726EB">
        <w:rPr>
          <w:rFonts w:ascii="Times New Roman" w:hAnsi="Times New Roman"/>
          <w:b/>
        </w:rPr>
        <w:tab/>
        <w:t xml:space="preserve">Access to Planning-Related Materials that Contain CEII </w:t>
      </w:r>
    </w:p>
    <w:p w14:paraId="52FDC55C"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CEII is defined as specific engineering, vulnerability, or detailed design information about proposed or existing critical infrastructure (physical or virtual) that: </w:t>
      </w:r>
    </w:p>
    <w:p w14:paraId="6C89439E" w14:textId="77777777" w:rsidR="00DF7927" w:rsidRDefault="00DF7927" w:rsidP="00DF7927">
      <w:pPr>
        <w:pStyle w:val="Normal178"/>
        <w:spacing w:after="0" w:line="360" w:lineRule="auto"/>
        <w:rPr>
          <w:rFonts w:ascii="Times New Roman" w:hAnsi="Times New Roman"/>
        </w:rPr>
      </w:pPr>
    </w:p>
    <w:p w14:paraId="68F4057F" w14:textId="77777777" w:rsidR="00DF7927" w:rsidRPr="004E0F10" w:rsidRDefault="00462ADF" w:rsidP="00DF7927">
      <w:pPr>
        <w:pStyle w:val="Normal178"/>
        <w:spacing w:after="0" w:line="360" w:lineRule="auto"/>
        <w:ind w:left="2160" w:hanging="720"/>
        <w:rPr>
          <w:rFonts w:ascii="Times New Roman" w:hAnsi="Times New Roman"/>
        </w:rPr>
      </w:pPr>
      <w:r w:rsidRPr="004E0F10">
        <w:rPr>
          <w:rFonts w:ascii="Times New Roman" w:hAnsi="Times New Roman"/>
        </w:rPr>
        <w:t xml:space="preserve">(i) </w:t>
      </w:r>
      <w:r>
        <w:rPr>
          <w:rFonts w:ascii="Times New Roman" w:hAnsi="Times New Roman"/>
        </w:rPr>
        <w:tab/>
      </w:r>
      <w:r w:rsidRPr="004E0F10">
        <w:rPr>
          <w:rFonts w:ascii="Times New Roman" w:hAnsi="Times New Roman"/>
        </w:rPr>
        <w:t xml:space="preserve">Relates details about the production, generation, transportation, transmission, or distribution of energy; </w:t>
      </w:r>
    </w:p>
    <w:p w14:paraId="7483D823"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(ii) </w:t>
      </w:r>
      <w:r>
        <w:rPr>
          <w:rFonts w:ascii="Times New Roman" w:hAnsi="Times New Roman"/>
        </w:rPr>
        <w:tab/>
      </w:r>
      <w:r w:rsidRPr="004E0F10">
        <w:rPr>
          <w:rFonts w:ascii="Times New Roman" w:hAnsi="Times New Roman"/>
        </w:rPr>
        <w:t xml:space="preserve">Could be useful to a person in planning an attack on critical infrastructure; </w:t>
      </w:r>
    </w:p>
    <w:p w14:paraId="0107B25A" w14:textId="77777777" w:rsidR="00DF7927" w:rsidRDefault="00462ADF" w:rsidP="00DF7927">
      <w:pPr>
        <w:pStyle w:val="Normal178"/>
        <w:spacing w:after="0" w:line="360" w:lineRule="auto"/>
        <w:ind w:left="2160" w:hanging="720"/>
        <w:rPr>
          <w:rFonts w:ascii="Times New Roman" w:hAnsi="Times New Roman"/>
        </w:rPr>
      </w:pPr>
      <w:r w:rsidRPr="004E0F10">
        <w:rPr>
          <w:rFonts w:ascii="Times New Roman" w:hAnsi="Times New Roman"/>
        </w:rPr>
        <w:t xml:space="preserve">(iii) </w:t>
      </w:r>
      <w:r>
        <w:rPr>
          <w:rFonts w:ascii="Times New Roman" w:hAnsi="Times New Roman"/>
        </w:rPr>
        <w:tab/>
      </w:r>
      <w:r w:rsidRPr="004E0F10">
        <w:rPr>
          <w:rFonts w:ascii="Times New Roman" w:hAnsi="Times New Roman"/>
        </w:rPr>
        <w:t xml:space="preserve">Is exempt from mandatory disclosure under the Freedom of Information Act, 5 U.S.C. 552; and </w:t>
      </w:r>
    </w:p>
    <w:p w14:paraId="1F51CF16" w14:textId="77777777" w:rsidR="00DF7927" w:rsidRPr="004E0F10" w:rsidRDefault="00462ADF" w:rsidP="00DF7927">
      <w:pPr>
        <w:pStyle w:val="Normal178"/>
        <w:spacing w:after="0" w:line="360" w:lineRule="auto"/>
        <w:ind w:left="720" w:firstLine="720"/>
        <w:rPr>
          <w:rFonts w:ascii="Times New Roman" w:hAnsi="Times New Roman"/>
        </w:rPr>
      </w:pPr>
      <w:r w:rsidRPr="004E0F10">
        <w:rPr>
          <w:rFonts w:ascii="Times New Roman" w:hAnsi="Times New Roman"/>
        </w:rPr>
        <w:t xml:space="preserve">(iv) </w:t>
      </w:r>
      <w:r>
        <w:rPr>
          <w:rFonts w:ascii="Times New Roman" w:hAnsi="Times New Roman"/>
        </w:rPr>
        <w:tab/>
      </w:r>
      <w:r w:rsidRPr="004E0F10">
        <w:rPr>
          <w:rFonts w:ascii="Times New Roman" w:hAnsi="Times New Roman"/>
        </w:rPr>
        <w:t xml:space="preserve">Does not simply give the location of critical infrastructure. </w:t>
      </w:r>
    </w:p>
    <w:p w14:paraId="20822ECD" w14:textId="77777777" w:rsidR="00DF7927" w:rsidRDefault="00DF7927" w:rsidP="00DF7927">
      <w:pPr>
        <w:pStyle w:val="Normal178"/>
        <w:spacing w:after="0" w:line="360" w:lineRule="auto"/>
        <w:ind w:left="1440"/>
        <w:rPr>
          <w:rFonts w:ascii="Times New Roman" w:hAnsi="Times New Roman"/>
        </w:rPr>
      </w:pPr>
    </w:p>
    <w:p w14:paraId="3D4A291B"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CEII pertains to existing and proposed system and assets, whether physical or virtual, the incapacity or destruction of which would negatively affect security, economic security, public health or safety, or any combination of those matters. CEII does not include information that is otherwise publicly available. Simplified maps and general information </w:t>
      </w:r>
      <w:r w:rsidRPr="004E0F10">
        <w:rPr>
          <w:rFonts w:ascii="Times New Roman" w:hAnsi="Times New Roman"/>
        </w:rPr>
        <w:lastRenderedPageBreak/>
        <w:t xml:space="preserve">on engineering, vulnerability, or design that relate to production, generation, transportation, transmission or distribution of energy shall not constitute CEII. </w:t>
      </w:r>
    </w:p>
    <w:p w14:paraId="6117BC99" w14:textId="77777777" w:rsidR="00DF7927" w:rsidRDefault="00DF7927" w:rsidP="00DF7927">
      <w:pPr>
        <w:pStyle w:val="Normal178"/>
        <w:spacing w:after="0" w:line="360" w:lineRule="auto"/>
        <w:rPr>
          <w:rFonts w:ascii="Times New Roman" w:hAnsi="Times New Roman"/>
        </w:rPr>
      </w:pPr>
    </w:p>
    <w:p w14:paraId="66AB1C30"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Planning-related materials determined to be CEII will be posted on the ISO’s password-protected website. To obtain access to planning-related materials determined to be CEII, the entity seeking to obtain such access must contact the ISO’s Customer Service department. Authorized Market Participants or their representatives, such as consultants, are bound by the ISO New England Information Policy and will be able to access CEII materials through the ISO’s password-protected website. State and federal governmental agency employees and their consultants will be able to access such materials through the ISO’s password-protected website upon submittal of a signed non-disclosure agreement, which is available on the ISO’s website. Personnel of the ERO, NPCC, other regional transmission organizations or independent system operators, and transmission owners from neighboring regions will be able to access CEII materials pursuant to governing agreements, rules and protocols. All external requests by other persons for planning-related materials determined to be CEII shall be recorded and tracked by ISO’s Customer Services staff. Such requestors will be able to obtain access to CEII documents filed with the Commission pursuant to the Commission’s regulations governing access to CEII. To the extent a requestor seeks access to planning-related material that is not filed with the Commission, such requestor shall comply with the requirements provided in the CEII procedures of the ISO, available on the ISO’s website, prior to receiving access to CEII information. Upon compliance with the ISO’s CEII procedures, the ISO shall grant the requestor access to the planning-related CEII document through direct distribution or access to the ISO password-protected website. </w:t>
      </w:r>
    </w:p>
    <w:p w14:paraId="4D6538C6" w14:textId="77777777" w:rsidR="00DF7927" w:rsidRDefault="00DF7927" w:rsidP="00DF7927">
      <w:pPr>
        <w:pStyle w:val="Normal178"/>
        <w:spacing w:after="0" w:line="360" w:lineRule="auto"/>
        <w:rPr>
          <w:rFonts w:ascii="Times New Roman" w:hAnsi="Times New Roman"/>
        </w:rPr>
      </w:pPr>
    </w:p>
    <w:p w14:paraId="3F3FEDE1"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2.5 </w:t>
      </w:r>
      <w:r>
        <w:rPr>
          <w:rFonts w:ascii="Times New Roman" w:hAnsi="Times New Roman"/>
          <w:b/>
        </w:rPr>
        <w:tab/>
      </w:r>
      <w:r w:rsidRPr="007726EB">
        <w:rPr>
          <w:rFonts w:ascii="Times New Roman" w:hAnsi="Times New Roman"/>
          <w:b/>
        </w:rPr>
        <w:t xml:space="preserve">Local System Planning Process </w:t>
      </w:r>
    </w:p>
    <w:p w14:paraId="1295A470"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The LSP process described in Appendix 1 to this Attachment applies to the transmission system planning for the Non-PTF in the New England Transmission System. The PTOs will utilize interested members of the Planning Advisory Committee for advisory stakeholder input in the LSP process that will meet, as needed, at the conclusion of, or independent of, scheduled Planning Advisory Committee meetings. The LSP meeting agenda and meeting materials will be developed by representatives of the pertinent PTOs and PTO representatives will chair the LSP meeting. The ISO will post the L</w:t>
      </w:r>
      <w:r>
        <w:rPr>
          <w:rFonts w:ascii="Times New Roman" w:hAnsi="Times New Roman"/>
        </w:rPr>
        <w:t>SP agenda and materials for LSP.</w:t>
      </w:r>
    </w:p>
    <w:p w14:paraId="11D20C0C" w14:textId="77777777" w:rsidR="00DF7927" w:rsidRPr="004E0F10" w:rsidRDefault="00DF7927" w:rsidP="00DF7927">
      <w:pPr>
        <w:pStyle w:val="Normal178"/>
        <w:spacing w:after="0" w:line="360" w:lineRule="auto"/>
        <w:rPr>
          <w:rFonts w:ascii="Times New Roman" w:hAnsi="Times New Roman"/>
        </w:rPr>
      </w:pPr>
    </w:p>
    <w:p w14:paraId="4224D40B"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lastRenderedPageBreak/>
        <w:t xml:space="preserve">3. </w:t>
      </w:r>
      <w:r>
        <w:rPr>
          <w:rFonts w:ascii="Times New Roman" w:hAnsi="Times New Roman"/>
          <w:b/>
        </w:rPr>
        <w:tab/>
      </w:r>
      <w:r w:rsidRPr="007726EB">
        <w:rPr>
          <w:rFonts w:ascii="Times New Roman" w:hAnsi="Times New Roman"/>
          <w:b/>
        </w:rPr>
        <w:t xml:space="preserve">RSP: Principles, Scope, and Contents </w:t>
      </w:r>
    </w:p>
    <w:p w14:paraId="19E77FDE"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3.1 </w:t>
      </w:r>
      <w:r>
        <w:rPr>
          <w:rFonts w:ascii="Times New Roman" w:hAnsi="Times New Roman"/>
          <w:b/>
        </w:rPr>
        <w:tab/>
      </w:r>
      <w:r w:rsidRPr="007726EB">
        <w:rPr>
          <w:rFonts w:ascii="Times New Roman" w:hAnsi="Times New Roman"/>
          <w:b/>
        </w:rPr>
        <w:t xml:space="preserve">Description of RSP </w:t>
      </w:r>
    </w:p>
    <w:p w14:paraId="61212144"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The ISO shall develop the RSP based on periodic comprehensive assessments (conducted not less than every third year) of the PTF systemwide needs to maintain the reliability of the New England Transmission System while accounting for market efficiency, economic, environmental</w:t>
      </w:r>
      <w:r>
        <w:rPr>
          <w:rFonts w:ascii="Times New Roman" w:hAnsi="Times New Roman"/>
        </w:rPr>
        <w:t>,</w:t>
      </w:r>
      <w:r w:rsidRPr="004E0F10">
        <w:rPr>
          <w:rFonts w:ascii="Times New Roman" w:hAnsi="Times New Roman"/>
        </w:rPr>
        <w:t xml:space="preserve"> and other considerations, as agreed upon from time to time. The ISO shall update the RSP to reflect the results of ongoing Needs Assessment</w:t>
      </w:r>
      <w:r>
        <w:rPr>
          <w:rFonts w:ascii="Times New Roman" w:hAnsi="Times New Roman"/>
        </w:rPr>
        <w:t xml:space="preserve">s conducted pursuant to Section </w:t>
      </w:r>
      <w:r w:rsidRPr="004E0F10">
        <w:rPr>
          <w:rFonts w:ascii="Times New Roman" w:hAnsi="Times New Roman"/>
        </w:rPr>
        <w:t xml:space="preserve">4.1 of this Attachment. The RSP shall also account for projected improvements to the PTF that are needed to maintain system reliability in accordance with national and regional standards and the operation of efficient markets under a set of planning assumptions. </w:t>
      </w:r>
    </w:p>
    <w:p w14:paraId="4F0621B1" w14:textId="77777777" w:rsidR="00DF7927" w:rsidRDefault="00DF7927" w:rsidP="00DF7927">
      <w:pPr>
        <w:pStyle w:val="Normal178"/>
        <w:spacing w:after="0" w:line="360" w:lineRule="auto"/>
        <w:rPr>
          <w:rFonts w:ascii="Times New Roman" w:hAnsi="Times New Roman"/>
        </w:rPr>
      </w:pPr>
    </w:p>
    <w:p w14:paraId="39476409"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The RSP shall, among other things: </w:t>
      </w:r>
    </w:p>
    <w:p w14:paraId="02D573DB"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(i)</w:t>
      </w:r>
      <w:r>
        <w:rPr>
          <w:rFonts w:ascii="Times New Roman" w:hAnsi="Times New Roman"/>
        </w:rPr>
        <w:tab/>
      </w:r>
      <w:r w:rsidRPr="004E0F10">
        <w:rPr>
          <w:rFonts w:ascii="Times New Roman" w:hAnsi="Times New Roman"/>
        </w:rPr>
        <w:t xml:space="preserve">describe, in a consolidated manner, the assessment of the PTF system needs, the results of such assessments, and the projected improvements; </w:t>
      </w:r>
    </w:p>
    <w:p w14:paraId="51CA5014" w14:textId="77777777" w:rsidR="00DF7927" w:rsidRDefault="00DF7927" w:rsidP="00DF7927">
      <w:pPr>
        <w:pStyle w:val="Normal178"/>
        <w:spacing w:after="0" w:line="360" w:lineRule="auto"/>
        <w:rPr>
          <w:rFonts w:ascii="Times New Roman" w:hAnsi="Times New Roman"/>
        </w:rPr>
      </w:pPr>
    </w:p>
    <w:p w14:paraId="596EFFF5"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 xml:space="preserve">(ii) </w:t>
      </w:r>
      <w:r>
        <w:rPr>
          <w:rFonts w:ascii="Times New Roman" w:hAnsi="Times New Roman"/>
        </w:rPr>
        <w:tab/>
      </w:r>
      <w:r w:rsidRPr="004E0F10">
        <w:rPr>
          <w:rFonts w:ascii="Times New Roman" w:hAnsi="Times New Roman"/>
        </w:rPr>
        <w:t xml:space="preserve">provide the projected annual and peak demands for electric energy for a five-to ten-year horizon, the needs for resources over this period and how such resources are expected to be provided; </w:t>
      </w:r>
    </w:p>
    <w:p w14:paraId="125E520B" w14:textId="77777777" w:rsidR="00DF7927" w:rsidRPr="004E0F10" w:rsidRDefault="00DF7927" w:rsidP="00DF7927">
      <w:pPr>
        <w:pStyle w:val="Normal178"/>
        <w:spacing w:after="0" w:line="360" w:lineRule="auto"/>
        <w:rPr>
          <w:rFonts w:ascii="Times New Roman" w:hAnsi="Times New Roman"/>
        </w:rPr>
      </w:pPr>
    </w:p>
    <w:p w14:paraId="477E2306"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 xml:space="preserve">(iii) </w:t>
      </w:r>
      <w:r>
        <w:rPr>
          <w:rFonts w:ascii="Times New Roman" w:hAnsi="Times New Roman"/>
        </w:rPr>
        <w:tab/>
      </w:r>
      <w:r w:rsidRPr="004E0F10">
        <w:rPr>
          <w:rFonts w:ascii="Times New Roman" w:hAnsi="Times New Roman"/>
        </w:rPr>
        <w:t xml:space="preserve">specify the physical characteristics of the physical solutions that can meet the needs defined in the Needs Assessments and include information on market responses that can address them; and </w:t>
      </w:r>
    </w:p>
    <w:p w14:paraId="4D126B68" w14:textId="77777777" w:rsidR="00DF7927" w:rsidRDefault="00DF7927" w:rsidP="00DF7927">
      <w:pPr>
        <w:pStyle w:val="Normal178"/>
        <w:spacing w:after="0" w:line="360" w:lineRule="auto"/>
        <w:rPr>
          <w:rFonts w:ascii="Times New Roman" w:hAnsi="Times New Roman"/>
        </w:rPr>
      </w:pPr>
    </w:p>
    <w:p w14:paraId="56AF4088"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 xml:space="preserve">(iv) </w:t>
      </w:r>
      <w:r>
        <w:rPr>
          <w:rFonts w:ascii="Times New Roman" w:hAnsi="Times New Roman"/>
        </w:rPr>
        <w:tab/>
      </w:r>
      <w:r w:rsidRPr="004E0F10">
        <w:rPr>
          <w:rFonts w:ascii="Times New Roman" w:hAnsi="Times New Roman"/>
        </w:rPr>
        <w:t xml:space="preserve">provide sufficient information to allow Market Participants to assess the quantity, general locations, operating characteristics and required availability criteria of the type of incremental supply or demand-side resources, or merchant transmission projects, that would satisfy the identified needs or that may serve to modify, offset or defer proposed regulated transmission upgrades. </w:t>
      </w:r>
    </w:p>
    <w:p w14:paraId="1C4B93C0" w14:textId="77777777" w:rsidR="00DF7927" w:rsidRDefault="00DF7927" w:rsidP="00DF7927">
      <w:pPr>
        <w:pStyle w:val="Normal178"/>
        <w:spacing w:after="0" w:line="360" w:lineRule="auto"/>
        <w:rPr>
          <w:rFonts w:ascii="Times New Roman" w:hAnsi="Times New Roman"/>
        </w:rPr>
      </w:pPr>
    </w:p>
    <w:p w14:paraId="1A6FE746"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The RSP shall also include a description of proposed regulated transmission solutions that, based on the Solutions Studies described in Section 4.2 of this Attachment</w:t>
      </w:r>
      <w:r>
        <w:rPr>
          <w:rFonts w:ascii="Times New Roman" w:hAnsi="Times New Roman"/>
        </w:rPr>
        <w:t xml:space="preserve"> and the competitive solution process described in Section 4.3 of this Attachment</w:t>
      </w:r>
      <w:r w:rsidRPr="004E0F10">
        <w:rPr>
          <w:rFonts w:ascii="Times New Roman" w:hAnsi="Times New Roman"/>
        </w:rPr>
        <w:t>, meet</w:t>
      </w:r>
      <w:r>
        <w:rPr>
          <w:rFonts w:ascii="Times New Roman" w:hAnsi="Times New Roman"/>
        </w:rPr>
        <w:t>s</w:t>
      </w:r>
      <w:r w:rsidRPr="004E0F10">
        <w:rPr>
          <w:rFonts w:ascii="Times New Roman" w:hAnsi="Times New Roman"/>
        </w:rPr>
        <w:t xml:space="preserve"> the needs identified in the Needs Assessments. To this end, as further described in Section 3.6 below, the ISO shall develop and maintain a RSP Project List, a cumulative listing of proposed regulated transmission solutions classified, to the extent known, as </w:t>
      </w:r>
      <w:r w:rsidRPr="004E0F10">
        <w:rPr>
          <w:rFonts w:ascii="Times New Roman" w:hAnsi="Times New Roman"/>
        </w:rPr>
        <w:lastRenderedPageBreak/>
        <w:t>Reliability Transmission Upgrades</w:t>
      </w:r>
      <w:r>
        <w:rPr>
          <w:rFonts w:ascii="Times New Roman" w:hAnsi="Times New Roman"/>
        </w:rPr>
        <w:t>,</w:t>
      </w:r>
      <w:r w:rsidRPr="004E0F10">
        <w:rPr>
          <w:rFonts w:ascii="Times New Roman" w:hAnsi="Times New Roman"/>
        </w:rPr>
        <w:t xml:space="preserve"> Market Efficiency Transmission Upgrades</w:t>
      </w:r>
      <w:r>
        <w:rPr>
          <w:rFonts w:ascii="Times New Roman" w:hAnsi="Times New Roman"/>
        </w:rPr>
        <w:t>, and Public Policy Transmission Upgrades (which, for the foregoing types of upgrades,  may include the portions of Interregional Transmission Projects located within the New England Control Area) and of External Transmission Projects</w:t>
      </w:r>
      <w:r w:rsidRPr="004E0F10">
        <w:rPr>
          <w:rFonts w:ascii="Times New Roman" w:hAnsi="Times New Roman"/>
        </w:rPr>
        <w:t xml:space="preserve">. The RSP shall also provide reasons for any new regulated transmission solutions or Transmission Upgrades included in the </w:t>
      </w:r>
      <w:r>
        <w:rPr>
          <w:rFonts w:ascii="Times New Roman" w:hAnsi="Times New Roman"/>
        </w:rPr>
        <w:t xml:space="preserve">RSP </w:t>
      </w:r>
      <w:r w:rsidRPr="004E0F10">
        <w:rPr>
          <w:rFonts w:ascii="Times New Roman" w:hAnsi="Times New Roman"/>
        </w:rPr>
        <w:t xml:space="preserve">Project List, any change in status of a regulated transmission solution or Transmission Upgrade in the </w:t>
      </w:r>
      <w:r>
        <w:rPr>
          <w:rFonts w:ascii="Times New Roman" w:hAnsi="Times New Roman"/>
        </w:rPr>
        <w:t xml:space="preserve">RSP </w:t>
      </w:r>
      <w:r w:rsidRPr="004E0F10">
        <w:rPr>
          <w:rFonts w:ascii="Times New Roman" w:hAnsi="Times New Roman"/>
        </w:rPr>
        <w:t xml:space="preserve">Project List, or for any removal of regulated transmission solutions or Transmission Upgrades from the </w:t>
      </w:r>
      <w:r>
        <w:rPr>
          <w:rFonts w:ascii="Times New Roman" w:hAnsi="Times New Roman"/>
        </w:rPr>
        <w:t xml:space="preserve">RSP </w:t>
      </w:r>
      <w:r w:rsidRPr="004E0F10">
        <w:rPr>
          <w:rFonts w:ascii="Times New Roman" w:hAnsi="Times New Roman"/>
        </w:rPr>
        <w:t xml:space="preserve">Project List that are known as of that time. </w:t>
      </w:r>
    </w:p>
    <w:p w14:paraId="52081696" w14:textId="77777777" w:rsidR="00DF7927" w:rsidRDefault="00DF7927" w:rsidP="00DF7927">
      <w:pPr>
        <w:pStyle w:val="Normal178"/>
        <w:spacing w:after="0" w:line="360" w:lineRule="auto"/>
        <w:rPr>
          <w:rFonts w:ascii="Times New Roman" w:hAnsi="Times New Roman"/>
        </w:rPr>
      </w:pPr>
    </w:p>
    <w:p w14:paraId="1B574E23"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Each RSP shall be built upon the previous RSP. </w:t>
      </w:r>
    </w:p>
    <w:p w14:paraId="7F5D5FCA" w14:textId="77777777" w:rsidR="00DF7927" w:rsidRPr="004E0F10" w:rsidRDefault="00DF7927" w:rsidP="00DF7927">
      <w:pPr>
        <w:pStyle w:val="Normal178"/>
        <w:spacing w:after="0" w:line="360" w:lineRule="auto"/>
        <w:rPr>
          <w:rFonts w:ascii="Times New Roman" w:hAnsi="Times New Roman"/>
        </w:rPr>
      </w:pPr>
    </w:p>
    <w:p w14:paraId="3C30C8BC"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3.2 </w:t>
      </w:r>
      <w:r>
        <w:rPr>
          <w:rFonts w:ascii="Times New Roman" w:hAnsi="Times New Roman"/>
          <w:b/>
        </w:rPr>
        <w:tab/>
      </w:r>
      <w:r w:rsidRPr="007726EB">
        <w:rPr>
          <w:rFonts w:ascii="Times New Roman" w:hAnsi="Times New Roman"/>
          <w:b/>
        </w:rPr>
        <w:t xml:space="preserve">Baseline of RSP </w:t>
      </w:r>
    </w:p>
    <w:p w14:paraId="3691B3FB"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The RSP shall account for: (i) all projects that have met milestones, including market responses and regulated transmission solutions (e.g., planned demand-side projects, generation and transmission projects and Elective Transmission Upgrades) as determined by the ISO, in collaboration with the Planning Advisory Committee, pursuant to Sections 4.1</w:t>
      </w:r>
      <w:r>
        <w:rPr>
          <w:rFonts w:ascii="Times New Roman" w:hAnsi="Times New Roman"/>
        </w:rPr>
        <w:t>,</w:t>
      </w:r>
      <w:r w:rsidRPr="004E0F10">
        <w:rPr>
          <w:rFonts w:ascii="Times New Roman" w:hAnsi="Times New Roman"/>
        </w:rPr>
        <w:t xml:space="preserve"> 4.2</w:t>
      </w:r>
      <w:r>
        <w:rPr>
          <w:rFonts w:ascii="Times New Roman" w:hAnsi="Times New Roman"/>
        </w:rPr>
        <w:t>, 4.3, and 4A</w:t>
      </w:r>
      <w:r w:rsidRPr="004E0F10">
        <w:rPr>
          <w:rFonts w:ascii="Times New Roman" w:hAnsi="Times New Roman"/>
        </w:rPr>
        <w:t xml:space="preserve"> of this Attachment; and (ii) the requirements for system operation and restoration services, not including the development of a system operations or restoration plan, which is outside the scope of the regional system planning process. </w:t>
      </w:r>
    </w:p>
    <w:p w14:paraId="0EB27C4D" w14:textId="77777777" w:rsidR="00DF7927" w:rsidRPr="007726EB" w:rsidRDefault="00DF7927" w:rsidP="00DF7927">
      <w:pPr>
        <w:pStyle w:val="Normal178"/>
        <w:spacing w:after="0" w:line="360" w:lineRule="auto"/>
        <w:rPr>
          <w:rFonts w:ascii="Times New Roman" w:hAnsi="Times New Roman"/>
          <w:b/>
        </w:rPr>
      </w:pPr>
    </w:p>
    <w:p w14:paraId="705760D3" w14:textId="77777777" w:rsidR="00DF7927" w:rsidRPr="007726EB" w:rsidRDefault="00462ADF" w:rsidP="00DF7927">
      <w:pPr>
        <w:pStyle w:val="Normal178"/>
        <w:spacing w:after="0" w:line="360" w:lineRule="auto"/>
        <w:rPr>
          <w:rFonts w:ascii="Times New Roman" w:hAnsi="Times New Roman"/>
          <w:b/>
        </w:rPr>
      </w:pPr>
      <w:r w:rsidRPr="007726EB">
        <w:rPr>
          <w:rFonts w:ascii="Times New Roman" w:hAnsi="Times New Roman"/>
          <w:b/>
        </w:rPr>
        <w:t xml:space="preserve">3.3 </w:t>
      </w:r>
      <w:r>
        <w:rPr>
          <w:rFonts w:ascii="Times New Roman" w:hAnsi="Times New Roman"/>
          <w:b/>
        </w:rPr>
        <w:tab/>
      </w:r>
      <w:r w:rsidRPr="007726EB">
        <w:rPr>
          <w:rFonts w:ascii="Times New Roman" w:hAnsi="Times New Roman"/>
          <w:b/>
        </w:rPr>
        <w:t xml:space="preserve">RSP Planning Horizon and Parameters </w:t>
      </w:r>
    </w:p>
    <w:p w14:paraId="632A6A19"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The RSP shall be based on a five-to ten-year planning horizon, and reflect five-to ten-year capacity and load forecasts. </w:t>
      </w:r>
    </w:p>
    <w:p w14:paraId="6D352D33" w14:textId="77777777" w:rsidR="00DF7927" w:rsidRDefault="00DF7927" w:rsidP="00DF7927">
      <w:pPr>
        <w:pStyle w:val="Normal178"/>
        <w:spacing w:after="0" w:line="360" w:lineRule="auto"/>
        <w:rPr>
          <w:rFonts w:ascii="Times New Roman" w:hAnsi="Times New Roman"/>
        </w:rPr>
      </w:pPr>
    </w:p>
    <w:p w14:paraId="2C1401DA"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t xml:space="preserve">The RSP shall conform to: Good Utility Practice; applicable Commission compliance requirements related to the regional system planning process; applicable reliability principles, guidelines, criteria, rules, procedures and standards of the ERO, NPCC, and any of their successors; planning criteria adopted and/or developed by the ISO; Transmission Owner criteria, rules, standards, guides and policies developed by the Transmission Owner for its facilities consistent with the ISO planning criteria, the applicable criteria of the ERO and NPCC; local transmission planning criteria; and the ISO New England Planning Procedures and ISO New England Operating Procedures, as they may be amended from time to time (collectively, the “Planning and Reliability Criteria”). </w:t>
      </w:r>
    </w:p>
    <w:p w14:paraId="1697D9A5" w14:textId="77777777" w:rsidR="00DF7927" w:rsidRDefault="00DF7927" w:rsidP="00DF7927">
      <w:pPr>
        <w:pStyle w:val="Normal178"/>
        <w:spacing w:after="0" w:line="360" w:lineRule="auto"/>
        <w:rPr>
          <w:rFonts w:ascii="Times New Roman" w:hAnsi="Times New Roman"/>
        </w:rPr>
      </w:pPr>
    </w:p>
    <w:p w14:paraId="5A85536D" w14:textId="77777777" w:rsidR="00DF7927" w:rsidRPr="004E0F10" w:rsidRDefault="00462ADF" w:rsidP="00DF7927">
      <w:pPr>
        <w:pStyle w:val="Normal178"/>
        <w:spacing w:after="0" w:line="360" w:lineRule="auto"/>
        <w:rPr>
          <w:rFonts w:ascii="Times New Roman" w:hAnsi="Times New Roman"/>
        </w:rPr>
      </w:pPr>
      <w:r>
        <w:rPr>
          <w:rFonts w:ascii="Times New Roman" w:hAnsi="Times New Roman"/>
        </w:rPr>
        <w:t xml:space="preserve">The revisions to this Attachment K submitted to comply with FERC’s Order No. 1000 shall not apply to any Proposed or Planned project included in an RSP approved by the ISO Board of Directors (or in an </w:t>
      </w:r>
      <w:r>
        <w:rPr>
          <w:rFonts w:ascii="Times New Roman" w:hAnsi="Times New Roman"/>
        </w:rPr>
        <w:lastRenderedPageBreak/>
        <w:t xml:space="preserve">RSP Project List update) prior to the </w:t>
      </w:r>
      <w:r w:rsidRPr="00C600ED">
        <w:rPr>
          <w:rFonts w:ascii="Times New Roman" w:hAnsi="Times New Roman"/>
        </w:rPr>
        <w:t>May 18, 2015</w:t>
      </w:r>
      <w:r>
        <w:rPr>
          <w:rFonts w:ascii="Times New Roman" w:hAnsi="Times New Roman"/>
        </w:rPr>
        <w:t xml:space="preserve"> effective date of the Order No. 1000 compliance filing of the ISO and the PTOs, unless the ISO is re-evaluating the solution design for such project as of that effective date, or subsequently determines that the solution design for such project requires re-evaluation.</w:t>
      </w:r>
    </w:p>
    <w:p w14:paraId="47DE5730" w14:textId="77777777" w:rsidR="00DF7927" w:rsidRDefault="00DF7927" w:rsidP="00DF7927">
      <w:pPr>
        <w:pStyle w:val="Normal178"/>
        <w:spacing w:after="0" w:line="360" w:lineRule="auto"/>
        <w:rPr>
          <w:rFonts w:ascii="Times New Roman" w:hAnsi="Times New Roman"/>
        </w:rPr>
      </w:pPr>
    </w:p>
    <w:p w14:paraId="37C39711" w14:textId="77777777" w:rsidR="00DF7927" w:rsidRPr="00930F42" w:rsidRDefault="00462ADF" w:rsidP="00DF7927">
      <w:pPr>
        <w:pStyle w:val="Normal178"/>
        <w:spacing w:after="0" w:line="360" w:lineRule="auto"/>
        <w:rPr>
          <w:rFonts w:ascii="Times New Roman" w:hAnsi="Times New Roman"/>
          <w:b/>
        </w:rPr>
      </w:pPr>
      <w:r w:rsidRPr="00930F42">
        <w:rPr>
          <w:rFonts w:ascii="Times New Roman" w:hAnsi="Times New Roman"/>
          <w:b/>
        </w:rPr>
        <w:t xml:space="preserve">3.4 </w:t>
      </w:r>
      <w:r w:rsidRPr="00930F42">
        <w:rPr>
          <w:rFonts w:ascii="Times New Roman" w:hAnsi="Times New Roman"/>
          <w:b/>
        </w:rPr>
        <w:tab/>
        <w:t xml:space="preserve">Other RSP Principles </w:t>
      </w:r>
    </w:p>
    <w:p w14:paraId="65873DB7"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The RSP shall be designed and implemented to: (i) avoid unnecessary duplication of facilities; (ii) identify facilities that are necessary to meet Planning and Reliability Criteria; (iii) avoid the imposition of unreasonable costs upon any Transmission Owner, Transmission Customer or other user of a transmission facility; (iv) take into account the legal and contractual rights and obligations of the Transmission Owners and the transmission-related legal and contractual rights and obligations of any other entity; (v) provide for coordination with existing transmission systems and with appropriate inter-area and local expansion plans; and (vi) properly coordinate with market responses, including, but not limited to generation, merchant transmission and demand-side responses. </w:t>
      </w:r>
    </w:p>
    <w:p w14:paraId="10578DD2" w14:textId="77777777" w:rsidR="00DF7927" w:rsidRDefault="00DF7927" w:rsidP="00DF7927">
      <w:pPr>
        <w:pStyle w:val="Normal178"/>
        <w:spacing w:after="0" w:line="360" w:lineRule="auto"/>
        <w:rPr>
          <w:rFonts w:ascii="Times New Roman" w:hAnsi="Times New Roman"/>
          <w:b/>
        </w:rPr>
      </w:pPr>
    </w:p>
    <w:p w14:paraId="09E859D4" w14:textId="77777777" w:rsidR="00DF7927" w:rsidRPr="00930F42" w:rsidRDefault="00462ADF" w:rsidP="00DF7927">
      <w:pPr>
        <w:pStyle w:val="Normal178"/>
        <w:spacing w:after="0" w:line="360" w:lineRule="auto"/>
        <w:rPr>
          <w:rFonts w:ascii="Times New Roman" w:hAnsi="Times New Roman"/>
          <w:b/>
        </w:rPr>
      </w:pPr>
      <w:r w:rsidRPr="00930F42">
        <w:rPr>
          <w:rFonts w:ascii="Times New Roman" w:hAnsi="Times New Roman"/>
          <w:b/>
        </w:rPr>
        <w:t xml:space="preserve">3.5 </w:t>
      </w:r>
      <w:r w:rsidRPr="00930F42">
        <w:rPr>
          <w:rFonts w:ascii="Times New Roman" w:hAnsi="Times New Roman"/>
          <w:b/>
        </w:rPr>
        <w:tab/>
        <w:t xml:space="preserve">Market Responses in RSP </w:t>
      </w:r>
    </w:p>
    <w:p w14:paraId="31CAD7C2"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Market responses shall include investments in resources (e.g., demand-side projects, generation and distributed generation) and </w:t>
      </w:r>
      <w:r>
        <w:rPr>
          <w:rFonts w:ascii="Times New Roman" w:hAnsi="Times New Roman"/>
        </w:rPr>
        <w:t>Elective Transmission Upgrades</w:t>
      </w:r>
      <w:r w:rsidRPr="004E0F10">
        <w:rPr>
          <w:rFonts w:ascii="Times New Roman" w:hAnsi="Times New Roman"/>
        </w:rPr>
        <w:t xml:space="preserve"> and shall be evaluated by the ISO, in consultation with the Planning Advisory Committee, pursuant to Sections 4.</w:t>
      </w:r>
      <w:r>
        <w:rPr>
          <w:rFonts w:ascii="Times New Roman" w:hAnsi="Times New Roman"/>
        </w:rPr>
        <w:t>1</w:t>
      </w:r>
      <w:r w:rsidRPr="004E0F10">
        <w:rPr>
          <w:rFonts w:ascii="Times New Roman" w:hAnsi="Times New Roman"/>
        </w:rPr>
        <w:t>(</w:t>
      </w:r>
      <w:r>
        <w:rPr>
          <w:rFonts w:ascii="Times New Roman" w:hAnsi="Times New Roman"/>
        </w:rPr>
        <w:t>f</w:t>
      </w:r>
      <w:r w:rsidRPr="004E0F10">
        <w:rPr>
          <w:rFonts w:ascii="Times New Roman" w:hAnsi="Times New Roman"/>
        </w:rPr>
        <w:t>)</w:t>
      </w:r>
      <w:r>
        <w:rPr>
          <w:rFonts w:ascii="Times New Roman" w:hAnsi="Times New Roman"/>
        </w:rPr>
        <w:t>, 4A.3(b),</w:t>
      </w:r>
      <w:r w:rsidRPr="004E0F10">
        <w:rPr>
          <w:rFonts w:ascii="Times New Roman" w:hAnsi="Times New Roman"/>
        </w:rPr>
        <w:t xml:space="preserve"> and 7 of this Attachment. </w:t>
      </w:r>
    </w:p>
    <w:p w14:paraId="4DC3FABA" w14:textId="77777777" w:rsidR="00DF7927" w:rsidRPr="004E0F10" w:rsidRDefault="00DF7927" w:rsidP="00DF7927">
      <w:pPr>
        <w:pStyle w:val="Normal178"/>
        <w:spacing w:after="0" w:line="360" w:lineRule="auto"/>
        <w:rPr>
          <w:rFonts w:ascii="Times New Roman" w:hAnsi="Times New Roman"/>
        </w:rPr>
      </w:pPr>
    </w:p>
    <w:p w14:paraId="727695D2"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In developing the RSP, the ISO shall account for market responses: (i) proposed by Market Participants as addressing needs (and any critical time constraints for addressing such needs) identified in a</w:t>
      </w:r>
      <w:r>
        <w:rPr>
          <w:rFonts w:ascii="Times New Roman" w:hAnsi="Times New Roman"/>
        </w:rPr>
        <w:t>n</w:t>
      </w:r>
      <w:r w:rsidRPr="004E0F10">
        <w:rPr>
          <w:rFonts w:ascii="Times New Roman" w:hAnsi="Times New Roman"/>
        </w:rPr>
        <w:t xml:space="preserve"> RSP</w:t>
      </w:r>
      <w:r>
        <w:rPr>
          <w:rFonts w:ascii="Times New Roman" w:hAnsi="Times New Roman"/>
        </w:rPr>
        <w:t>,</w:t>
      </w:r>
      <w:r w:rsidRPr="004E0F10">
        <w:rPr>
          <w:rFonts w:ascii="Times New Roman" w:hAnsi="Times New Roman"/>
        </w:rPr>
        <w:t xml:space="preserve"> Needs Assessment, </w:t>
      </w:r>
      <w:r>
        <w:rPr>
          <w:rFonts w:ascii="Times New Roman" w:hAnsi="Times New Roman"/>
        </w:rPr>
        <w:t>or Public Policy Transmission Study</w:t>
      </w:r>
      <w:r w:rsidRPr="004E0F10">
        <w:rPr>
          <w:rFonts w:ascii="Times New Roman" w:hAnsi="Times New Roman"/>
        </w:rPr>
        <w:t>; and (ii) that have proved to be viable by meeting the criteria specified in Section 4.</w:t>
      </w:r>
      <w:r>
        <w:rPr>
          <w:rFonts w:ascii="Times New Roman" w:hAnsi="Times New Roman"/>
        </w:rPr>
        <w:t>1</w:t>
      </w:r>
      <w:r w:rsidRPr="004E0F10">
        <w:rPr>
          <w:rFonts w:ascii="Times New Roman" w:hAnsi="Times New Roman"/>
        </w:rPr>
        <w:t>(</w:t>
      </w:r>
      <w:r>
        <w:rPr>
          <w:rFonts w:ascii="Times New Roman" w:hAnsi="Times New Roman"/>
        </w:rPr>
        <w:t>f</w:t>
      </w:r>
      <w:r w:rsidRPr="004E0F10">
        <w:rPr>
          <w:rFonts w:ascii="Times New Roman" w:hAnsi="Times New Roman"/>
        </w:rPr>
        <w:t xml:space="preserve">) </w:t>
      </w:r>
      <w:r>
        <w:rPr>
          <w:rFonts w:ascii="Times New Roman" w:hAnsi="Times New Roman"/>
        </w:rPr>
        <w:t xml:space="preserve">or 4A.3(b) </w:t>
      </w:r>
      <w:r w:rsidRPr="004E0F10">
        <w:rPr>
          <w:rFonts w:ascii="Times New Roman" w:hAnsi="Times New Roman"/>
        </w:rPr>
        <w:t xml:space="preserve">of this Attachment, as applicable. </w:t>
      </w:r>
    </w:p>
    <w:p w14:paraId="4A5E9AD7" w14:textId="77777777" w:rsidR="00DF7927" w:rsidRDefault="00DF7927" w:rsidP="00DF7927">
      <w:pPr>
        <w:pStyle w:val="Normal178"/>
        <w:spacing w:after="0" w:line="360" w:lineRule="auto"/>
        <w:rPr>
          <w:rFonts w:ascii="Times New Roman" w:hAnsi="Times New Roman"/>
        </w:rPr>
      </w:pPr>
    </w:p>
    <w:p w14:paraId="2A670632"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Specifically, market responses that are identified to the ISO and are determined by the ISO, in consultation with the Planning Advisory Committee, to be sufficient to alleviate the need for a particular regulated transmission solution or Transmission Upgrade, based on the criteria specified in the pertinent Needs Assessment or RSP, and are judged by the ISO to be achievable within the required time period, shall be reflected in the next RSP and/or in a new or updated Needs Assessment. That particular regulated transmission solution or Transmission Upgrade may continue to be included in the appropriate category on the RSP Project List (as described in Section 3.6 below), subject to the ISO having the flexibility to indicate that the project should proceed at a later date or it may be removed if it is determined to be no longer needed. If the market response does not fully address the defined needs, or if additional </w:t>
      </w:r>
      <w:r w:rsidRPr="004E0F10">
        <w:rPr>
          <w:rFonts w:ascii="Times New Roman" w:hAnsi="Times New Roman"/>
        </w:rPr>
        <w:lastRenderedPageBreak/>
        <w:t xml:space="preserve">transmission infrastructure is required to facilitate the efficient operation of the market, the RSP shall also include that particular regulated transmission solution or Transmission Upgrade, subject to the ISO having the flexibility to indicate that the Transmission Upgrade or regulated transmission solution should proceed at a later date and be modified, if necessary. </w:t>
      </w:r>
    </w:p>
    <w:p w14:paraId="4D6568B5" w14:textId="77777777" w:rsidR="00DF7927" w:rsidRDefault="00DF7927" w:rsidP="00DF7927">
      <w:pPr>
        <w:pStyle w:val="Normal178"/>
        <w:spacing w:after="0" w:line="360" w:lineRule="auto"/>
        <w:rPr>
          <w:rFonts w:ascii="Times New Roman" w:hAnsi="Times New Roman"/>
          <w:b/>
        </w:rPr>
      </w:pPr>
    </w:p>
    <w:p w14:paraId="466EB89A" w14:textId="77777777" w:rsidR="00DF7927" w:rsidRPr="009E1F07" w:rsidRDefault="00462ADF" w:rsidP="00DF7927">
      <w:pPr>
        <w:pStyle w:val="Normal178"/>
        <w:spacing w:after="0" w:line="360" w:lineRule="auto"/>
        <w:rPr>
          <w:rFonts w:ascii="Times New Roman" w:hAnsi="Times New Roman"/>
          <w:b/>
        </w:rPr>
      </w:pPr>
      <w:r w:rsidRPr="009E1F07">
        <w:rPr>
          <w:rFonts w:ascii="Times New Roman" w:hAnsi="Times New Roman"/>
          <w:b/>
        </w:rPr>
        <w:t xml:space="preserve">3.6 </w:t>
      </w:r>
      <w:r w:rsidRPr="009E1F07">
        <w:rPr>
          <w:rFonts w:ascii="Times New Roman" w:hAnsi="Times New Roman"/>
          <w:b/>
        </w:rPr>
        <w:tab/>
        <w:t xml:space="preserve">The RSP Project List </w:t>
      </w:r>
    </w:p>
    <w:p w14:paraId="20ACC569" w14:textId="77777777" w:rsidR="00DF7927" w:rsidRPr="009E1F07" w:rsidRDefault="00462ADF" w:rsidP="00DF7927">
      <w:pPr>
        <w:pStyle w:val="Normal178"/>
        <w:spacing w:after="0" w:line="360" w:lineRule="auto"/>
        <w:ind w:firstLine="720"/>
        <w:rPr>
          <w:rFonts w:ascii="Times New Roman" w:hAnsi="Times New Roman"/>
          <w:b/>
        </w:rPr>
      </w:pPr>
      <w:r w:rsidRPr="009E1F07">
        <w:rPr>
          <w:rFonts w:ascii="Times New Roman" w:hAnsi="Times New Roman"/>
          <w:b/>
        </w:rPr>
        <w:t xml:space="preserve">(a) </w:t>
      </w:r>
      <w:r w:rsidRPr="009E1F07">
        <w:rPr>
          <w:rFonts w:ascii="Times New Roman" w:hAnsi="Times New Roman"/>
          <w:b/>
        </w:rPr>
        <w:tab/>
        <w:t xml:space="preserve">Elements of the RSP Project List </w:t>
      </w:r>
    </w:p>
    <w:p w14:paraId="1F1E2257" w14:textId="366572A0"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The RSP Project List shall identify regulated transmission solutions proposed in response to the needs identified in a RSP or Needs Assessments conducted pursuant to Section 4.1 of </w:t>
      </w:r>
      <w:r>
        <w:rPr>
          <w:rFonts w:ascii="Times New Roman" w:hAnsi="Times New Roman"/>
        </w:rPr>
        <w:t>t</w:t>
      </w:r>
      <w:r w:rsidRPr="004E0F10">
        <w:rPr>
          <w:rFonts w:ascii="Times New Roman" w:hAnsi="Times New Roman"/>
        </w:rPr>
        <w:t>his Attachment</w:t>
      </w:r>
      <w:r>
        <w:rPr>
          <w:rFonts w:ascii="Times New Roman" w:hAnsi="Times New Roman"/>
        </w:rPr>
        <w:t xml:space="preserve">, and shall identify Public Policy Transmission Upgrades identified pursuant to Section 4A of this Attachment. </w:t>
      </w:r>
      <w:r w:rsidRPr="004E0F10">
        <w:rPr>
          <w:rFonts w:ascii="Times New Roman" w:hAnsi="Times New Roman"/>
        </w:rPr>
        <w:t xml:space="preserve"> The RSP Project List shall identify the proposed regulated transmission solutions separately as a Reliability Transmission Upgrade</w:t>
      </w:r>
      <w:r>
        <w:rPr>
          <w:rFonts w:ascii="Times New Roman" w:hAnsi="Times New Roman"/>
        </w:rPr>
        <w:t>,</w:t>
      </w:r>
      <w:r w:rsidRPr="004E0F10">
        <w:rPr>
          <w:rFonts w:ascii="Times New Roman" w:hAnsi="Times New Roman"/>
        </w:rPr>
        <w:t xml:space="preserve"> a Market Efficiency Transmission Upgrade</w:t>
      </w:r>
      <w:r>
        <w:rPr>
          <w:rFonts w:ascii="Times New Roman" w:hAnsi="Times New Roman"/>
        </w:rPr>
        <w:t>, or a Public Policy Transmission Upgrade</w:t>
      </w:r>
      <w:r w:rsidRPr="004E0F10">
        <w:rPr>
          <w:rFonts w:ascii="Times New Roman" w:hAnsi="Times New Roman"/>
        </w:rPr>
        <w:t xml:space="preserve">. </w:t>
      </w:r>
    </w:p>
    <w:p w14:paraId="62182B3C" w14:textId="77777777" w:rsidR="00DF7927" w:rsidRDefault="00DF7927" w:rsidP="00DF7927">
      <w:pPr>
        <w:pStyle w:val="Normal178"/>
        <w:spacing w:after="0" w:line="360" w:lineRule="auto"/>
        <w:rPr>
          <w:rFonts w:ascii="Times New Roman" w:hAnsi="Times New Roman"/>
        </w:rPr>
      </w:pPr>
    </w:p>
    <w:p w14:paraId="543F8F83" w14:textId="77777777" w:rsidR="00DF7927" w:rsidRDefault="00462ADF" w:rsidP="00DF7927">
      <w:pPr>
        <w:pStyle w:val="Normal178"/>
        <w:spacing w:after="0" w:line="360" w:lineRule="auto"/>
        <w:ind w:left="1440"/>
        <w:rPr>
          <w:rFonts w:ascii="Times New Roman" w:hAnsi="Times New Roman"/>
        </w:rPr>
      </w:pPr>
      <w:r>
        <w:rPr>
          <w:rFonts w:ascii="Times New Roman" w:hAnsi="Times New Roman"/>
        </w:rPr>
        <w:t>With regard to Reliability Transmission Upgrades and Market Efficiency Transmission Upgrades</w:t>
      </w:r>
      <w:r w:rsidRPr="004E0F10">
        <w:rPr>
          <w:rFonts w:ascii="Times New Roman" w:hAnsi="Times New Roman"/>
        </w:rPr>
        <w:t>, the following subcategories will be utilized to indicate the status of each proposed regulated transmission solution in the evaluation process. These subcategories include:</w:t>
      </w:r>
      <w:r>
        <w:rPr>
          <w:rFonts w:ascii="Times New Roman" w:hAnsi="Times New Roman"/>
        </w:rPr>
        <w:t xml:space="preserve"> </w:t>
      </w:r>
      <w:r w:rsidRPr="004E0F10">
        <w:rPr>
          <w:rFonts w:ascii="Times New Roman" w:hAnsi="Times New Roman"/>
        </w:rPr>
        <w:t xml:space="preserve"> (i) Proposed; (ii) Planned; (i</w:t>
      </w:r>
      <w:r>
        <w:rPr>
          <w:rFonts w:ascii="Times New Roman" w:hAnsi="Times New Roman"/>
        </w:rPr>
        <w:t>ii</w:t>
      </w:r>
      <w:r w:rsidRPr="004E0F10">
        <w:rPr>
          <w:rFonts w:ascii="Times New Roman" w:hAnsi="Times New Roman"/>
        </w:rPr>
        <w:t>) Under Construction; and (</w:t>
      </w:r>
      <w:r>
        <w:rPr>
          <w:rFonts w:ascii="Times New Roman" w:hAnsi="Times New Roman"/>
        </w:rPr>
        <w:t>i</w:t>
      </w:r>
      <w:r w:rsidRPr="004E0F10">
        <w:rPr>
          <w:rFonts w:ascii="Times New Roman" w:hAnsi="Times New Roman"/>
        </w:rPr>
        <w:t xml:space="preserve">v) In-Service. </w:t>
      </w:r>
      <w:r>
        <w:rPr>
          <w:rFonts w:ascii="Times New Roman" w:hAnsi="Times New Roman"/>
        </w:rPr>
        <w:t>A Public Policy Transmission Upgrade will be identified in the RSP Project List as (i) Proposed; (ii) Planned: (iii) Under Construction; or (iv) In-Service.</w:t>
      </w:r>
    </w:p>
    <w:p w14:paraId="257171F4" w14:textId="77777777" w:rsidR="00DF7927" w:rsidRDefault="00DF7927" w:rsidP="00DF7927">
      <w:pPr>
        <w:pStyle w:val="Normal178"/>
        <w:spacing w:after="0" w:line="360" w:lineRule="auto"/>
        <w:ind w:left="1440"/>
        <w:rPr>
          <w:rFonts w:ascii="Times New Roman" w:hAnsi="Times New Roman"/>
        </w:rPr>
      </w:pPr>
    </w:p>
    <w:p w14:paraId="0C2D5D8F" w14:textId="77777777" w:rsidR="00DF7927" w:rsidRPr="004E0F10" w:rsidRDefault="00462ADF" w:rsidP="00DF7927">
      <w:pPr>
        <w:pStyle w:val="Normal178"/>
        <w:spacing w:after="0" w:line="360" w:lineRule="auto"/>
        <w:ind w:left="1440"/>
        <w:rPr>
          <w:rFonts w:ascii="Times New Roman" w:hAnsi="Times New Roman"/>
        </w:rPr>
      </w:pPr>
      <w:r>
        <w:rPr>
          <w:rFonts w:ascii="Times New Roman" w:hAnsi="Times New Roman"/>
        </w:rPr>
        <w:t>The regulated transmission solution subcategories are defined as follows:</w:t>
      </w:r>
    </w:p>
    <w:p w14:paraId="436AE81A" w14:textId="77777777" w:rsidR="00DF7927" w:rsidRDefault="00DF7927" w:rsidP="00DF7927">
      <w:pPr>
        <w:pStyle w:val="Normal178"/>
        <w:spacing w:after="0" w:line="360" w:lineRule="auto"/>
        <w:rPr>
          <w:rFonts w:ascii="Times New Roman" w:hAnsi="Times New Roman"/>
        </w:rPr>
      </w:pPr>
    </w:p>
    <w:p w14:paraId="77570D47" w14:textId="77777777" w:rsidR="00DF7927" w:rsidRDefault="00462ADF">
      <w:pPr>
        <w:pStyle w:val="Normal178"/>
        <w:spacing w:after="0" w:line="360" w:lineRule="auto"/>
        <w:ind w:left="1440"/>
        <w:rPr>
          <w:rFonts w:ascii="Times New Roman" w:hAnsi="Times New Roman"/>
        </w:rPr>
      </w:pPr>
      <w:r>
        <w:rPr>
          <w:rFonts w:ascii="Times New Roman" w:hAnsi="Times New Roman"/>
        </w:rPr>
        <w:t xml:space="preserve">(i) </w:t>
      </w:r>
      <w:r>
        <w:rPr>
          <w:rFonts w:ascii="Times New Roman" w:hAnsi="Times New Roman"/>
        </w:rPr>
        <w:tab/>
        <w:t xml:space="preserve">For purposes of Reliability Transmission Upgrades and Market Efficiency Transmission Upgrades, </w:t>
      </w:r>
      <w:r w:rsidRPr="004E0F10">
        <w:rPr>
          <w:rFonts w:ascii="Times New Roman" w:hAnsi="Times New Roman"/>
        </w:rPr>
        <w:t>“Proposed” shall include a regulated transmission solution that (</w:t>
      </w:r>
      <w:r>
        <w:rPr>
          <w:rFonts w:ascii="Times New Roman" w:hAnsi="Times New Roman"/>
        </w:rPr>
        <w:t>a</w:t>
      </w:r>
      <w:r w:rsidRPr="004E0F10">
        <w:rPr>
          <w:rFonts w:ascii="Times New Roman" w:hAnsi="Times New Roman"/>
        </w:rPr>
        <w:t>) has been proposed in response to a specific need identified by the ISO in a Needs Assessment or the RSP and (</w:t>
      </w:r>
      <w:r>
        <w:rPr>
          <w:rFonts w:ascii="Times New Roman" w:hAnsi="Times New Roman"/>
        </w:rPr>
        <w:t>b</w:t>
      </w:r>
      <w:r w:rsidRPr="004E0F10">
        <w:rPr>
          <w:rFonts w:ascii="Times New Roman" w:hAnsi="Times New Roman"/>
        </w:rPr>
        <w:t>) has been evaluated or further defined and developed in a Solutions Study, as specified in Section 4.2(</w:t>
      </w:r>
      <w:r>
        <w:rPr>
          <w:rFonts w:ascii="Times New Roman" w:hAnsi="Times New Roman"/>
        </w:rPr>
        <w:t>a</w:t>
      </w:r>
      <w:r w:rsidRPr="004E0F10">
        <w:rPr>
          <w:rFonts w:ascii="Times New Roman" w:hAnsi="Times New Roman"/>
        </w:rPr>
        <w:t xml:space="preserve">) of this Attachment, </w:t>
      </w:r>
      <w:r>
        <w:rPr>
          <w:rFonts w:ascii="Times New Roman" w:hAnsi="Times New Roman"/>
        </w:rPr>
        <w:t xml:space="preserve">or in the competitive solutions process specified in Section 4.3 of this Attachment, </w:t>
      </w:r>
      <w:r w:rsidRPr="004E0F10">
        <w:rPr>
          <w:rFonts w:ascii="Times New Roman" w:hAnsi="Times New Roman"/>
        </w:rPr>
        <w:t xml:space="preserve">such that there is significant analysis that supports a determination by the ISO, as communicated to the Planning Advisory Committee, that the proposed regulated transmission solution would likely meet the need identified by the ISO in a Needs Assessment or the RSP, but has not received approval by the ISO under Section I.3.9 of the Tariff. </w:t>
      </w:r>
    </w:p>
    <w:p w14:paraId="61A542D8" w14:textId="77777777" w:rsidR="00DF7927" w:rsidRDefault="00DF7927">
      <w:pPr>
        <w:pStyle w:val="Normal178"/>
        <w:spacing w:after="0" w:line="360" w:lineRule="auto"/>
        <w:ind w:left="1440"/>
        <w:rPr>
          <w:rFonts w:ascii="Times New Roman" w:hAnsi="Times New Roman"/>
        </w:rPr>
      </w:pPr>
    </w:p>
    <w:p w14:paraId="1C024198" w14:textId="77777777" w:rsidR="00DF7927" w:rsidRDefault="00462ADF">
      <w:pPr>
        <w:pStyle w:val="Normal178"/>
        <w:spacing w:after="0" w:line="360" w:lineRule="auto"/>
        <w:ind w:left="1440"/>
        <w:rPr>
          <w:rFonts w:ascii="Times New Roman" w:hAnsi="Times New Roman"/>
        </w:rPr>
      </w:pPr>
      <w:r>
        <w:rPr>
          <w:rFonts w:ascii="Times New Roman" w:hAnsi="Times New Roman"/>
        </w:rPr>
        <w:t>For purposes of Public Policy Transmission Upgrades, “Proposed” means that the ISO has included the project in the RSP Project List pursuant to the procedures described in Section 4A of this Attachment K, but that the project has not yet been approved by the ISO under Section I.3.9 of the Tariff.</w:t>
      </w:r>
    </w:p>
    <w:p w14:paraId="1D9B37FE" w14:textId="77777777" w:rsidR="00DF7927" w:rsidRDefault="00DF7927" w:rsidP="00DF7927">
      <w:pPr>
        <w:pStyle w:val="Normal178"/>
        <w:spacing w:after="0" w:line="360" w:lineRule="auto"/>
        <w:rPr>
          <w:rFonts w:ascii="Times New Roman" w:hAnsi="Times New Roman"/>
        </w:rPr>
      </w:pPr>
    </w:p>
    <w:p w14:paraId="66BFC198" w14:textId="77777777" w:rsidR="00DF7927" w:rsidRPr="004E0F10" w:rsidRDefault="00462ADF" w:rsidP="00DF7927">
      <w:pPr>
        <w:pStyle w:val="Normal178"/>
        <w:spacing w:after="0" w:line="360" w:lineRule="auto"/>
        <w:ind w:left="1440"/>
        <w:rPr>
          <w:rFonts w:ascii="Times New Roman" w:hAnsi="Times New Roman"/>
        </w:rPr>
      </w:pPr>
      <w:r>
        <w:rPr>
          <w:rFonts w:ascii="Times New Roman" w:hAnsi="Times New Roman"/>
        </w:rPr>
        <w:t xml:space="preserve">(ii) </w:t>
      </w:r>
      <w:r>
        <w:rPr>
          <w:rFonts w:ascii="Times New Roman" w:hAnsi="Times New Roman"/>
        </w:rPr>
        <w:tab/>
      </w:r>
      <w:r w:rsidRPr="004E0F10">
        <w:rPr>
          <w:rFonts w:ascii="Times New Roman" w:hAnsi="Times New Roman"/>
        </w:rPr>
        <w:t>“Planned” shall include a Transmission Upgrade that has</w:t>
      </w:r>
      <w:r>
        <w:rPr>
          <w:rFonts w:ascii="Times New Roman" w:hAnsi="Times New Roman"/>
        </w:rPr>
        <w:t xml:space="preserve"> met the requirements for a Proposed project and has</w:t>
      </w:r>
      <w:r w:rsidRPr="004E0F10">
        <w:rPr>
          <w:rFonts w:ascii="Times New Roman" w:hAnsi="Times New Roman"/>
        </w:rPr>
        <w:t xml:space="preserve"> been approved by the ISO under Section I.3.9 of the Tariff. </w:t>
      </w:r>
    </w:p>
    <w:p w14:paraId="6572D881" w14:textId="77777777" w:rsidR="00DF7927" w:rsidRDefault="00DF7927" w:rsidP="00DF7927">
      <w:pPr>
        <w:pStyle w:val="Normal178"/>
        <w:spacing w:after="0" w:line="360" w:lineRule="auto"/>
        <w:rPr>
          <w:rFonts w:ascii="Times New Roman" w:hAnsi="Times New Roman"/>
        </w:rPr>
      </w:pPr>
    </w:p>
    <w:p w14:paraId="01E8C979" w14:textId="77777777" w:rsidR="00DF7927" w:rsidRPr="004E0F10" w:rsidRDefault="00462ADF" w:rsidP="00DF7927">
      <w:pPr>
        <w:pStyle w:val="Normal178"/>
        <w:spacing w:after="0" w:line="360" w:lineRule="auto"/>
        <w:ind w:left="1440"/>
        <w:rPr>
          <w:rFonts w:ascii="Times New Roman" w:hAnsi="Times New Roman"/>
        </w:rPr>
      </w:pPr>
      <w:r>
        <w:rPr>
          <w:rFonts w:ascii="Times New Roman" w:hAnsi="Times New Roman"/>
        </w:rPr>
        <w:t xml:space="preserve">(iii) </w:t>
      </w:r>
      <w:r>
        <w:rPr>
          <w:rFonts w:ascii="Times New Roman" w:hAnsi="Times New Roman"/>
        </w:rPr>
        <w:tab/>
      </w:r>
      <w:r w:rsidRPr="004E0F10">
        <w:rPr>
          <w:rFonts w:ascii="Times New Roman" w:hAnsi="Times New Roman"/>
        </w:rPr>
        <w:t xml:space="preserve">“Under Construction” shall include a Transmission Upgrade that has received the approvals required under the Tariff and engineering and construction is underway. </w:t>
      </w:r>
    </w:p>
    <w:p w14:paraId="5A85DD0E" w14:textId="77777777" w:rsidR="00DF7927" w:rsidRPr="004E0F10" w:rsidRDefault="00DF7927" w:rsidP="00DF7927">
      <w:pPr>
        <w:pStyle w:val="Normal178"/>
        <w:spacing w:after="0" w:line="360" w:lineRule="auto"/>
        <w:rPr>
          <w:rFonts w:ascii="Times New Roman" w:hAnsi="Times New Roman"/>
        </w:rPr>
      </w:pPr>
    </w:p>
    <w:p w14:paraId="5C7E4178" w14:textId="77777777" w:rsidR="00DF7927" w:rsidRDefault="00462ADF" w:rsidP="00DF7927">
      <w:pPr>
        <w:pStyle w:val="Normal178"/>
        <w:spacing w:after="0" w:line="360" w:lineRule="auto"/>
        <w:ind w:left="1440"/>
        <w:rPr>
          <w:rFonts w:ascii="Times New Roman" w:hAnsi="Times New Roman"/>
        </w:rPr>
      </w:pPr>
      <w:r>
        <w:rPr>
          <w:rFonts w:ascii="Times New Roman" w:hAnsi="Times New Roman"/>
        </w:rPr>
        <w:t xml:space="preserve">(iv) </w:t>
      </w:r>
      <w:r>
        <w:rPr>
          <w:rFonts w:ascii="Times New Roman" w:hAnsi="Times New Roman"/>
        </w:rPr>
        <w:tab/>
      </w:r>
      <w:r w:rsidRPr="004E0F10">
        <w:rPr>
          <w:rFonts w:ascii="Times New Roman" w:hAnsi="Times New Roman"/>
        </w:rPr>
        <w:t xml:space="preserve">“In Service” shall include a Transmission Upgrade that has been placed in commercial operation. </w:t>
      </w:r>
    </w:p>
    <w:p w14:paraId="72A29233" w14:textId="77777777" w:rsidR="00DF7927" w:rsidRDefault="00DF7927" w:rsidP="00DF7927">
      <w:pPr>
        <w:pStyle w:val="Normal178"/>
        <w:spacing w:after="0" w:line="360" w:lineRule="auto"/>
        <w:ind w:left="1440"/>
        <w:rPr>
          <w:rFonts w:ascii="Times New Roman" w:hAnsi="Times New Roman"/>
        </w:rPr>
      </w:pPr>
    </w:p>
    <w:p w14:paraId="61CFA729" w14:textId="77777777" w:rsidR="00DF7927" w:rsidRPr="004E0F10" w:rsidRDefault="00462ADF" w:rsidP="00DF7927">
      <w:pPr>
        <w:pStyle w:val="Normal178"/>
        <w:spacing w:after="0" w:line="360" w:lineRule="auto"/>
        <w:ind w:left="1440"/>
        <w:rPr>
          <w:rFonts w:ascii="Times New Roman" w:hAnsi="Times New Roman"/>
        </w:rPr>
      </w:pPr>
      <w:r>
        <w:rPr>
          <w:rFonts w:ascii="Times New Roman" w:hAnsi="Times New Roman"/>
        </w:rPr>
        <w:t>The RSP Project List shall also list External Transmission Projects for which cost allocation and, if applicable, operating agreements have been accepted by the Commission, and indicate whether such External Transmission Projects are proposed, under construction or in service.</w:t>
      </w:r>
    </w:p>
    <w:p w14:paraId="764CBAD0" w14:textId="77777777" w:rsidR="00DF7927" w:rsidRDefault="00DF7927" w:rsidP="00DF7927">
      <w:pPr>
        <w:pStyle w:val="Normal178"/>
        <w:spacing w:after="0" w:line="360" w:lineRule="auto"/>
        <w:ind w:firstLine="720"/>
        <w:rPr>
          <w:rFonts w:ascii="Times New Roman" w:hAnsi="Times New Roman"/>
        </w:rPr>
      </w:pPr>
    </w:p>
    <w:p w14:paraId="78A7C57B"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Each </w:t>
      </w:r>
      <w:r>
        <w:rPr>
          <w:rFonts w:ascii="Times New Roman" w:hAnsi="Times New Roman"/>
        </w:rPr>
        <w:t>Reliability Transmission Upgrade and Market Efficiency</w:t>
      </w:r>
      <w:r w:rsidRPr="004E0F10">
        <w:rPr>
          <w:rFonts w:ascii="Times New Roman" w:hAnsi="Times New Roman"/>
        </w:rPr>
        <w:t xml:space="preserve"> Transmission Upgrade shall be cross-referenced to the specific systemwide or area needs identified in a Needs Assessment or RSP. </w:t>
      </w:r>
      <w:r>
        <w:rPr>
          <w:rFonts w:ascii="Times New Roman" w:hAnsi="Times New Roman"/>
        </w:rPr>
        <w:t>Each proposed Public Policy Transmission Upgrade shall be cross-referenced in the RSP Project List to a specific Public Policy Transmission Study.</w:t>
      </w:r>
    </w:p>
    <w:p w14:paraId="574FECB4" w14:textId="77777777" w:rsidR="00DF7927" w:rsidRDefault="00DF7927" w:rsidP="00DF7927">
      <w:pPr>
        <w:pStyle w:val="Normal178"/>
        <w:spacing w:after="0" w:line="360" w:lineRule="auto"/>
        <w:rPr>
          <w:rFonts w:ascii="Times New Roman" w:hAnsi="Times New Roman"/>
        </w:rPr>
      </w:pPr>
    </w:p>
    <w:p w14:paraId="30389A52" w14:textId="77777777" w:rsidR="00DF7927"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For completeness, the RSP Project List shall also include </w:t>
      </w:r>
      <w:r w:rsidRPr="002A4121">
        <w:rPr>
          <w:rFonts w:ascii="Times New Roman" w:hAnsi="Times New Roman"/>
        </w:rPr>
        <w:t>Elective Transmission Upgrades and</w:t>
      </w:r>
      <w:r w:rsidRPr="004E0F10">
        <w:rPr>
          <w:rFonts w:ascii="Times New Roman" w:hAnsi="Times New Roman"/>
        </w:rPr>
        <w:t xml:space="preserve"> transmission facilities (as determined under the ISO interconnection process specified in this OATT) to be built to accommodate new generation, </w:t>
      </w:r>
      <w:r w:rsidRPr="002A4121">
        <w:rPr>
          <w:rFonts w:ascii="Times New Roman" w:hAnsi="Times New Roman"/>
        </w:rPr>
        <w:t>and Elective Transmission Upgrades</w:t>
      </w:r>
      <w:r w:rsidRPr="004E0F10">
        <w:rPr>
          <w:rFonts w:ascii="Times New Roman" w:hAnsi="Times New Roman"/>
        </w:rPr>
        <w:t xml:space="preserve"> that have satisfied the requirements of this OATT. </w:t>
      </w:r>
    </w:p>
    <w:p w14:paraId="068508F8" w14:textId="77777777" w:rsidR="00DF7927" w:rsidRDefault="00DF7927" w:rsidP="00DF7927">
      <w:pPr>
        <w:pStyle w:val="Normal178"/>
        <w:spacing w:after="0" w:line="360" w:lineRule="auto"/>
        <w:ind w:left="1440"/>
        <w:rPr>
          <w:rFonts w:ascii="Times New Roman" w:hAnsi="Times New Roman"/>
        </w:rPr>
      </w:pPr>
    </w:p>
    <w:p w14:paraId="38B5C904" w14:textId="77777777" w:rsidR="00DF7927" w:rsidRPr="004E0F10" w:rsidRDefault="00462ADF" w:rsidP="00DF7927">
      <w:pPr>
        <w:pStyle w:val="Normal178"/>
        <w:spacing w:after="0" w:line="360" w:lineRule="auto"/>
        <w:ind w:left="1440"/>
        <w:rPr>
          <w:rFonts w:ascii="Times New Roman" w:hAnsi="Times New Roman"/>
        </w:rPr>
      </w:pPr>
      <w:r>
        <w:rPr>
          <w:rFonts w:ascii="Times New Roman" w:hAnsi="Times New Roman"/>
        </w:rPr>
        <w:t xml:space="preserve">An Interregional Transmission Project developed pursuant to Section 6.3 of this Attachment K may displace a regional Reliability Transmission Upgrade or Market Efficiency Transmission Upgrade on the RSP Project List where the ISO has determined </w:t>
      </w:r>
      <w:r>
        <w:rPr>
          <w:rFonts w:ascii="Times New Roman" w:hAnsi="Times New Roman"/>
        </w:rPr>
        <w:lastRenderedPageBreak/>
        <w:t>that the Interregional Transmission Project is a more efficient or cost-effective solution.  In the case of an Interregional Transmission Project that could meet the needs met by a Public Policy Transmission Upgrade, the associated Public Policy Transmission Upgrade may be removed from the RSP Project List in the circumstances described, and using the procedures specified, in Section 4A of Attachment K.</w:t>
      </w:r>
    </w:p>
    <w:p w14:paraId="30ED7DC3" w14:textId="77777777" w:rsidR="00DF7927" w:rsidRDefault="00DF7927" w:rsidP="00DF7927">
      <w:pPr>
        <w:pStyle w:val="Normal178"/>
        <w:spacing w:after="0" w:line="360" w:lineRule="auto"/>
        <w:rPr>
          <w:rFonts w:ascii="Times New Roman" w:hAnsi="Times New Roman"/>
        </w:rPr>
      </w:pPr>
    </w:p>
    <w:p w14:paraId="21FE7D7B" w14:textId="77777777" w:rsidR="00DF7927" w:rsidRPr="009E1F07" w:rsidRDefault="00462ADF" w:rsidP="00DF7927">
      <w:pPr>
        <w:pStyle w:val="Normal178"/>
        <w:spacing w:after="0" w:line="360" w:lineRule="auto"/>
        <w:ind w:firstLine="720"/>
        <w:rPr>
          <w:rFonts w:ascii="Times New Roman" w:hAnsi="Times New Roman"/>
          <w:b/>
        </w:rPr>
      </w:pPr>
      <w:r w:rsidRPr="009E1F07">
        <w:rPr>
          <w:rFonts w:ascii="Times New Roman" w:hAnsi="Times New Roman"/>
          <w:b/>
        </w:rPr>
        <w:t xml:space="preserve">(b) </w:t>
      </w:r>
      <w:r>
        <w:rPr>
          <w:rFonts w:ascii="Times New Roman" w:hAnsi="Times New Roman"/>
          <w:b/>
        </w:rPr>
        <w:tab/>
      </w:r>
      <w:r w:rsidRPr="009E1F07">
        <w:rPr>
          <w:rFonts w:ascii="Times New Roman" w:hAnsi="Times New Roman"/>
          <w:b/>
        </w:rPr>
        <w:t xml:space="preserve">Periodic Updating of RSP Project List </w:t>
      </w:r>
    </w:p>
    <w:p w14:paraId="3B2090C8"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The RSP Project List will be updated by the ISO periodically by adding, removing or revising regulated transmission solutions or Transmission Upgrades in consultation with the Planning Advisory Committee and, as appropriate, the Reliability Committee. </w:t>
      </w:r>
    </w:p>
    <w:p w14:paraId="6B5F0BDD" w14:textId="77777777" w:rsidR="00DF7927" w:rsidRDefault="00DF7927" w:rsidP="00DF7927">
      <w:pPr>
        <w:pStyle w:val="Normal178"/>
        <w:spacing w:after="0" w:line="360" w:lineRule="auto"/>
        <w:rPr>
          <w:rFonts w:ascii="Times New Roman" w:hAnsi="Times New Roman"/>
        </w:rPr>
      </w:pPr>
    </w:p>
    <w:p w14:paraId="38571ADE"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Updating of the RSP Project List shall be considered an update of the RSP to be reflected in the next RSP, as appropriate, pursuant to Section 3.1 of this Attachment. </w:t>
      </w:r>
    </w:p>
    <w:p w14:paraId="00AE7A9D" w14:textId="77777777" w:rsidR="00DF7927" w:rsidRPr="004E0F10" w:rsidRDefault="00DF7927" w:rsidP="00DF7927">
      <w:pPr>
        <w:pStyle w:val="Normal178"/>
        <w:spacing w:after="0" w:line="360" w:lineRule="auto"/>
        <w:rPr>
          <w:rFonts w:ascii="Times New Roman" w:hAnsi="Times New Roman"/>
        </w:rPr>
      </w:pPr>
    </w:p>
    <w:p w14:paraId="40A282D8" w14:textId="77777777" w:rsidR="00DF7927" w:rsidRPr="009E1F07" w:rsidRDefault="00462ADF" w:rsidP="00DF7927">
      <w:pPr>
        <w:pStyle w:val="Normal178"/>
        <w:spacing w:after="0" w:line="360" w:lineRule="auto"/>
        <w:ind w:firstLine="720"/>
        <w:rPr>
          <w:rFonts w:ascii="Times New Roman" w:hAnsi="Times New Roman"/>
          <w:b/>
        </w:rPr>
      </w:pPr>
      <w:r w:rsidRPr="009E1F07">
        <w:rPr>
          <w:rFonts w:ascii="Times New Roman" w:hAnsi="Times New Roman"/>
          <w:b/>
        </w:rPr>
        <w:t xml:space="preserve">(c) </w:t>
      </w:r>
      <w:r w:rsidRPr="009E1F07">
        <w:rPr>
          <w:rFonts w:ascii="Times New Roman" w:hAnsi="Times New Roman"/>
          <w:b/>
        </w:rPr>
        <w:tab/>
        <w:t xml:space="preserve">RSP Project List Updating Procedures and Criteria </w:t>
      </w:r>
    </w:p>
    <w:p w14:paraId="35827FF2"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As part of the periodic updating of the RSP Project List, the ISO: (i) shall modify (in accordance with the provisions of this Attachment) regulated transmission solutions or Transmission Upgrades to reflect changes to the PTF system configurations, including ongoing investments by Market Participants or other stakeholders; (ii) may add to and classify accordingly, regulated transmission solutions; (iii) may remove from the RSP Project List regulated transmission solutions or Transmission Upgrades previously identified in the RSP Project List if the ISO determines that the need for the proposed regulated transmission solution or the approved Transmission Upgrade no longer exists or is no longer feasible</w:t>
      </w:r>
      <w:r>
        <w:rPr>
          <w:rFonts w:ascii="Times New Roman" w:hAnsi="Times New Roman"/>
        </w:rPr>
        <w:t>; and (iv) may remove from the RSP Project List regulated transmission solutions or Transmission Upgrades that have been displaced by an Interregional Transmission Project in the circumstances described in Section 3.6(a) of this Attachment</w:t>
      </w:r>
      <w:r w:rsidRPr="004E0F10">
        <w:rPr>
          <w:rFonts w:ascii="Times New Roman" w:hAnsi="Times New Roman"/>
        </w:rPr>
        <w:t>. With regard to (iii) above, this may include a removal of a regulated transmission solution or Transmission Upgrade because a market response meeting the need reaches the maturity specified in Section</w:t>
      </w:r>
      <w:r>
        <w:rPr>
          <w:rFonts w:ascii="Times New Roman" w:hAnsi="Times New Roman"/>
        </w:rPr>
        <w:t>s</w:t>
      </w:r>
      <w:r w:rsidRPr="004E0F10">
        <w:rPr>
          <w:rFonts w:ascii="Times New Roman" w:hAnsi="Times New Roman"/>
        </w:rPr>
        <w:t xml:space="preserve"> 4.</w:t>
      </w:r>
      <w:r>
        <w:rPr>
          <w:rFonts w:ascii="Times New Roman" w:hAnsi="Times New Roman"/>
        </w:rPr>
        <w:t>1</w:t>
      </w:r>
      <w:r w:rsidRPr="004E0F10">
        <w:rPr>
          <w:rFonts w:ascii="Times New Roman" w:hAnsi="Times New Roman"/>
        </w:rPr>
        <w:t>(</w:t>
      </w:r>
      <w:r>
        <w:rPr>
          <w:rFonts w:ascii="Times New Roman" w:hAnsi="Times New Roman"/>
        </w:rPr>
        <w:t>f</w:t>
      </w:r>
      <w:r w:rsidRPr="004E0F10">
        <w:rPr>
          <w:rFonts w:ascii="Times New Roman" w:hAnsi="Times New Roman"/>
        </w:rPr>
        <w:t>)</w:t>
      </w:r>
      <w:r>
        <w:rPr>
          <w:rFonts w:ascii="Times New Roman" w:hAnsi="Times New Roman"/>
        </w:rPr>
        <w:t xml:space="preserve"> or 4A.3(b)</w:t>
      </w:r>
      <w:r w:rsidRPr="004E0F10">
        <w:rPr>
          <w:rFonts w:ascii="Times New Roman" w:hAnsi="Times New Roman"/>
        </w:rPr>
        <w:t xml:space="preserve"> of this Attachment and has been determined, pursuant to Section</w:t>
      </w:r>
      <w:r>
        <w:rPr>
          <w:rFonts w:ascii="Times New Roman" w:hAnsi="Times New Roman"/>
        </w:rPr>
        <w:t>s</w:t>
      </w:r>
      <w:r w:rsidRPr="004E0F10">
        <w:rPr>
          <w:rFonts w:ascii="Times New Roman" w:hAnsi="Times New Roman"/>
        </w:rPr>
        <w:t xml:space="preserve"> 4.</w:t>
      </w:r>
      <w:r>
        <w:rPr>
          <w:rFonts w:ascii="Times New Roman" w:hAnsi="Times New Roman"/>
        </w:rPr>
        <w:t>1</w:t>
      </w:r>
      <w:r w:rsidRPr="004E0F10">
        <w:rPr>
          <w:rFonts w:ascii="Times New Roman" w:hAnsi="Times New Roman"/>
        </w:rPr>
        <w:t>(</w:t>
      </w:r>
      <w:r>
        <w:rPr>
          <w:rFonts w:ascii="Times New Roman" w:hAnsi="Times New Roman"/>
        </w:rPr>
        <w:t>f</w:t>
      </w:r>
      <w:r w:rsidRPr="004E0F10">
        <w:rPr>
          <w:rFonts w:ascii="Times New Roman" w:hAnsi="Times New Roman"/>
        </w:rPr>
        <w:t>)</w:t>
      </w:r>
      <w:r>
        <w:rPr>
          <w:rFonts w:ascii="Times New Roman" w:hAnsi="Times New Roman"/>
        </w:rPr>
        <w:t xml:space="preserve"> or 4A.3(b)</w:t>
      </w:r>
      <w:r w:rsidRPr="004E0F10">
        <w:rPr>
          <w:rFonts w:ascii="Times New Roman" w:hAnsi="Times New Roman"/>
        </w:rPr>
        <w:t xml:space="preserve"> of this Attachment, to meet the need described in the pertinent Needs Assessment</w:t>
      </w:r>
      <w:r>
        <w:rPr>
          <w:rFonts w:ascii="Times New Roman" w:hAnsi="Times New Roman"/>
        </w:rPr>
        <w:t>, Public Policy Transmission Study</w:t>
      </w:r>
      <w:r w:rsidRPr="004E0F10">
        <w:rPr>
          <w:rFonts w:ascii="Times New Roman" w:hAnsi="Times New Roman"/>
        </w:rPr>
        <w:t xml:space="preserve"> or RSP</w:t>
      </w:r>
      <w:r>
        <w:rPr>
          <w:rFonts w:ascii="Times New Roman" w:hAnsi="Times New Roman"/>
        </w:rPr>
        <w:t>, as applicable</w:t>
      </w:r>
      <w:r w:rsidRPr="004E0F10">
        <w:rPr>
          <w:rFonts w:ascii="Times New Roman" w:hAnsi="Times New Roman"/>
        </w:rPr>
        <w:t xml:space="preserve">. In doing so, the ISO shall consult with and consider the input from the Planning Advisory Committee and, as appropriate, the Reliability Committee. </w:t>
      </w:r>
      <w:r>
        <w:rPr>
          <w:rFonts w:ascii="Times New Roman" w:hAnsi="Times New Roman"/>
        </w:rPr>
        <w:t xml:space="preserve">In addition, the ISO shall remove from the RSP Project List any Public Policy Transmission </w:t>
      </w:r>
      <w:r>
        <w:rPr>
          <w:rFonts w:ascii="Times New Roman" w:hAnsi="Times New Roman"/>
        </w:rPr>
        <w:lastRenderedPageBreak/>
        <w:t>Upgrade if the ISO determines, with input from the Planning Advisory Committee, that the need to which the Public Policy Transmission Upgrade responds no longer exists.</w:t>
      </w:r>
    </w:p>
    <w:p w14:paraId="6A73464C" w14:textId="77777777" w:rsidR="00DF7927" w:rsidRDefault="00DF7927" w:rsidP="00DF7927">
      <w:pPr>
        <w:pStyle w:val="Normal178"/>
        <w:spacing w:after="0" w:line="360" w:lineRule="auto"/>
        <w:rPr>
          <w:rFonts w:ascii="Times New Roman" w:hAnsi="Times New Roman"/>
        </w:rPr>
      </w:pPr>
    </w:p>
    <w:p w14:paraId="635CB437"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If a regulated transmission solution or Transmission Upgrade is removed from the RSP Project List by the ISO, the entity responsible for the construction of the regulated transmission solution or Transmission Upgrade shall be reimbursed for any costs prudently incurred or prudently committed to be incurred (plus a reasonable return on investment at existing </w:t>
      </w:r>
      <w:r>
        <w:rPr>
          <w:rFonts w:ascii="Times New Roman" w:hAnsi="Times New Roman"/>
        </w:rPr>
        <w:t>Commission</w:t>
      </w:r>
      <w:r w:rsidRPr="004E0F10">
        <w:rPr>
          <w:rFonts w:ascii="Times New Roman" w:hAnsi="Times New Roman"/>
        </w:rPr>
        <w:t>-approved ROE levels) in connection with the planning, designing, engineering, siting, permitting, procuring and other preparation for construction, and/or construction of the regulated transmission solution or Transmission Upgrade proposed for removal from the RSP Project List. The provisions of Schedule 12</w:t>
      </w:r>
      <w:r>
        <w:rPr>
          <w:rFonts w:ascii="Times New Roman" w:hAnsi="Times New Roman"/>
        </w:rPr>
        <w:t>, Schedule 13 and Schedule 14</w:t>
      </w:r>
      <w:r w:rsidRPr="004E0F10">
        <w:rPr>
          <w:rFonts w:ascii="Times New Roman" w:hAnsi="Times New Roman"/>
        </w:rPr>
        <w:t xml:space="preserve"> of this OATT shall apply to any cost reimbursement under this Section. Prior to finalizing the RSP, the ISO shall provide the Planning Advisory Committee with written information explaining the reasons for any removal under this Section. </w:t>
      </w:r>
    </w:p>
    <w:p w14:paraId="767A7D51" w14:textId="77777777" w:rsidR="00DF7927" w:rsidRDefault="00DF7927" w:rsidP="00DF7927">
      <w:pPr>
        <w:pStyle w:val="Normal178"/>
        <w:spacing w:after="0" w:line="360" w:lineRule="auto"/>
        <w:rPr>
          <w:rFonts w:ascii="Times New Roman" w:hAnsi="Times New Roman"/>
        </w:rPr>
      </w:pPr>
    </w:p>
    <w:p w14:paraId="54267660" w14:textId="77777777" w:rsidR="00DF7927" w:rsidRPr="009E1F07" w:rsidRDefault="00462ADF" w:rsidP="00DF7927">
      <w:pPr>
        <w:pStyle w:val="Normal178"/>
        <w:spacing w:after="0" w:line="360" w:lineRule="auto"/>
        <w:ind w:left="720"/>
        <w:rPr>
          <w:rFonts w:ascii="Times New Roman" w:hAnsi="Times New Roman"/>
          <w:b/>
        </w:rPr>
      </w:pPr>
      <w:r w:rsidRPr="009E1F07">
        <w:rPr>
          <w:rFonts w:ascii="Times New Roman" w:hAnsi="Times New Roman"/>
          <w:b/>
        </w:rPr>
        <w:t xml:space="preserve">(d) </w:t>
      </w:r>
      <w:r w:rsidRPr="009E1F07">
        <w:rPr>
          <w:rFonts w:ascii="Times New Roman" w:hAnsi="Times New Roman"/>
          <w:b/>
        </w:rPr>
        <w:tab/>
        <w:t xml:space="preserve">Posting of LSP Project Status </w:t>
      </w:r>
    </w:p>
    <w:p w14:paraId="629814B8"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Each PTO will be individually responsible for publicly posting and updating the status of its respective LSP and the transmission projects arising therefrom on its company website. The ISO’s posting of the RSP Project Lists will include links to each PTO’s specific LSP posting to be provided to the ISO by the PTOs. </w:t>
      </w:r>
    </w:p>
    <w:p w14:paraId="7F5FBA7F" w14:textId="77777777" w:rsidR="00DF7927" w:rsidRPr="004E0F10" w:rsidRDefault="00DF7927" w:rsidP="00DF7927">
      <w:pPr>
        <w:pStyle w:val="Normal178"/>
        <w:spacing w:after="0" w:line="360" w:lineRule="auto"/>
        <w:rPr>
          <w:rFonts w:ascii="Times New Roman" w:hAnsi="Times New Roman"/>
        </w:rPr>
      </w:pPr>
    </w:p>
    <w:p w14:paraId="16828A4F" w14:textId="77777777" w:rsidR="00DF7927" w:rsidRDefault="00462ADF" w:rsidP="00DF7927">
      <w:pPr>
        <w:pStyle w:val="Normal178"/>
        <w:spacing w:after="0" w:line="360" w:lineRule="auto"/>
        <w:ind w:left="720" w:hanging="720"/>
        <w:rPr>
          <w:rFonts w:ascii="Times New Roman" w:hAnsi="Times New Roman"/>
          <w:b/>
        </w:rPr>
      </w:pPr>
      <w:r w:rsidRPr="009E1F07">
        <w:rPr>
          <w:rFonts w:ascii="Times New Roman" w:hAnsi="Times New Roman"/>
          <w:b/>
        </w:rPr>
        <w:t xml:space="preserve">4. </w:t>
      </w:r>
      <w:r w:rsidRPr="009E1F07">
        <w:rPr>
          <w:rFonts w:ascii="Times New Roman" w:hAnsi="Times New Roman"/>
          <w:b/>
        </w:rPr>
        <w:tab/>
        <w:t xml:space="preserve">Procedures for the Conduct of Needs Assessments, Treatment of Market Responses and Evaluation of Regulated Transmission Solutions </w:t>
      </w:r>
    </w:p>
    <w:p w14:paraId="2900A908" w14:textId="77777777" w:rsidR="00DF7927" w:rsidRDefault="00462ADF" w:rsidP="00DF7927">
      <w:pPr>
        <w:pStyle w:val="Normal178"/>
        <w:spacing w:after="0" w:line="360" w:lineRule="auto"/>
        <w:rPr>
          <w:rFonts w:ascii="Times New Roman" w:hAnsi="Times New Roman"/>
          <w:b/>
        </w:rPr>
      </w:pPr>
      <w:r w:rsidRPr="009E1F07">
        <w:rPr>
          <w:rFonts w:ascii="Times New Roman" w:hAnsi="Times New Roman"/>
          <w:b/>
        </w:rPr>
        <w:t xml:space="preserve">4.1 </w:t>
      </w:r>
      <w:r>
        <w:rPr>
          <w:rFonts w:ascii="Times New Roman" w:hAnsi="Times New Roman"/>
          <w:b/>
        </w:rPr>
        <w:tab/>
      </w:r>
      <w:r w:rsidRPr="009E1F07">
        <w:rPr>
          <w:rFonts w:ascii="Times New Roman" w:hAnsi="Times New Roman"/>
          <w:b/>
        </w:rPr>
        <w:t xml:space="preserve">Needs Assessments </w:t>
      </w:r>
    </w:p>
    <w:p w14:paraId="26396BA1" w14:textId="62A575E2" w:rsidR="002F128E" w:rsidRDefault="00D70080" w:rsidP="00DF7927">
      <w:pPr>
        <w:pStyle w:val="Normal178"/>
        <w:spacing w:after="0" w:line="360" w:lineRule="auto"/>
        <w:rPr>
          <w:ins w:id="42" w:author="Author"/>
          <w:rFonts w:ascii="Times New Roman" w:hAnsi="Times New Roman"/>
        </w:rPr>
      </w:pPr>
      <w:ins w:id="43" w:author="Author">
        <w:r>
          <w:rPr>
            <w:rFonts w:ascii="Times New Roman" w:hAnsi="Times New Roman"/>
          </w:rPr>
          <w:t xml:space="preserve">The regional system planning process established in this Attachment K has three different processes.  </w:t>
        </w:r>
      </w:ins>
      <w:r w:rsidR="00462ADF">
        <w:rPr>
          <w:rFonts w:ascii="Times New Roman" w:hAnsi="Times New Roman"/>
        </w:rPr>
        <w:t xml:space="preserve">The reliability planning process established in this Attachment K shall apply to all transmission solutions adopted to resolve a reliability need.  The market efficiency planning process established in this Attachment K shall apply to all transmission solutions adopted to resolve a market efficiency need.  The public policy planning process established in this Attachment K shall apply to all transmission solutions adopted to resolve a public policy need.  </w:t>
      </w:r>
    </w:p>
    <w:p w14:paraId="2E9EB55F" w14:textId="3C57A7F0" w:rsidR="002F128E" w:rsidRDefault="002F128E" w:rsidP="00DF7927">
      <w:pPr>
        <w:pStyle w:val="Normal178"/>
        <w:spacing w:after="0" w:line="360" w:lineRule="auto"/>
        <w:rPr>
          <w:ins w:id="44" w:author="Author"/>
          <w:rFonts w:ascii="Times New Roman" w:hAnsi="Times New Roman"/>
        </w:rPr>
      </w:pPr>
    </w:p>
    <w:p w14:paraId="426868E6" w14:textId="053EE160" w:rsidR="00A67E4E" w:rsidRPr="00FA1732" w:rsidRDefault="00D70080" w:rsidP="00A67E4E">
      <w:pPr>
        <w:pStyle w:val="Normal178"/>
        <w:spacing w:after="0" w:line="360" w:lineRule="auto"/>
        <w:rPr>
          <w:ins w:id="45" w:author="Author"/>
          <w:rFonts w:ascii="Times New Roman" w:hAnsi="Times New Roman"/>
        </w:rPr>
      </w:pPr>
      <w:ins w:id="46" w:author="Author">
        <w:r>
          <w:rPr>
            <w:rFonts w:ascii="Times New Roman" w:hAnsi="Times New Roman"/>
          </w:rPr>
          <w:lastRenderedPageBreak/>
          <w:t>As described further in Section 4.1(a) below, the planning process in Section 17 of this Attachment K shall be used to identify market efficiency issues and, along with Section 4.1(a), trigger market efficiency Needs Assessments.  Market efficiency Needs Assessments shall be conducted pursuant to this Section 4.</w:t>
        </w:r>
      </w:ins>
    </w:p>
    <w:p w14:paraId="78C6434C" w14:textId="77777777" w:rsidR="00A67E4E" w:rsidRDefault="00A67E4E" w:rsidP="00DF7927">
      <w:pPr>
        <w:pStyle w:val="Normal178"/>
        <w:spacing w:after="0" w:line="360" w:lineRule="auto"/>
        <w:rPr>
          <w:ins w:id="47" w:author="Author"/>
          <w:rFonts w:ascii="Times New Roman" w:hAnsi="Times New Roman"/>
        </w:rPr>
      </w:pPr>
    </w:p>
    <w:p w14:paraId="19615174" w14:textId="6EF12C89" w:rsidR="00DF7927" w:rsidRDefault="00462ADF" w:rsidP="00DF7927">
      <w:pPr>
        <w:pStyle w:val="Normal178"/>
        <w:spacing w:after="0" w:line="360" w:lineRule="auto"/>
        <w:rPr>
          <w:rFonts w:ascii="Times New Roman" w:hAnsi="Times New Roman"/>
        </w:rPr>
      </w:pPr>
      <w:r>
        <w:rPr>
          <w:rFonts w:ascii="Times New Roman" w:hAnsi="Times New Roman"/>
        </w:rPr>
        <w:t>For needs identified initially as reliability, market efficiency or public policy needs, the collateral benefits of potential solutions to those needs shall not change the planning process applicable to those identified needs; notwithstanding the foregoing, the ISO shall report its views as to whether a project or preferred solution may also satisfy identified reliability needs of the system as described in Section 4A.8 of this Attachment K.  Sections 4.1 through 4.3 of this Attachment are not applicable to the planning of Public Policy Transmission Upgrades, which is governed instead by Section 4A of this Attachment.</w:t>
      </w:r>
    </w:p>
    <w:p w14:paraId="0ACD5865" w14:textId="77777777" w:rsidR="00FA1732" w:rsidRPr="006C00C5" w:rsidRDefault="00FA1732" w:rsidP="00DF7927">
      <w:pPr>
        <w:pStyle w:val="Normal178"/>
        <w:spacing w:after="0" w:line="360" w:lineRule="auto"/>
      </w:pPr>
    </w:p>
    <w:p w14:paraId="244597F7" w14:textId="6E44D3F6"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On a regular and ongoing basis, the ISO, in coordination with the PTOs and the Planning Advisory Committee, shall conduct assessments (i.e., Needs Assessments) of the adequacy of the PTF system, as a whole or in part, to maintain the reliability of such facilities</w:t>
      </w:r>
      <w:ins w:id="48" w:author="Author">
        <w:r w:rsidR="002F128E">
          <w:rPr>
            <w:rFonts w:ascii="Times New Roman" w:hAnsi="Times New Roman"/>
          </w:rPr>
          <w:t xml:space="preserve"> (</w:t>
        </w:r>
        <w:r w:rsidR="00FD5D7D">
          <w:rPr>
            <w:rFonts w:ascii="Times New Roman" w:hAnsi="Times New Roman"/>
          </w:rPr>
          <w:t xml:space="preserve">i.e., </w:t>
        </w:r>
        <w:r w:rsidR="002F128E">
          <w:rPr>
            <w:rFonts w:ascii="Times New Roman" w:hAnsi="Times New Roman"/>
          </w:rPr>
          <w:t>reliability Needs Assessment)</w:t>
        </w:r>
      </w:ins>
      <w:r w:rsidRPr="004E0F10">
        <w:rPr>
          <w:rFonts w:ascii="Times New Roman" w:hAnsi="Times New Roman"/>
        </w:rPr>
        <w:t xml:space="preserve"> </w:t>
      </w:r>
      <w:del w:id="49" w:author="Author">
        <w:r w:rsidRPr="004E0F10" w:rsidDel="008F6A2C">
          <w:rPr>
            <w:rFonts w:ascii="Times New Roman" w:hAnsi="Times New Roman"/>
          </w:rPr>
          <w:delText>while promoting</w:delText>
        </w:r>
      </w:del>
      <w:ins w:id="50" w:author="Author">
        <w:r w:rsidR="008F6A2C">
          <w:rPr>
            <w:rFonts w:ascii="Times New Roman" w:hAnsi="Times New Roman"/>
          </w:rPr>
          <w:t>and</w:t>
        </w:r>
      </w:ins>
      <w:r w:rsidRPr="004E0F10">
        <w:rPr>
          <w:rFonts w:ascii="Times New Roman" w:hAnsi="Times New Roman"/>
        </w:rPr>
        <w:t xml:space="preserve"> the operation of efficient wholesale electric markets in New England</w:t>
      </w:r>
      <w:ins w:id="51" w:author="Author">
        <w:r w:rsidR="002F128E">
          <w:rPr>
            <w:rFonts w:ascii="Times New Roman" w:hAnsi="Times New Roman"/>
          </w:rPr>
          <w:t xml:space="preserve"> (</w:t>
        </w:r>
        <w:r w:rsidR="00FD5D7D">
          <w:rPr>
            <w:rFonts w:ascii="Times New Roman" w:hAnsi="Times New Roman"/>
          </w:rPr>
          <w:t xml:space="preserve">i.e., </w:t>
        </w:r>
        <w:r w:rsidR="002F128E">
          <w:rPr>
            <w:rFonts w:ascii="Times New Roman" w:hAnsi="Times New Roman"/>
          </w:rPr>
          <w:t>market efficiency Needs Assessment)</w:t>
        </w:r>
      </w:ins>
      <w:r w:rsidRPr="004E0F10">
        <w:rPr>
          <w:rFonts w:ascii="Times New Roman" w:hAnsi="Times New Roman"/>
        </w:rPr>
        <w:t xml:space="preserve">. </w:t>
      </w:r>
      <w:ins w:id="52" w:author="Author">
        <w:r w:rsidR="00FD5D7D">
          <w:rPr>
            <w:rFonts w:ascii="Times New Roman" w:hAnsi="Times New Roman"/>
          </w:rPr>
          <w:t xml:space="preserve"> </w:t>
        </w:r>
      </w:ins>
      <w:r w:rsidRPr="004E0F10">
        <w:rPr>
          <w:rFonts w:ascii="Times New Roman" w:hAnsi="Times New Roman"/>
        </w:rPr>
        <w:t xml:space="preserve">A Needs Assessment shall analyze whether the PTF in the New England Transmission System: (i) meet applicable reliability standards; (ii) have adequate transfer capability to support local, regional, and inter-regional reliability; (iii) support the efficient operation of the wholesale electric markets; (iv) are sufficient to integrate new resources and loads on an aggregate or regional basis; or (v) otherwise examine various aspects of its performance and capability. A Needs Assessment shall also identify: (i) the location and nature of any potential problems with respect to the PTF and (ii) situations that significantly affect the reliable and efficient operation of the PTF along with any critical time constraints for addressing the needs of the PTF to facilitate the development of market responses and to initiate the pursuit of regulated transmission solutions. </w:t>
      </w:r>
    </w:p>
    <w:p w14:paraId="1CE3A4F1" w14:textId="77777777" w:rsidR="00DF7927" w:rsidRPr="004E0F10" w:rsidRDefault="00DF7927" w:rsidP="00DF7927">
      <w:pPr>
        <w:pStyle w:val="Normal178"/>
        <w:spacing w:after="0" w:line="360" w:lineRule="auto"/>
        <w:rPr>
          <w:rFonts w:ascii="Times New Roman" w:hAnsi="Times New Roman"/>
        </w:rPr>
      </w:pPr>
    </w:p>
    <w:p w14:paraId="643B6C98" w14:textId="36114080" w:rsidR="00DF7927" w:rsidRPr="00C02D9E" w:rsidRDefault="00462ADF" w:rsidP="00DF7927">
      <w:pPr>
        <w:pStyle w:val="Normal178"/>
        <w:spacing w:after="0" w:line="360" w:lineRule="auto"/>
        <w:ind w:firstLine="720"/>
        <w:rPr>
          <w:rFonts w:ascii="Times New Roman" w:hAnsi="Times New Roman"/>
          <w:b/>
        </w:rPr>
      </w:pPr>
      <w:r w:rsidRPr="00C02D9E">
        <w:rPr>
          <w:rFonts w:ascii="Times New Roman" w:hAnsi="Times New Roman"/>
          <w:b/>
        </w:rPr>
        <w:t xml:space="preserve">(a) </w:t>
      </w:r>
      <w:r w:rsidRPr="00C02D9E">
        <w:rPr>
          <w:rFonts w:ascii="Times New Roman" w:hAnsi="Times New Roman"/>
          <w:b/>
        </w:rPr>
        <w:tab/>
        <w:t xml:space="preserve">Triggers for Needs Assessments </w:t>
      </w:r>
    </w:p>
    <w:p w14:paraId="56C1E227" w14:textId="28208F55" w:rsidR="00DF7927" w:rsidRDefault="00462ADF" w:rsidP="00DF7927">
      <w:pPr>
        <w:pStyle w:val="Normal178"/>
        <w:tabs>
          <w:tab w:val="left" w:pos="720"/>
        </w:tabs>
        <w:spacing w:after="0" w:line="360" w:lineRule="auto"/>
        <w:ind w:left="720"/>
        <w:rPr>
          <w:rFonts w:ascii="Times New Roman" w:hAnsi="Times New Roman"/>
        </w:rPr>
      </w:pPr>
      <w:r w:rsidRPr="004E0F10">
        <w:rPr>
          <w:rFonts w:ascii="Times New Roman" w:hAnsi="Times New Roman"/>
        </w:rPr>
        <w:t xml:space="preserve">The ISO, in coordination with the PTOs and the Planning Advisory Committee, shall perform Needs Assessments, inter alia, </w:t>
      </w:r>
      <w:r>
        <w:rPr>
          <w:rFonts w:ascii="Times New Roman" w:hAnsi="Times New Roman"/>
        </w:rPr>
        <w:t>as needed to</w:t>
      </w:r>
      <w:r w:rsidRPr="004E0F10">
        <w:rPr>
          <w:rFonts w:ascii="Times New Roman" w:hAnsi="Times New Roman"/>
        </w:rPr>
        <w:t xml:space="preserve">: </w:t>
      </w:r>
    </w:p>
    <w:p w14:paraId="670DD153" w14:textId="77777777" w:rsidR="00DF7927" w:rsidRPr="0029051A"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Pr>
          <w:rFonts w:ascii="Times New Roman" w:hAnsi="Times New Roman"/>
        </w:rPr>
        <w:t>A</w:t>
      </w:r>
      <w:r w:rsidRPr="0029051A">
        <w:rPr>
          <w:rFonts w:ascii="Times New Roman" w:hAnsi="Times New Roman"/>
        </w:rPr>
        <w:t>ssess compliance with reliability standards</w:t>
      </w:r>
      <w:r>
        <w:rPr>
          <w:rFonts w:ascii="Times New Roman" w:hAnsi="Times New Roman"/>
        </w:rPr>
        <w:t xml:space="preserve"> and </w:t>
      </w:r>
      <w:r w:rsidRPr="0029051A">
        <w:rPr>
          <w:rFonts w:ascii="Times New Roman" w:hAnsi="Times New Roman"/>
        </w:rPr>
        <w:t>criteria (including those established by the ISO, NERC</w:t>
      </w:r>
      <w:r>
        <w:rPr>
          <w:rFonts w:ascii="Times New Roman" w:hAnsi="Times New Roman"/>
        </w:rPr>
        <w:t xml:space="preserve">, and </w:t>
      </w:r>
      <w:r w:rsidRPr="0029051A">
        <w:rPr>
          <w:rFonts w:ascii="Times New Roman" w:hAnsi="Times New Roman"/>
        </w:rPr>
        <w:t>NPCC) consistent with the long term needs of the system.</w:t>
      </w:r>
    </w:p>
    <w:p w14:paraId="18245138" w14:textId="77777777" w:rsidR="00DF7927" w:rsidRPr="0029051A"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Pr>
          <w:rFonts w:ascii="Times New Roman" w:hAnsi="Times New Roman"/>
        </w:rPr>
        <w:t>Assess the adequacy of the transmission system capability, such as transfer capability, to support local, regional and interregional reliability.</w:t>
      </w:r>
    </w:p>
    <w:p w14:paraId="444C92AE" w14:textId="6B04883C" w:rsidR="00DF7927" w:rsidRPr="0029051A" w:rsidDel="00F37491"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sidDel="00F37491">
        <w:rPr>
          <w:rFonts w:ascii="Times New Roman" w:hAnsi="Times New Roman"/>
        </w:rPr>
        <w:lastRenderedPageBreak/>
        <w:t>Assess the efficient operation of the wholesale electric market. (See Attachment N regarding the identification of market efficiency upgrades).</w:t>
      </w:r>
    </w:p>
    <w:p w14:paraId="48A40609" w14:textId="77777777" w:rsidR="00DF7927" w:rsidRPr="0029051A"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Pr>
          <w:rFonts w:ascii="Times New Roman" w:hAnsi="Times New Roman"/>
        </w:rPr>
        <w:t>Assess sufficiency of the system to integrate new resources and loads on an aggregate or regional basis as needed for the reliable and efficient operation of the system.</w:t>
      </w:r>
    </w:p>
    <w:p w14:paraId="57886587" w14:textId="77777777" w:rsidR="00DF7927" w:rsidRPr="0029051A"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Pr>
          <w:rFonts w:ascii="Times New Roman" w:hAnsi="Times New Roman"/>
        </w:rPr>
        <w:t>Analyze various aspects of system performance. (Including but not limited to, transient network analysis, small signal analysis, electromagnetic transients program analysis, or delta P analysis).</w:t>
      </w:r>
    </w:p>
    <w:p w14:paraId="26ABD937" w14:textId="77777777" w:rsidR="00DF7927" w:rsidRPr="0029051A"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Pr>
          <w:rFonts w:ascii="Times New Roman" w:hAnsi="Times New Roman"/>
        </w:rPr>
        <w:t xml:space="preserve">Examine short circuit performance of the system. </w:t>
      </w:r>
    </w:p>
    <w:p w14:paraId="29B8DF69" w14:textId="77777777" w:rsidR="00DF7927" w:rsidRPr="0029051A"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Pr>
          <w:rFonts w:ascii="Times New Roman" w:hAnsi="Times New Roman"/>
        </w:rPr>
        <w:t>Assess the ability to efficiently operate and maintain the transmission system.</w:t>
      </w:r>
    </w:p>
    <w:p w14:paraId="345F7D1C" w14:textId="6BE8E66F" w:rsidR="00DF7927" w:rsidRPr="0029051A"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Pr>
          <w:rFonts w:ascii="Times New Roman" w:hAnsi="Times New Roman"/>
        </w:rPr>
        <w:t xml:space="preserve">Address </w:t>
      </w:r>
      <w:del w:id="53" w:author="Author">
        <w:r w:rsidRPr="0029051A" w:rsidDel="00D70080">
          <w:rPr>
            <w:rFonts w:ascii="Times New Roman" w:hAnsi="Times New Roman"/>
          </w:rPr>
          <w:delText>requests for an economic study consistent with section 4.1.b of Attachment K</w:delText>
        </w:r>
      </w:del>
      <w:ins w:id="54" w:author="Author">
        <w:r w:rsidR="00BE5BAC">
          <w:rPr>
            <w:rFonts w:ascii="Times New Roman" w:hAnsi="Times New Roman"/>
          </w:rPr>
          <w:t>market efficiency issues</w:t>
        </w:r>
      </w:ins>
      <w:r w:rsidRPr="0029051A">
        <w:rPr>
          <w:rFonts w:ascii="Times New Roman" w:hAnsi="Times New Roman"/>
        </w:rPr>
        <w:t>.</w:t>
      </w:r>
    </w:p>
    <w:p w14:paraId="4E4F7D54" w14:textId="77777777" w:rsidR="00DF7927"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Pr>
          <w:rFonts w:ascii="Times New Roman" w:hAnsi="Times New Roman"/>
        </w:rPr>
        <w:t>Address system p</w:t>
      </w:r>
      <w:r>
        <w:rPr>
          <w:rFonts w:ascii="Times New Roman" w:hAnsi="Times New Roman"/>
        </w:rPr>
        <w:t>erformance in consideration of de-l</w:t>
      </w:r>
      <w:r w:rsidRPr="0029051A">
        <w:rPr>
          <w:rFonts w:ascii="Times New Roman" w:hAnsi="Times New Roman"/>
        </w:rPr>
        <w:t xml:space="preserve">ist bids </w:t>
      </w:r>
      <w:r>
        <w:rPr>
          <w:rFonts w:ascii="Times New Roman" w:hAnsi="Times New Roman"/>
        </w:rPr>
        <w:t xml:space="preserve">and cleared demand bids </w:t>
      </w:r>
      <w:r w:rsidRPr="0029051A">
        <w:rPr>
          <w:rFonts w:ascii="Times New Roman" w:hAnsi="Times New Roman"/>
        </w:rPr>
        <w:t>consistent with section</w:t>
      </w:r>
      <w:r>
        <w:rPr>
          <w:rFonts w:ascii="Times New Roman" w:hAnsi="Times New Roman"/>
        </w:rPr>
        <w:t>s</w:t>
      </w:r>
      <w:r w:rsidRPr="0029051A">
        <w:rPr>
          <w:rFonts w:ascii="Times New Roman" w:hAnsi="Times New Roman"/>
        </w:rPr>
        <w:t xml:space="preserve"> 4.1</w:t>
      </w:r>
      <w:r>
        <w:rPr>
          <w:rFonts w:ascii="Times New Roman" w:hAnsi="Times New Roman"/>
        </w:rPr>
        <w:t>(</w:t>
      </w:r>
      <w:r w:rsidRPr="0029051A">
        <w:rPr>
          <w:rFonts w:ascii="Times New Roman" w:hAnsi="Times New Roman"/>
        </w:rPr>
        <w:t>c</w:t>
      </w:r>
      <w:r>
        <w:rPr>
          <w:rFonts w:ascii="Times New Roman" w:hAnsi="Times New Roman"/>
        </w:rPr>
        <w:t>)</w:t>
      </w:r>
      <w:r w:rsidRPr="0029051A">
        <w:rPr>
          <w:rFonts w:ascii="Times New Roman" w:hAnsi="Times New Roman"/>
        </w:rPr>
        <w:t xml:space="preserve"> </w:t>
      </w:r>
      <w:r>
        <w:rPr>
          <w:rFonts w:ascii="Times New Roman" w:hAnsi="Times New Roman"/>
        </w:rPr>
        <w:t xml:space="preserve">and 4.1(f) </w:t>
      </w:r>
      <w:r w:rsidRPr="0029051A">
        <w:rPr>
          <w:rFonts w:ascii="Times New Roman" w:hAnsi="Times New Roman"/>
        </w:rPr>
        <w:t>of Attachment K.</w:t>
      </w:r>
    </w:p>
    <w:p w14:paraId="5A87D768" w14:textId="77777777" w:rsidR="00DF7927" w:rsidRPr="0029051A" w:rsidRDefault="00462ADF" w:rsidP="00DF7927">
      <w:pPr>
        <w:pStyle w:val="ListParagraph33"/>
        <w:numPr>
          <w:ilvl w:val="0"/>
          <w:numId w:val="243"/>
        </w:numPr>
        <w:tabs>
          <w:tab w:val="left" w:pos="720"/>
        </w:tabs>
        <w:spacing w:before="120" w:after="240" w:line="360" w:lineRule="auto"/>
        <w:ind w:left="1440" w:hanging="720"/>
        <w:rPr>
          <w:rFonts w:ascii="Times New Roman" w:hAnsi="Times New Roman"/>
        </w:rPr>
      </w:pPr>
      <w:r w:rsidRPr="0029051A">
        <w:rPr>
          <w:rFonts w:ascii="Times New Roman" w:hAnsi="Times New Roman"/>
        </w:rPr>
        <w:t xml:space="preserve">Address system performance </w:t>
      </w:r>
      <w:r w:rsidRPr="004E0F10">
        <w:rPr>
          <w:rFonts w:ascii="Times New Roman" w:hAnsi="Times New Roman"/>
        </w:rPr>
        <w:t>as otherwis</w:t>
      </w:r>
      <w:r>
        <w:rPr>
          <w:rFonts w:ascii="Times New Roman" w:hAnsi="Times New Roman"/>
        </w:rPr>
        <w:t>e deemed appropriate by the ISO.</w:t>
      </w:r>
    </w:p>
    <w:p w14:paraId="285F8D18" w14:textId="4FD6ECB3" w:rsidR="00DF7927" w:rsidRPr="00C02D9E" w:rsidDel="00D70080" w:rsidRDefault="00462ADF" w:rsidP="00D70080">
      <w:pPr>
        <w:pStyle w:val="Normal178"/>
        <w:spacing w:after="0" w:line="360" w:lineRule="auto"/>
        <w:ind w:firstLine="720"/>
        <w:rPr>
          <w:del w:id="55" w:author="Author"/>
          <w:rFonts w:ascii="Times New Roman" w:hAnsi="Times New Roman"/>
          <w:b/>
        </w:rPr>
      </w:pPr>
      <w:r w:rsidRPr="00C02D9E">
        <w:rPr>
          <w:rFonts w:ascii="Times New Roman" w:hAnsi="Times New Roman"/>
          <w:b/>
        </w:rPr>
        <w:t xml:space="preserve">(b) </w:t>
      </w:r>
      <w:r w:rsidRPr="00C02D9E">
        <w:rPr>
          <w:rFonts w:ascii="Times New Roman" w:hAnsi="Times New Roman"/>
          <w:b/>
        </w:rPr>
        <w:tab/>
      </w:r>
      <w:ins w:id="56" w:author="Author">
        <w:r w:rsidR="00D70080">
          <w:rPr>
            <w:rFonts w:ascii="Times New Roman" w:hAnsi="Times New Roman"/>
            <w:b/>
          </w:rPr>
          <w:t>[RESERVED]</w:t>
        </w:r>
      </w:ins>
      <w:del w:id="57" w:author="Author">
        <w:r w:rsidRPr="00C02D9E" w:rsidDel="00D70080">
          <w:rPr>
            <w:rFonts w:ascii="Times New Roman" w:hAnsi="Times New Roman"/>
            <w:b/>
          </w:rPr>
          <w:delText xml:space="preserve">Requests by Stakeholders for Needs Assessments for Economic Considerations </w:delText>
        </w:r>
      </w:del>
    </w:p>
    <w:p w14:paraId="74B4A32A" w14:textId="25BAEA97" w:rsidR="00DF7927" w:rsidRPr="004E0F10" w:rsidDel="00D70080" w:rsidRDefault="00462ADF" w:rsidP="000B0FD3">
      <w:pPr>
        <w:pStyle w:val="Normal178"/>
        <w:spacing w:after="0" w:line="360" w:lineRule="auto"/>
        <w:ind w:firstLine="720"/>
        <w:rPr>
          <w:del w:id="58" w:author="Author"/>
          <w:rFonts w:ascii="Times New Roman" w:hAnsi="Times New Roman"/>
        </w:rPr>
      </w:pPr>
      <w:del w:id="59" w:author="Author">
        <w:r w:rsidRPr="004E0F10" w:rsidDel="00D70080">
          <w:rPr>
            <w:rFonts w:ascii="Times New Roman" w:hAnsi="Times New Roman"/>
          </w:rPr>
          <w:delText xml:space="preserve">The ISO’s stakeholders may request the ISO to initiate a Needs Assessment to </w:delText>
        </w:r>
        <w:r w:rsidDel="00D70080">
          <w:rPr>
            <w:rFonts w:ascii="Times New Roman" w:hAnsi="Times New Roman"/>
          </w:rPr>
          <w:delText>examine situations where</w:delText>
        </w:r>
        <w:r w:rsidRPr="004E0F10" w:rsidDel="00D70080">
          <w:rPr>
            <w:rFonts w:ascii="Times New Roman" w:hAnsi="Times New Roman"/>
          </w:rPr>
          <w:delText xml:space="preserve"> potential regulated transmission solutions or market responses or investments could result in (i) a net reduction in total production cost to supply system load based on the factors specified in Attachment N of this OATT, (ii) reduced congestion, or (iii) the integration of new resources and/or loads on an aggregate or regional basis (an “Economic Study”). </w:delText>
        </w:r>
      </w:del>
    </w:p>
    <w:p w14:paraId="50E46D1B" w14:textId="0EC66F49" w:rsidR="00DF7927" w:rsidDel="00D70080" w:rsidRDefault="00DF7927" w:rsidP="000B0FD3">
      <w:pPr>
        <w:pStyle w:val="Normal178"/>
        <w:spacing w:after="0" w:line="360" w:lineRule="auto"/>
        <w:ind w:firstLine="720"/>
        <w:rPr>
          <w:del w:id="60" w:author="Author"/>
          <w:rFonts w:ascii="Times New Roman" w:hAnsi="Times New Roman"/>
        </w:rPr>
      </w:pPr>
    </w:p>
    <w:p w14:paraId="663A7F8B" w14:textId="614DD434" w:rsidR="00DF7927" w:rsidRPr="004E0F10" w:rsidDel="00D70080" w:rsidRDefault="00462ADF" w:rsidP="00A0719F">
      <w:pPr>
        <w:pStyle w:val="Normal178"/>
        <w:spacing w:after="0" w:line="360" w:lineRule="auto"/>
        <w:ind w:firstLine="720"/>
        <w:rPr>
          <w:del w:id="61" w:author="Author"/>
          <w:rFonts w:ascii="Times New Roman" w:hAnsi="Times New Roman"/>
        </w:rPr>
      </w:pPr>
      <w:del w:id="62" w:author="Author">
        <w:r w:rsidRPr="004E0F10" w:rsidDel="00D70080">
          <w:rPr>
            <w:rFonts w:ascii="Times New Roman" w:hAnsi="Times New Roman"/>
          </w:rPr>
          <w:delText xml:space="preserve">Requests for Economic Studies shall be submitted, considered and prioritized as follows: </w:delText>
        </w:r>
      </w:del>
    </w:p>
    <w:p w14:paraId="6D3BF66C" w14:textId="01D2A6EF" w:rsidR="00DF7927" w:rsidDel="00D70080" w:rsidRDefault="00DF7927" w:rsidP="005862EF">
      <w:pPr>
        <w:pStyle w:val="Normal178"/>
        <w:spacing w:after="0" w:line="360" w:lineRule="auto"/>
        <w:ind w:firstLine="720"/>
        <w:rPr>
          <w:del w:id="63" w:author="Author"/>
          <w:rFonts w:ascii="Times New Roman" w:hAnsi="Times New Roman"/>
        </w:rPr>
      </w:pPr>
    </w:p>
    <w:p w14:paraId="306981E6" w14:textId="52793390" w:rsidR="00DF7927" w:rsidRPr="004E0F10" w:rsidDel="00D70080" w:rsidRDefault="00462ADF">
      <w:pPr>
        <w:pStyle w:val="Normal178"/>
        <w:spacing w:after="0" w:line="360" w:lineRule="auto"/>
        <w:ind w:firstLine="720"/>
        <w:rPr>
          <w:del w:id="64" w:author="Author"/>
          <w:rFonts w:ascii="Times New Roman" w:hAnsi="Times New Roman"/>
        </w:rPr>
      </w:pPr>
      <w:del w:id="65" w:author="Author">
        <w:r w:rsidRPr="004E0F10" w:rsidDel="00D70080">
          <w:rPr>
            <w:rFonts w:ascii="Times New Roman" w:hAnsi="Times New Roman"/>
          </w:rPr>
          <w:delText xml:space="preserve">(i) </w:delText>
        </w:r>
        <w:r w:rsidDel="00D70080">
          <w:rPr>
            <w:rFonts w:ascii="Times New Roman" w:hAnsi="Times New Roman"/>
          </w:rPr>
          <w:tab/>
        </w:r>
        <w:r w:rsidRPr="004E0F10" w:rsidDel="00D70080">
          <w:rPr>
            <w:rFonts w:ascii="Times New Roman" w:hAnsi="Times New Roman"/>
          </w:rPr>
          <w:delText xml:space="preserve">By no later than April 1 of each year, any stakeholder may submit to the ISO for public posting on the ISO’s website a request for an Economic Study. </w:delText>
        </w:r>
      </w:del>
    </w:p>
    <w:p w14:paraId="5AA92759" w14:textId="0EBBF514" w:rsidR="00DF7927" w:rsidDel="00D70080" w:rsidRDefault="00DF7927">
      <w:pPr>
        <w:pStyle w:val="Normal178"/>
        <w:spacing w:after="0" w:line="360" w:lineRule="auto"/>
        <w:ind w:firstLine="720"/>
        <w:rPr>
          <w:del w:id="66" w:author="Author"/>
          <w:rFonts w:ascii="Times New Roman" w:hAnsi="Times New Roman"/>
        </w:rPr>
      </w:pPr>
    </w:p>
    <w:p w14:paraId="26577686" w14:textId="48824B34" w:rsidR="00DF7927" w:rsidRPr="004E0F10" w:rsidDel="00D70080" w:rsidRDefault="00462ADF">
      <w:pPr>
        <w:pStyle w:val="Normal178"/>
        <w:spacing w:after="0" w:line="360" w:lineRule="auto"/>
        <w:ind w:firstLine="720"/>
        <w:rPr>
          <w:del w:id="67" w:author="Author"/>
          <w:rFonts w:ascii="Times New Roman" w:hAnsi="Times New Roman"/>
        </w:rPr>
      </w:pPr>
      <w:del w:id="68" w:author="Author">
        <w:r w:rsidRPr="004E0F10" w:rsidDel="00D70080">
          <w:rPr>
            <w:rFonts w:ascii="Times New Roman" w:hAnsi="Times New Roman"/>
          </w:rPr>
          <w:delText xml:space="preserve">(ii) </w:delText>
        </w:r>
        <w:r w:rsidDel="00D70080">
          <w:rPr>
            <w:rFonts w:ascii="Times New Roman" w:hAnsi="Times New Roman"/>
          </w:rPr>
          <w:tab/>
        </w:r>
        <w:r w:rsidRPr="004E0F10" w:rsidDel="00D70080">
          <w:rPr>
            <w:rFonts w:ascii="Times New Roman" w:hAnsi="Times New Roman"/>
          </w:rPr>
          <w:delText xml:space="preserve">The ISO shall thereafter add any of its own proposals for Economic Studies. The ISO shall also develop a rough work scope and cost estimate for all requested Economic Studies, and develop </w:delText>
        </w:r>
        <w:r w:rsidRPr="004E0F10" w:rsidDel="00D70080">
          <w:rPr>
            <w:rFonts w:ascii="Times New Roman" w:hAnsi="Times New Roman"/>
          </w:rPr>
          <w:lastRenderedPageBreak/>
          <w:delText xml:space="preserve">preliminary prioritization based on the ISO’s perceived regional and/or, as coordinated with the applicable neighboring system, inter-area benefits to assist stakeholders in the prioritization of Economic Studies. </w:delText>
        </w:r>
      </w:del>
    </w:p>
    <w:p w14:paraId="046AA975" w14:textId="498BE8E6" w:rsidR="00DF7927" w:rsidRPr="004E0F10" w:rsidDel="00D70080" w:rsidRDefault="00DF7927">
      <w:pPr>
        <w:pStyle w:val="Normal178"/>
        <w:spacing w:after="0" w:line="360" w:lineRule="auto"/>
        <w:ind w:firstLine="720"/>
        <w:rPr>
          <w:del w:id="69" w:author="Author"/>
          <w:rFonts w:ascii="Times New Roman" w:hAnsi="Times New Roman"/>
        </w:rPr>
      </w:pPr>
    </w:p>
    <w:p w14:paraId="0AF39884" w14:textId="76C525AB" w:rsidR="00DF7927" w:rsidRPr="004E0F10" w:rsidDel="00D70080" w:rsidRDefault="00462ADF">
      <w:pPr>
        <w:pStyle w:val="Normal178"/>
        <w:spacing w:after="0" w:line="360" w:lineRule="auto"/>
        <w:ind w:firstLine="720"/>
        <w:rPr>
          <w:del w:id="70" w:author="Author"/>
          <w:rFonts w:ascii="Times New Roman" w:hAnsi="Times New Roman"/>
        </w:rPr>
      </w:pPr>
      <w:del w:id="71" w:author="Author">
        <w:r w:rsidRPr="004E0F10" w:rsidDel="00D70080">
          <w:rPr>
            <w:rFonts w:ascii="Times New Roman" w:hAnsi="Times New Roman"/>
          </w:rPr>
          <w:delText xml:space="preserve">(iii) </w:delText>
        </w:r>
        <w:r w:rsidDel="00D70080">
          <w:rPr>
            <w:rFonts w:ascii="Times New Roman" w:hAnsi="Times New Roman"/>
          </w:rPr>
          <w:tab/>
        </w:r>
        <w:r w:rsidRPr="004E0F10" w:rsidDel="00D70080">
          <w:rPr>
            <w:rFonts w:ascii="Times New Roman" w:hAnsi="Times New Roman"/>
          </w:rPr>
          <w:delText xml:space="preserve">By no later than May 1 of each year, the ISO shall provide the foregoing information to the Planning Advisory Committee, and a Planning Advisory Committee meeting shall be held at which Economic Study proponents will provide an explanation of their request. </w:delText>
        </w:r>
      </w:del>
    </w:p>
    <w:p w14:paraId="3E2EBD78" w14:textId="0443002B" w:rsidR="00DF7927" w:rsidDel="00D70080" w:rsidRDefault="00DF7927">
      <w:pPr>
        <w:pStyle w:val="Normal178"/>
        <w:spacing w:after="0" w:line="360" w:lineRule="auto"/>
        <w:ind w:firstLine="720"/>
        <w:rPr>
          <w:del w:id="72" w:author="Author"/>
          <w:rFonts w:ascii="Times New Roman" w:hAnsi="Times New Roman"/>
        </w:rPr>
      </w:pPr>
    </w:p>
    <w:p w14:paraId="2227834E" w14:textId="5760CF2B" w:rsidR="00DF7927" w:rsidRPr="004E0F10" w:rsidDel="00D70080" w:rsidRDefault="00462ADF">
      <w:pPr>
        <w:pStyle w:val="Normal178"/>
        <w:spacing w:after="0" w:line="360" w:lineRule="auto"/>
        <w:ind w:firstLine="720"/>
        <w:rPr>
          <w:del w:id="73" w:author="Author"/>
          <w:rFonts w:ascii="Times New Roman" w:hAnsi="Times New Roman"/>
        </w:rPr>
      </w:pPr>
      <w:del w:id="74" w:author="Author">
        <w:r w:rsidRPr="004E0F10" w:rsidDel="00D70080">
          <w:rPr>
            <w:rFonts w:ascii="Times New Roman" w:hAnsi="Times New Roman"/>
          </w:rPr>
          <w:delText xml:space="preserve">(iv) </w:delText>
        </w:r>
        <w:r w:rsidDel="00D70080">
          <w:rPr>
            <w:rFonts w:ascii="Times New Roman" w:hAnsi="Times New Roman"/>
          </w:rPr>
          <w:tab/>
        </w:r>
        <w:r w:rsidRPr="004E0F10" w:rsidDel="00D70080">
          <w:rPr>
            <w:rFonts w:ascii="Times New Roman" w:hAnsi="Times New Roman"/>
          </w:rPr>
          <w:delText xml:space="preserve">By no later than June 1 of each year, the ISO shall hold a meeting of the Planning Advisory Committee for the members of the Planning Advisory Committee to discuss, identify and prioritize, as further facilitated by the ISO’s preparation of a straw priority list to be further discussed at such meeting, up to </w:delText>
        </w:r>
        <w:r w:rsidDel="00D70080">
          <w:rPr>
            <w:rFonts w:ascii="Times New Roman" w:hAnsi="Times New Roman"/>
          </w:rPr>
          <w:delText>two</w:delText>
        </w:r>
        <w:r w:rsidRPr="004E0F10" w:rsidDel="00D70080">
          <w:rPr>
            <w:rFonts w:ascii="Times New Roman" w:hAnsi="Times New Roman"/>
          </w:rPr>
          <w:delText xml:space="preserve"> (</w:delText>
        </w:r>
        <w:r w:rsidDel="00D70080">
          <w:rPr>
            <w:rFonts w:ascii="Times New Roman" w:hAnsi="Times New Roman"/>
          </w:rPr>
          <w:delText>2</w:delText>
        </w:r>
        <w:r w:rsidRPr="004E0F10" w:rsidDel="00D70080">
          <w:rPr>
            <w:rFonts w:ascii="Times New Roman" w:hAnsi="Times New Roman"/>
          </w:rPr>
          <w:delText xml:space="preserve">) Economic Studies (the costs of which will be recovered by the ISO pursuant to </w:delText>
        </w:r>
        <w:r w:rsidDel="00D70080">
          <w:rPr>
            <w:rFonts w:ascii="Times New Roman" w:hAnsi="Times New Roman"/>
          </w:rPr>
          <w:delText>Schedule 1 of</w:delText>
        </w:r>
        <w:r w:rsidRPr="004E0F10" w:rsidDel="00D70080">
          <w:rPr>
            <w:rFonts w:ascii="Times New Roman" w:hAnsi="Times New Roman"/>
          </w:rPr>
          <w:delText xml:space="preserve"> Section IV.A of the Tariff) to be performed by the ISO in a given year taking into consideration their impact on the ISO budget and other priorities. </w:delText>
        </w:r>
        <w:r w:rsidDel="00D70080">
          <w:rPr>
            <w:rFonts w:ascii="Times New Roman" w:hAnsi="Times New Roman"/>
          </w:rPr>
          <w:delText>The ISO may consider performing up to three (3) Economic Studies if a Public Policy Transmission Study will not be concurrently performed.</w:delText>
        </w:r>
      </w:del>
    </w:p>
    <w:p w14:paraId="60E51197" w14:textId="37F89BC2" w:rsidR="00DF7927" w:rsidRPr="004E0F10" w:rsidDel="00D70080" w:rsidRDefault="00DF7927">
      <w:pPr>
        <w:pStyle w:val="Normal178"/>
        <w:spacing w:after="0" w:line="360" w:lineRule="auto"/>
        <w:ind w:firstLine="720"/>
        <w:rPr>
          <w:del w:id="75" w:author="Author"/>
          <w:rFonts w:ascii="Times New Roman" w:hAnsi="Times New Roman"/>
        </w:rPr>
      </w:pPr>
    </w:p>
    <w:p w14:paraId="4EE0A7EB" w14:textId="29ABE0AB" w:rsidR="00DF7927" w:rsidRPr="004E0F10" w:rsidDel="00D70080" w:rsidRDefault="00462ADF">
      <w:pPr>
        <w:pStyle w:val="Normal178"/>
        <w:spacing w:after="0" w:line="360" w:lineRule="auto"/>
        <w:ind w:firstLine="720"/>
        <w:rPr>
          <w:del w:id="76" w:author="Author"/>
          <w:rFonts w:ascii="Times New Roman" w:hAnsi="Times New Roman"/>
        </w:rPr>
      </w:pPr>
      <w:del w:id="77" w:author="Author">
        <w:r w:rsidRPr="004E0F10" w:rsidDel="00D70080">
          <w:rPr>
            <w:rFonts w:ascii="Times New Roman" w:hAnsi="Times New Roman"/>
          </w:rPr>
          <w:delText xml:space="preserve">(v) </w:delText>
        </w:r>
        <w:r w:rsidDel="00D70080">
          <w:rPr>
            <w:rFonts w:ascii="Times New Roman" w:hAnsi="Times New Roman"/>
          </w:rPr>
          <w:tab/>
        </w:r>
        <w:r w:rsidRPr="004E0F10" w:rsidDel="00D70080">
          <w:rPr>
            <w:rFonts w:ascii="Times New Roman" w:hAnsi="Times New Roman"/>
          </w:rPr>
          <w:delText xml:space="preserve">The ISO and the Planning Advisory Committee may agree to hold additional meetings to further discuss and resolve any issue concerning the substance of the Economic Studies themselves and/or their prioritization. </w:delText>
        </w:r>
      </w:del>
    </w:p>
    <w:p w14:paraId="1B96C8F3" w14:textId="41D6BE29" w:rsidR="00DF7927" w:rsidDel="00D70080" w:rsidRDefault="00DF7927">
      <w:pPr>
        <w:pStyle w:val="Normal178"/>
        <w:spacing w:after="0" w:line="360" w:lineRule="auto"/>
        <w:ind w:firstLine="720"/>
        <w:rPr>
          <w:del w:id="78" w:author="Author"/>
          <w:rFonts w:ascii="Times New Roman" w:hAnsi="Times New Roman"/>
        </w:rPr>
      </w:pPr>
    </w:p>
    <w:p w14:paraId="02A7DF4F" w14:textId="10A1B7F8" w:rsidR="00DF7927" w:rsidRPr="004E0F10" w:rsidDel="00D70080" w:rsidRDefault="00462ADF">
      <w:pPr>
        <w:pStyle w:val="Normal178"/>
        <w:spacing w:after="0" w:line="360" w:lineRule="auto"/>
        <w:ind w:firstLine="720"/>
        <w:rPr>
          <w:del w:id="79" w:author="Author"/>
          <w:rFonts w:ascii="Times New Roman" w:hAnsi="Times New Roman"/>
        </w:rPr>
      </w:pPr>
      <w:del w:id="80" w:author="Author">
        <w:r w:rsidRPr="004E0F10" w:rsidDel="00D70080">
          <w:rPr>
            <w:rFonts w:ascii="Times New Roman" w:hAnsi="Times New Roman"/>
          </w:rPr>
          <w:delText xml:space="preserve">(vi) </w:delText>
        </w:r>
        <w:r w:rsidDel="00D70080">
          <w:rPr>
            <w:rFonts w:ascii="Times New Roman" w:hAnsi="Times New Roman"/>
          </w:rPr>
          <w:tab/>
        </w:r>
        <w:r w:rsidRPr="004E0F10" w:rsidDel="00D70080">
          <w:rPr>
            <w:rFonts w:ascii="Times New Roman" w:hAnsi="Times New Roman"/>
          </w:rPr>
          <w:delText xml:space="preserve">If the Planning Advisory Committee, after discussions between the Planning Advisory Committee and ISO management, is not able to prioritize the Economic Studies to be performed by the ISO in a given year, any member of the Planning Advisory Committee must submit a request for Regional Planning Dispute Resolution Process pursuant to Section 12 of this Attachment, such request to be submitted no later than August 30, to resolve the issues concerning the substance of the Economic Studies themselves and/or their prioritization. </w:delText>
        </w:r>
      </w:del>
    </w:p>
    <w:p w14:paraId="7D2E82AE" w14:textId="271B6994" w:rsidR="00DF7927" w:rsidRPr="004E0F10" w:rsidDel="00D70080" w:rsidRDefault="00DF7927">
      <w:pPr>
        <w:pStyle w:val="Normal178"/>
        <w:spacing w:after="0" w:line="360" w:lineRule="auto"/>
        <w:ind w:firstLine="720"/>
        <w:rPr>
          <w:del w:id="81" w:author="Author"/>
          <w:rFonts w:ascii="Times New Roman" w:hAnsi="Times New Roman"/>
        </w:rPr>
      </w:pPr>
    </w:p>
    <w:p w14:paraId="7C585B20" w14:textId="1EA45FCE" w:rsidR="00DF7927" w:rsidRPr="004E0F10" w:rsidDel="00D70080" w:rsidRDefault="00462ADF">
      <w:pPr>
        <w:pStyle w:val="Normal178"/>
        <w:spacing w:after="0" w:line="360" w:lineRule="auto"/>
        <w:ind w:firstLine="720"/>
        <w:rPr>
          <w:del w:id="82" w:author="Author"/>
          <w:rFonts w:ascii="Times New Roman" w:hAnsi="Times New Roman"/>
        </w:rPr>
      </w:pPr>
      <w:del w:id="83" w:author="Author">
        <w:r w:rsidRPr="004E0F10" w:rsidDel="00D70080">
          <w:rPr>
            <w:rFonts w:ascii="Times New Roman" w:hAnsi="Times New Roman"/>
          </w:rPr>
          <w:delText xml:space="preserve">(vii) </w:delText>
        </w:r>
        <w:r w:rsidDel="00D70080">
          <w:rPr>
            <w:rFonts w:ascii="Times New Roman" w:hAnsi="Times New Roman"/>
          </w:rPr>
          <w:tab/>
        </w:r>
        <w:r w:rsidRPr="004E0F10" w:rsidDel="00D70080">
          <w:rPr>
            <w:rFonts w:ascii="Times New Roman" w:hAnsi="Times New Roman"/>
          </w:rPr>
          <w:delText xml:space="preserve">The ISO will issue a notice to the Planning Advisory Committee detailing the prioritization of the Economic Studies as identified by the Planning Advisory Committee or, if a request for Regional Planning Dispute Resolution Process is submitted pursuant to Section 4.1.(b)(vi), as determined through that Process. </w:delText>
        </w:r>
      </w:del>
    </w:p>
    <w:p w14:paraId="64ACCC97" w14:textId="22FC1B9C" w:rsidR="00DF7927" w:rsidDel="00D70080" w:rsidRDefault="00DF7927">
      <w:pPr>
        <w:pStyle w:val="Normal178"/>
        <w:spacing w:after="0" w:line="360" w:lineRule="auto"/>
        <w:ind w:firstLine="720"/>
        <w:rPr>
          <w:del w:id="84" w:author="Author"/>
          <w:rFonts w:ascii="Times New Roman" w:hAnsi="Times New Roman"/>
        </w:rPr>
      </w:pPr>
    </w:p>
    <w:p w14:paraId="5431A155" w14:textId="5BBA7732" w:rsidR="00DF7927" w:rsidDel="00D70080" w:rsidRDefault="00462ADF">
      <w:pPr>
        <w:pStyle w:val="Normal178"/>
        <w:spacing w:after="0" w:line="360" w:lineRule="auto"/>
        <w:ind w:firstLine="720"/>
        <w:rPr>
          <w:del w:id="85" w:author="Author"/>
          <w:rFonts w:ascii="Times New Roman" w:hAnsi="Times New Roman"/>
        </w:rPr>
      </w:pPr>
      <w:del w:id="86" w:author="Author">
        <w:r w:rsidRPr="004E0F10" w:rsidDel="00D70080">
          <w:rPr>
            <w:rFonts w:ascii="Times New Roman" w:hAnsi="Times New Roman"/>
          </w:rPr>
          <w:lastRenderedPageBreak/>
          <w:delText xml:space="preserve">The foregoing timelines are subject to adjustment as determined by the ISO in coordination with the Planning Advisory Committee. The ISO will provide periodic updates on the status of Economic Studies to the Planning Advisory Committee. </w:delText>
        </w:r>
      </w:del>
    </w:p>
    <w:p w14:paraId="0F0729FA" w14:textId="1B7B9002" w:rsidR="00DF7927" w:rsidRPr="004E0F10" w:rsidDel="00D70080" w:rsidRDefault="00DF7927">
      <w:pPr>
        <w:pStyle w:val="Normal178"/>
        <w:spacing w:after="0" w:line="360" w:lineRule="auto"/>
        <w:ind w:firstLine="720"/>
        <w:rPr>
          <w:del w:id="87" w:author="Author"/>
          <w:rFonts w:ascii="Times New Roman" w:hAnsi="Times New Roman"/>
        </w:rPr>
      </w:pPr>
    </w:p>
    <w:p w14:paraId="20E2051C" w14:textId="197E4DED" w:rsidR="00DF7927" w:rsidRDefault="00462ADF">
      <w:pPr>
        <w:pStyle w:val="Normal178"/>
        <w:spacing w:after="0" w:line="360" w:lineRule="auto"/>
        <w:ind w:firstLine="720"/>
        <w:rPr>
          <w:rFonts w:ascii="Times New Roman" w:hAnsi="Times New Roman"/>
        </w:rPr>
      </w:pPr>
      <w:del w:id="88" w:author="Author">
        <w:r w:rsidRPr="004E0F10" w:rsidDel="00D70080">
          <w:rPr>
            <w:rFonts w:ascii="Times New Roman" w:hAnsi="Times New Roman"/>
          </w:rPr>
          <w:delText>Economic Study requests not within the</w:delText>
        </w:r>
        <w:r w:rsidDel="00D70080">
          <w:rPr>
            <w:rFonts w:ascii="Times New Roman" w:hAnsi="Times New Roman"/>
          </w:rPr>
          <w:delText xml:space="preserve"> </w:delText>
        </w:r>
        <w:r w:rsidRPr="004E0F10" w:rsidDel="00D70080">
          <w:rPr>
            <w:rFonts w:ascii="Times New Roman" w:hAnsi="Times New Roman"/>
          </w:rPr>
          <w:delText xml:space="preserve">three </w:delText>
        </w:r>
        <w:r w:rsidDel="00D70080">
          <w:rPr>
            <w:rFonts w:ascii="Times New Roman" w:hAnsi="Times New Roman"/>
          </w:rPr>
          <w:delText xml:space="preserve">studies </w:delText>
        </w:r>
        <w:r w:rsidRPr="004E0F10" w:rsidDel="00D70080">
          <w:rPr>
            <w:rFonts w:ascii="Times New Roman" w:hAnsi="Times New Roman"/>
          </w:rPr>
          <w:delText xml:space="preserve">identified </w:delText>
        </w:r>
        <w:r w:rsidDel="00D70080">
          <w:rPr>
            <w:rFonts w:ascii="Times New Roman" w:hAnsi="Times New Roman"/>
          </w:rPr>
          <w:delText xml:space="preserve">in Section 4.1(b)(iv) </w:delText>
        </w:r>
        <w:r w:rsidRPr="004E0F10" w:rsidDel="00D70080">
          <w:rPr>
            <w:rFonts w:ascii="Times New Roman" w:hAnsi="Times New Roman"/>
          </w:rPr>
          <w:delText xml:space="preserve">to be performed in a given year </w:delText>
        </w:r>
        <w:r w:rsidDel="00D70080">
          <w:rPr>
            <w:rFonts w:ascii="Times New Roman" w:hAnsi="Times New Roman"/>
          </w:rPr>
          <w:delText>may be requested and paid for by the study proponent</w:delText>
        </w:r>
        <w:r w:rsidRPr="004E0F10" w:rsidDel="00D70080">
          <w:rPr>
            <w:rFonts w:ascii="Times New Roman" w:hAnsi="Times New Roman"/>
          </w:rPr>
          <w:delText>.</w:delText>
        </w:r>
      </w:del>
      <w:r w:rsidRPr="004E0F10">
        <w:rPr>
          <w:rFonts w:ascii="Times New Roman" w:hAnsi="Times New Roman"/>
        </w:rPr>
        <w:t xml:space="preserve"> </w:t>
      </w:r>
    </w:p>
    <w:p w14:paraId="19EAB9DF" w14:textId="77777777" w:rsidR="00DF7927" w:rsidRDefault="00DF7927" w:rsidP="00BE5BAC">
      <w:pPr>
        <w:pStyle w:val="Normal178"/>
        <w:spacing w:after="0" w:line="360" w:lineRule="auto"/>
        <w:rPr>
          <w:rFonts w:ascii="Times New Roman" w:hAnsi="Times New Roman"/>
        </w:rPr>
      </w:pPr>
    </w:p>
    <w:p w14:paraId="5CE96A6A" w14:textId="77777777" w:rsidR="00DF7927" w:rsidRDefault="00462ADF">
      <w:pPr>
        <w:pStyle w:val="Normal178"/>
        <w:spacing w:after="0" w:line="360" w:lineRule="auto"/>
        <w:ind w:left="1440" w:hanging="720"/>
        <w:rPr>
          <w:rFonts w:ascii="Times New Roman" w:hAnsi="Times New Roman"/>
          <w:b/>
        </w:rPr>
      </w:pPr>
      <w:r w:rsidRPr="003775FF">
        <w:rPr>
          <w:rFonts w:ascii="Times New Roman" w:hAnsi="Times New Roman"/>
          <w:b/>
        </w:rPr>
        <w:t>(c)</w:t>
      </w:r>
      <w:r w:rsidRPr="003775FF">
        <w:rPr>
          <w:rFonts w:ascii="Times New Roman" w:hAnsi="Times New Roman"/>
          <w:b/>
        </w:rPr>
        <w:tab/>
        <w:t>Conduct of</w:t>
      </w:r>
      <w:r>
        <w:rPr>
          <w:rFonts w:ascii="Times New Roman" w:hAnsi="Times New Roman"/>
          <w:b/>
        </w:rPr>
        <w:t xml:space="preserve"> a</w:t>
      </w:r>
      <w:r w:rsidRPr="003775FF">
        <w:rPr>
          <w:rFonts w:ascii="Times New Roman" w:hAnsi="Times New Roman"/>
          <w:b/>
        </w:rPr>
        <w:t xml:space="preserve"> Needs Assessment for Rejected De-List Bids</w:t>
      </w:r>
    </w:p>
    <w:p w14:paraId="01A44C83" w14:textId="77777777" w:rsidR="00DF7927" w:rsidRDefault="00DF7927">
      <w:pPr>
        <w:pStyle w:val="Normal178"/>
        <w:spacing w:after="0" w:line="360" w:lineRule="auto"/>
        <w:ind w:left="1440" w:hanging="720"/>
        <w:rPr>
          <w:rFonts w:ascii="Times New Roman" w:hAnsi="Times New Roman"/>
          <w:b/>
        </w:rPr>
      </w:pPr>
    </w:p>
    <w:p w14:paraId="1717F590" w14:textId="77777777" w:rsidR="00DF7927" w:rsidRDefault="00462ADF">
      <w:pPr>
        <w:pStyle w:val="Normal178"/>
        <w:spacing w:after="0" w:line="360" w:lineRule="auto"/>
        <w:ind w:left="1440" w:hanging="720"/>
        <w:rPr>
          <w:rFonts w:ascii="Times New Roman" w:hAnsi="Times New Roman"/>
        </w:rPr>
      </w:pPr>
      <w:r>
        <w:rPr>
          <w:rFonts w:ascii="Times New Roman" w:hAnsi="Times New Roman"/>
        </w:rPr>
        <w:t>(i)</w:t>
      </w:r>
      <w:r>
        <w:rPr>
          <w:rFonts w:ascii="Times New Roman" w:hAnsi="Times New Roman"/>
        </w:rPr>
        <w:tab/>
        <w:t>In the case of a rejected Static De-List Bid or Dynamic De-List Bid, the ISO may as warranted, with advisory input from the Reliability Committee, examine the unavailability of the resource(s) with the rejected bid as a sensitivity in a Needs Assessment, or examine the unavailability of the resource(s) in the base representation in a Needs Assessment.  The ISO may as warranted, with advisory input from the Reliability Committee, initiate a Needs Assessment for the purpose of modeling rejected Static De-List Bids or Dynamic De-List Bids where the ISO believes that the initiation of such a study is warranted.</w:t>
      </w:r>
    </w:p>
    <w:p w14:paraId="0D346318" w14:textId="77777777" w:rsidR="00DF7927" w:rsidRDefault="00DF7927">
      <w:pPr>
        <w:pStyle w:val="Normal178"/>
        <w:spacing w:after="0" w:line="360" w:lineRule="auto"/>
        <w:ind w:left="1440" w:hanging="720"/>
        <w:rPr>
          <w:rFonts w:ascii="Times New Roman" w:hAnsi="Times New Roman"/>
        </w:rPr>
      </w:pPr>
    </w:p>
    <w:p w14:paraId="2DCA3D2A" w14:textId="77777777" w:rsidR="00DF7927" w:rsidRDefault="00462ADF">
      <w:pPr>
        <w:pStyle w:val="Normal178"/>
        <w:spacing w:after="0" w:line="360" w:lineRule="auto"/>
        <w:ind w:left="1440" w:hanging="720"/>
        <w:rPr>
          <w:rFonts w:ascii="Times New Roman" w:hAnsi="Times New Roman"/>
        </w:rPr>
      </w:pPr>
      <w:r>
        <w:rPr>
          <w:rFonts w:ascii="Times New Roman" w:hAnsi="Times New Roman"/>
        </w:rPr>
        <w:t>(ii)</w:t>
      </w:r>
      <w:r>
        <w:rPr>
          <w:rFonts w:ascii="Times New Roman" w:hAnsi="Times New Roman"/>
        </w:rPr>
        <w:tab/>
        <w:t xml:space="preserve">Prior to the start of each New Capacity Show of Interest Submission Window,  the ISO shall present to the Reliability Committee the status of any prior rejected </w:t>
      </w:r>
      <w:r w:rsidRPr="007E2659">
        <w:rPr>
          <w:rFonts w:ascii="Times New Roman" w:hAnsi="Times New Roman"/>
        </w:rPr>
        <w:t xml:space="preserve">Dynamic De-List Bids, Static De-List Bids, Permanent De-List Bids or Retirement </w:t>
      </w:r>
      <w:r>
        <w:rPr>
          <w:rFonts w:ascii="Times New Roman" w:hAnsi="Times New Roman"/>
        </w:rPr>
        <w:t xml:space="preserve">De-List </w:t>
      </w:r>
      <w:r w:rsidRPr="007E2659">
        <w:rPr>
          <w:rFonts w:ascii="Times New Roman" w:hAnsi="Times New Roman"/>
        </w:rPr>
        <w:t xml:space="preserve">Bids </w:t>
      </w:r>
      <w:r>
        <w:rPr>
          <w:rFonts w:ascii="Times New Roman" w:hAnsi="Times New Roman"/>
        </w:rPr>
        <w:t>being studied in the regional system planning process.</w:t>
      </w:r>
    </w:p>
    <w:p w14:paraId="4299413F" w14:textId="77777777" w:rsidR="00DF7927" w:rsidRPr="004E0F10" w:rsidRDefault="00DF7927" w:rsidP="00DF7927">
      <w:pPr>
        <w:pStyle w:val="Normal178"/>
        <w:spacing w:after="0" w:line="360" w:lineRule="auto"/>
        <w:rPr>
          <w:rFonts w:ascii="Times New Roman" w:hAnsi="Times New Roman"/>
        </w:rPr>
      </w:pPr>
    </w:p>
    <w:p w14:paraId="0C68ECF0" w14:textId="77777777" w:rsidR="00DF7927" w:rsidRPr="00E110B0" w:rsidRDefault="00462ADF" w:rsidP="00DF7927">
      <w:pPr>
        <w:pStyle w:val="Normal178"/>
        <w:spacing w:after="0" w:line="360" w:lineRule="auto"/>
        <w:ind w:firstLine="720"/>
        <w:rPr>
          <w:rFonts w:ascii="Times New Roman" w:hAnsi="Times New Roman"/>
          <w:b/>
        </w:rPr>
      </w:pPr>
      <w:r w:rsidRPr="00E110B0">
        <w:rPr>
          <w:rFonts w:ascii="Times New Roman" w:hAnsi="Times New Roman"/>
          <w:b/>
        </w:rPr>
        <w:t>(</w:t>
      </w:r>
      <w:r>
        <w:rPr>
          <w:rFonts w:ascii="Times New Roman" w:hAnsi="Times New Roman"/>
          <w:b/>
        </w:rPr>
        <w:t>d</w:t>
      </w:r>
      <w:r w:rsidRPr="00E110B0">
        <w:rPr>
          <w:rFonts w:ascii="Times New Roman" w:hAnsi="Times New Roman"/>
          <w:b/>
        </w:rPr>
        <w:t xml:space="preserve">) </w:t>
      </w:r>
      <w:r w:rsidRPr="00E110B0">
        <w:rPr>
          <w:rFonts w:ascii="Times New Roman" w:hAnsi="Times New Roman"/>
          <w:b/>
        </w:rPr>
        <w:tab/>
        <w:t xml:space="preserve">Notice of Initiation of Needs Assessments </w:t>
      </w:r>
    </w:p>
    <w:p w14:paraId="3056634B"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Prior to its commencement, the ISO shall provide notice of the initiation of a Needs Assessment to the Planning Advisory Committee consistent with Section 2 of this Attachment. </w:t>
      </w:r>
    </w:p>
    <w:p w14:paraId="7D2BFF3F" w14:textId="77777777" w:rsidR="00DF7927" w:rsidRDefault="00DF7927" w:rsidP="00DF7927">
      <w:pPr>
        <w:pStyle w:val="Normal178"/>
        <w:spacing w:after="0" w:line="360" w:lineRule="auto"/>
        <w:ind w:firstLine="720"/>
        <w:rPr>
          <w:rFonts w:ascii="Times New Roman" w:hAnsi="Times New Roman"/>
          <w:b/>
        </w:rPr>
      </w:pPr>
    </w:p>
    <w:p w14:paraId="1BEC0D46" w14:textId="77777777" w:rsidR="00DF7927" w:rsidRPr="00E110B0" w:rsidRDefault="00462ADF" w:rsidP="00DF7927">
      <w:pPr>
        <w:pStyle w:val="Normal178"/>
        <w:spacing w:after="0" w:line="360" w:lineRule="auto"/>
        <w:ind w:firstLine="720"/>
        <w:rPr>
          <w:rFonts w:ascii="Times New Roman" w:hAnsi="Times New Roman"/>
          <w:b/>
        </w:rPr>
      </w:pPr>
      <w:r w:rsidRPr="00E110B0">
        <w:rPr>
          <w:rFonts w:ascii="Times New Roman" w:hAnsi="Times New Roman"/>
          <w:b/>
        </w:rPr>
        <w:t>(</w:t>
      </w:r>
      <w:r>
        <w:rPr>
          <w:rFonts w:ascii="Times New Roman" w:hAnsi="Times New Roman"/>
          <w:b/>
        </w:rPr>
        <w:t>e</w:t>
      </w:r>
      <w:r w:rsidRPr="00E110B0">
        <w:rPr>
          <w:rFonts w:ascii="Times New Roman" w:hAnsi="Times New Roman"/>
          <w:b/>
        </w:rPr>
        <w:t xml:space="preserve">) </w:t>
      </w:r>
      <w:r w:rsidRPr="00E110B0">
        <w:rPr>
          <w:rFonts w:ascii="Times New Roman" w:hAnsi="Times New Roman"/>
          <w:b/>
        </w:rPr>
        <w:tab/>
        <w:t xml:space="preserve">Preparation of Needs Assessment </w:t>
      </w:r>
    </w:p>
    <w:p w14:paraId="49C5F3CC" w14:textId="77777777" w:rsidR="00DF7927"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Needs Assessments may examine resource adequacy, transmission adequacy, projected congestion levels and other relevant factors as may be agreed upon from time to time. Needs Assessments shall also consider the views, if any, of the Planning Advisory Committee, State regulators or agencies, </w:t>
      </w:r>
      <w:r>
        <w:rPr>
          <w:rFonts w:ascii="Times New Roman" w:hAnsi="Times New Roman"/>
        </w:rPr>
        <w:t>NESCOE</w:t>
      </w:r>
      <w:r w:rsidRPr="004E0F10">
        <w:rPr>
          <w:rFonts w:ascii="Times New Roman" w:hAnsi="Times New Roman"/>
        </w:rPr>
        <w:t xml:space="preserve">, the Market Advisor to the ISO Board of Directors, and the ISO Board of Directors. A corresponding assessment shall be performed by the PTOs to identify any </w:t>
      </w:r>
      <w:r w:rsidRPr="004E0F10">
        <w:rPr>
          <w:rFonts w:ascii="Times New Roman" w:hAnsi="Times New Roman"/>
        </w:rPr>
        <w:lastRenderedPageBreak/>
        <w:t xml:space="preserve">needs relating to the Non-PTF transmission facilities (of whatever voltage) that could affect the provision of </w:t>
      </w:r>
      <w:r>
        <w:rPr>
          <w:rFonts w:ascii="Times New Roman" w:hAnsi="Times New Roman"/>
        </w:rPr>
        <w:t>R</w:t>
      </w:r>
      <w:r w:rsidRPr="004E0F10">
        <w:rPr>
          <w:rFonts w:ascii="Times New Roman" w:hAnsi="Times New Roman"/>
        </w:rPr>
        <w:t xml:space="preserve">egional </w:t>
      </w:r>
      <w:r>
        <w:rPr>
          <w:rFonts w:ascii="Times New Roman" w:hAnsi="Times New Roman"/>
        </w:rPr>
        <w:t>T</w:t>
      </w:r>
      <w:r w:rsidRPr="004E0F10">
        <w:rPr>
          <w:rFonts w:ascii="Times New Roman" w:hAnsi="Times New Roman"/>
        </w:rPr>
        <w:t xml:space="preserve">ransmission </w:t>
      </w:r>
      <w:r>
        <w:rPr>
          <w:rFonts w:ascii="Times New Roman" w:hAnsi="Times New Roman"/>
        </w:rPr>
        <w:t>S</w:t>
      </w:r>
      <w:r w:rsidRPr="004E0F10">
        <w:rPr>
          <w:rFonts w:ascii="Times New Roman" w:hAnsi="Times New Roman"/>
        </w:rPr>
        <w:t xml:space="preserve">ervice over the PTF. </w:t>
      </w:r>
    </w:p>
    <w:p w14:paraId="4A26A9E2" w14:textId="77777777" w:rsidR="00DF7927" w:rsidRDefault="00DF7927" w:rsidP="00DF7927">
      <w:pPr>
        <w:pStyle w:val="Normal178"/>
        <w:spacing w:after="0" w:line="360" w:lineRule="auto"/>
        <w:ind w:left="720"/>
        <w:rPr>
          <w:rFonts w:ascii="Times New Roman" w:hAnsi="Times New Roman"/>
        </w:rPr>
      </w:pPr>
    </w:p>
    <w:p w14:paraId="48501599" w14:textId="77777777" w:rsidR="00DF7927" w:rsidRPr="009F3CBB" w:rsidRDefault="00462ADF" w:rsidP="00DF7927">
      <w:pPr>
        <w:pStyle w:val="Normal178"/>
        <w:spacing w:after="0" w:line="360" w:lineRule="auto"/>
        <w:ind w:firstLine="720"/>
        <w:rPr>
          <w:rFonts w:ascii="Times New Roman" w:hAnsi="Times New Roman"/>
          <w:b/>
        </w:rPr>
      </w:pPr>
      <w:r w:rsidRPr="009F3CBB">
        <w:rPr>
          <w:rFonts w:ascii="Times New Roman" w:hAnsi="Times New Roman"/>
          <w:b/>
        </w:rPr>
        <w:t xml:space="preserve">(f) </w:t>
      </w:r>
      <w:r w:rsidRPr="009F3CBB">
        <w:rPr>
          <w:rFonts w:ascii="Times New Roman" w:hAnsi="Times New Roman"/>
          <w:b/>
        </w:rPr>
        <w:tab/>
        <w:t xml:space="preserve">Treatment of Market </w:t>
      </w:r>
      <w:r>
        <w:rPr>
          <w:rFonts w:ascii="Times New Roman" w:hAnsi="Times New Roman"/>
          <w:b/>
        </w:rPr>
        <w:t>Responses</w:t>
      </w:r>
      <w:r w:rsidRPr="009F3CBB">
        <w:rPr>
          <w:rFonts w:ascii="Times New Roman" w:hAnsi="Times New Roman"/>
          <w:b/>
        </w:rPr>
        <w:t xml:space="preserve"> in Needs Assessments </w:t>
      </w:r>
    </w:p>
    <w:p w14:paraId="435967E6" w14:textId="77777777" w:rsidR="00DF7927" w:rsidRPr="009F3CBB" w:rsidRDefault="00462ADF" w:rsidP="00DF7927">
      <w:pPr>
        <w:pStyle w:val="Normal178"/>
        <w:spacing w:after="0" w:line="360" w:lineRule="auto"/>
        <w:ind w:left="720"/>
        <w:rPr>
          <w:rFonts w:ascii="Times New Roman" w:hAnsi="Times New Roman"/>
        </w:rPr>
      </w:pPr>
      <w:r w:rsidRPr="009F3CBB">
        <w:rPr>
          <w:rFonts w:ascii="Times New Roman" w:hAnsi="Times New Roman"/>
        </w:rPr>
        <w:t xml:space="preserve">The ISO shall reflect proposed market responses in the regional system planning process. Market responses may include, but are not limited to, resources (e.g., demand-side projects and distributed generation), and Elective Transmission Upgrades. </w:t>
      </w:r>
    </w:p>
    <w:p w14:paraId="57F3A9CF" w14:textId="77777777" w:rsidR="00DF7927" w:rsidRPr="009F3CBB" w:rsidRDefault="00DF7927" w:rsidP="00DF7927">
      <w:pPr>
        <w:pStyle w:val="Normal178"/>
        <w:spacing w:after="0" w:line="360" w:lineRule="auto"/>
        <w:rPr>
          <w:rFonts w:ascii="Times New Roman" w:hAnsi="Times New Roman"/>
        </w:rPr>
      </w:pPr>
    </w:p>
    <w:p w14:paraId="39C66070" w14:textId="77777777" w:rsidR="00DF7927" w:rsidRPr="009F3CBB" w:rsidRDefault="00462ADF" w:rsidP="00DF7927">
      <w:pPr>
        <w:pStyle w:val="Normal178"/>
        <w:spacing w:after="0" w:line="360" w:lineRule="auto"/>
        <w:ind w:left="720"/>
        <w:rPr>
          <w:rFonts w:ascii="Times New Roman" w:hAnsi="Times New Roman"/>
        </w:rPr>
      </w:pPr>
      <w:r w:rsidRPr="00514CD8">
        <w:rPr>
          <w:rFonts w:ascii="Times New Roman" w:hAnsi="Times New Roman"/>
        </w:rPr>
        <w:t xml:space="preserve">In performing Needs Assessments, the ISO shall rely on certain resources to prevent the identification of system needs. </w:t>
      </w:r>
      <w:r w:rsidRPr="009F3CBB">
        <w:rPr>
          <w:rFonts w:ascii="Times New Roman" w:hAnsi="Times New Roman"/>
        </w:rPr>
        <w:t xml:space="preserve">Specifically, the ISO shall incorporate or update information regarding </w:t>
      </w:r>
      <w:r w:rsidRPr="00514CD8">
        <w:rPr>
          <w:rFonts w:ascii="Times New Roman" w:hAnsi="Times New Roman"/>
        </w:rPr>
        <w:t xml:space="preserve">future </w:t>
      </w:r>
      <w:r w:rsidRPr="009F3CBB">
        <w:rPr>
          <w:rFonts w:ascii="Times New Roman" w:hAnsi="Times New Roman"/>
        </w:rPr>
        <w:t>resources</w:t>
      </w:r>
      <w:r>
        <w:rPr>
          <w:rFonts w:ascii="Times New Roman" w:hAnsi="Times New Roman"/>
        </w:rPr>
        <w:t>,</w:t>
      </w:r>
      <w:r w:rsidRPr="009F3CBB">
        <w:rPr>
          <w:rFonts w:ascii="Times New Roman" w:hAnsi="Times New Roman"/>
        </w:rPr>
        <w:t xml:space="preserve"> </w:t>
      </w:r>
      <w:r w:rsidRPr="00514CD8">
        <w:rPr>
          <w:rFonts w:ascii="Times New Roman" w:hAnsi="Times New Roman"/>
        </w:rPr>
        <w:t xml:space="preserve">with the exception of imports across external tie lines, </w:t>
      </w:r>
      <w:r w:rsidRPr="009F3CBB">
        <w:rPr>
          <w:rFonts w:ascii="Times New Roman" w:hAnsi="Times New Roman"/>
        </w:rPr>
        <w:t xml:space="preserve">in Needs Assessments that have been proposed and (i) have cleared in a Forward Capacity Auction pursuant to Market Rule 1 of the ISO Tariff, (ii) have been selected in, and are contractually bound by, a state-sponsored </w:t>
      </w:r>
      <w:r>
        <w:rPr>
          <w:rFonts w:ascii="Times New Roman" w:hAnsi="Times New Roman"/>
        </w:rPr>
        <w:t>r</w:t>
      </w:r>
      <w:r w:rsidRPr="009F3CBB">
        <w:rPr>
          <w:rFonts w:ascii="Times New Roman" w:hAnsi="Times New Roman"/>
        </w:rPr>
        <w:t xml:space="preserve">equest </w:t>
      </w:r>
      <w:r>
        <w:rPr>
          <w:rFonts w:ascii="Times New Roman" w:hAnsi="Times New Roman"/>
        </w:rPr>
        <w:t>f</w:t>
      </w:r>
      <w:r w:rsidRPr="009F3CBB">
        <w:rPr>
          <w:rFonts w:ascii="Times New Roman" w:hAnsi="Times New Roman"/>
        </w:rPr>
        <w:t xml:space="preserve">or </w:t>
      </w:r>
      <w:r>
        <w:rPr>
          <w:rFonts w:ascii="Times New Roman" w:hAnsi="Times New Roman"/>
        </w:rPr>
        <w:t>p</w:t>
      </w:r>
      <w:r w:rsidRPr="009F3CBB">
        <w:rPr>
          <w:rFonts w:ascii="Times New Roman" w:hAnsi="Times New Roman"/>
        </w:rPr>
        <w:t>roposals, (iii) have a financially binding obligation pursuant to a contract</w:t>
      </w:r>
      <w:r w:rsidRPr="00514CD8">
        <w:rPr>
          <w:rFonts w:ascii="Times New Roman" w:hAnsi="Times New Roman"/>
        </w:rPr>
        <w:t>, or (iv) have been forecast in the ISO’s Forecast Report of Capacity, Energy, Loads and Transmission</w:t>
      </w:r>
      <w:r w:rsidRPr="009F3CBB">
        <w:rPr>
          <w:rFonts w:ascii="Times New Roman" w:hAnsi="Times New Roman"/>
        </w:rPr>
        <w:t xml:space="preserve">. </w:t>
      </w:r>
      <w:r w:rsidRPr="00514CD8">
        <w:rPr>
          <w:rFonts w:ascii="Times New Roman" w:hAnsi="Times New Roman"/>
        </w:rPr>
        <w:t>The ISO shall also incorporate or update information regarding all existing resources, with the exception of imports across external tie lines, in Needs Assessments.  Imports across future or existing external tie lines will not be relied upon unless suc</w:t>
      </w:r>
      <w:r w:rsidRPr="00062B15">
        <w:rPr>
          <w:rFonts w:ascii="Times New Roman" w:hAnsi="Times New Roman"/>
        </w:rPr>
        <w:t>h imports (i) have a Capacity Supply Obligation corresponding to the year of study</w:t>
      </w:r>
      <w:r>
        <w:rPr>
          <w:rFonts w:ascii="Times New Roman" w:hAnsi="Times New Roman"/>
        </w:rPr>
        <w:t>,</w:t>
      </w:r>
      <w:r w:rsidRPr="00062B15">
        <w:rPr>
          <w:rFonts w:ascii="Times New Roman" w:hAnsi="Times New Roman"/>
        </w:rPr>
        <w:t xml:space="preserve"> (ii) have been selected in, and are contractually bound by, a state-sponsored request for proposals, (iii) have a financially binding obligation pursuant to a contract, or (iv) may be rep</w:t>
      </w:r>
      <w:r w:rsidRPr="00514CD8">
        <w:rPr>
          <w:rFonts w:ascii="Times New Roman" w:hAnsi="Times New Roman"/>
        </w:rPr>
        <w:t xml:space="preserve">resented by a minimum flow based on HQ Interconnection Capability Credits. </w:t>
      </w:r>
      <w:r w:rsidRPr="002A338D">
        <w:rPr>
          <w:rFonts w:ascii="Times New Roman" w:hAnsi="Times New Roman"/>
        </w:rPr>
        <w:t>The ISO will model out-of-service all submitted Retirement De-List Bids</w:t>
      </w:r>
      <w:r>
        <w:rPr>
          <w:rFonts w:ascii="Times New Roman" w:hAnsi="Times New Roman"/>
        </w:rPr>
        <w:t>,</w:t>
      </w:r>
      <w:r w:rsidRPr="002A338D">
        <w:rPr>
          <w:rFonts w:ascii="Times New Roman" w:hAnsi="Times New Roman"/>
        </w:rPr>
        <w:t xml:space="preserve"> submitted Permanent De-List Bids</w:t>
      </w:r>
      <w:r>
        <w:rPr>
          <w:rFonts w:ascii="Times New Roman" w:hAnsi="Times New Roman"/>
        </w:rPr>
        <w:t>, and demand bids that have cleared in a substitution auction,</w:t>
      </w:r>
      <w:r w:rsidRPr="002A338D">
        <w:rPr>
          <w:rFonts w:ascii="Times New Roman" w:hAnsi="Times New Roman"/>
        </w:rPr>
        <w:t xml:space="preserve"> and may model out-of-service rejected-for-reliability Static De-List Bids and rejected-for-reliability Dynamic De-List Bids from the most recent Forward Capacity Auction.</w:t>
      </w:r>
      <w:r>
        <w:rPr>
          <w:rFonts w:ascii="Times New Roman" w:hAnsi="Times New Roman"/>
        </w:rPr>
        <w:t xml:space="preserve">  </w:t>
      </w:r>
      <w:r w:rsidRPr="009F3CBB">
        <w:rPr>
          <w:rFonts w:ascii="Times New Roman" w:hAnsi="Times New Roman"/>
        </w:rPr>
        <w:t xml:space="preserve">With respect to </w:t>
      </w:r>
      <w:r w:rsidRPr="00514CD8">
        <w:rPr>
          <w:rFonts w:ascii="Times New Roman" w:hAnsi="Times New Roman"/>
        </w:rPr>
        <w:t>having been selected in, and being contractually bound by a state-sponsored request for proposals, or having a financially binding obligation pursuant to a contract</w:t>
      </w:r>
      <w:r w:rsidRPr="00ED65AD">
        <w:rPr>
          <w:rFonts w:ascii="Times New Roman" w:hAnsi="Times New Roman"/>
        </w:rPr>
        <w:t>, demonst</w:t>
      </w:r>
      <w:r>
        <w:rPr>
          <w:rFonts w:ascii="Times New Roman" w:hAnsi="Times New Roman"/>
        </w:rPr>
        <w:t xml:space="preserve">ration of such contracts is accomplished </w:t>
      </w:r>
      <w:r w:rsidRPr="00ED65AD">
        <w:rPr>
          <w:rFonts w:ascii="Times New Roman" w:hAnsi="Times New Roman"/>
        </w:rPr>
        <w:t xml:space="preserve">through submittal </w:t>
      </w:r>
      <w:r>
        <w:rPr>
          <w:rFonts w:ascii="Times New Roman" w:hAnsi="Times New Roman"/>
        </w:rPr>
        <w:t>for ISO review</w:t>
      </w:r>
      <w:r w:rsidRPr="00ED65AD">
        <w:rPr>
          <w:rFonts w:ascii="Times New Roman" w:hAnsi="Times New Roman"/>
        </w:rPr>
        <w:t xml:space="preserve"> </w:t>
      </w:r>
      <w:r>
        <w:rPr>
          <w:rFonts w:ascii="Times New Roman" w:hAnsi="Times New Roman"/>
        </w:rPr>
        <w:t xml:space="preserve">of </w:t>
      </w:r>
      <w:r w:rsidRPr="00ED65AD">
        <w:rPr>
          <w:rFonts w:ascii="Times New Roman" w:hAnsi="Times New Roman"/>
        </w:rPr>
        <w:t>an order or other similar authorization from the appropriate state regulatory agency, along with a copy of the contract, that together demonstrate the contractual requirements</w:t>
      </w:r>
      <w:r>
        <w:rPr>
          <w:rFonts w:ascii="Times New Roman" w:hAnsi="Times New Roman"/>
        </w:rPr>
        <w:t>. These documents may be submitted</w:t>
      </w:r>
      <w:r w:rsidRPr="00ED65AD">
        <w:rPr>
          <w:rFonts w:ascii="Times New Roman" w:hAnsi="Times New Roman"/>
        </w:rPr>
        <w:t xml:space="preserve"> by</w:t>
      </w:r>
      <w:r>
        <w:rPr>
          <w:rFonts w:ascii="Times New Roman" w:hAnsi="Times New Roman"/>
        </w:rPr>
        <w:t xml:space="preserve">: the Project Sponsor; </w:t>
      </w:r>
      <w:r w:rsidRPr="00ED65AD">
        <w:rPr>
          <w:rFonts w:ascii="Times New Roman" w:hAnsi="Times New Roman"/>
        </w:rPr>
        <w:t>the s</w:t>
      </w:r>
      <w:r>
        <w:rPr>
          <w:rFonts w:ascii="Times New Roman" w:hAnsi="Times New Roman"/>
        </w:rPr>
        <w:t>t</w:t>
      </w:r>
      <w:r w:rsidRPr="00ED65AD">
        <w:rPr>
          <w:rFonts w:ascii="Times New Roman" w:hAnsi="Times New Roman"/>
        </w:rPr>
        <w:t>ate regulatory age</w:t>
      </w:r>
      <w:r>
        <w:rPr>
          <w:rFonts w:ascii="Times New Roman" w:hAnsi="Times New Roman"/>
        </w:rPr>
        <w:t>ncy authorizing the contract;</w:t>
      </w:r>
      <w:r w:rsidRPr="00ED65AD">
        <w:rPr>
          <w:rFonts w:ascii="Times New Roman" w:hAnsi="Times New Roman"/>
        </w:rPr>
        <w:t xml:space="preserve"> a transmission company that is</w:t>
      </w:r>
      <w:r>
        <w:rPr>
          <w:rFonts w:ascii="Times New Roman" w:hAnsi="Times New Roman"/>
        </w:rPr>
        <w:t xml:space="preserve"> a counterparty to the contract;</w:t>
      </w:r>
      <w:r w:rsidRPr="00ED65AD">
        <w:rPr>
          <w:rFonts w:ascii="Times New Roman" w:hAnsi="Times New Roman"/>
        </w:rPr>
        <w:t xml:space="preserve"> or by a third-party organization representing the interests of the New En</w:t>
      </w:r>
      <w:r>
        <w:rPr>
          <w:rFonts w:ascii="Times New Roman" w:hAnsi="Times New Roman"/>
        </w:rPr>
        <w:t>g</w:t>
      </w:r>
      <w:r w:rsidRPr="00ED65AD">
        <w:rPr>
          <w:rFonts w:ascii="Times New Roman" w:hAnsi="Times New Roman"/>
        </w:rPr>
        <w:t xml:space="preserve">land states regarding energy related issues, such as NESCOE.  </w:t>
      </w:r>
      <w:r w:rsidRPr="009F3CBB">
        <w:rPr>
          <w:rFonts w:ascii="Times New Roman" w:hAnsi="Times New Roman"/>
        </w:rPr>
        <w:t xml:space="preserve">The ISO shall incorporate or update information </w:t>
      </w:r>
      <w:r w:rsidRPr="009F3CBB">
        <w:rPr>
          <w:rFonts w:ascii="Times New Roman" w:hAnsi="Times New Roman"/>
        </w:rPr>
        <w:lastRenderedPageBreak/>
        <w:t>regarding a proposed Elective Transmission Upgrade in a Needs Assessment at a time after the studies corresponding to the Elective Transmission Upgrade are completed (including receipt of approval under Section I.3.9 of the Tariff)</w:t>
      </w:r>
      <w:r>
        <w:rPr>
          <w:rFonts w:ascii="Times New Roman" w:hAnsi="Times New Roman"/>
        </w:rPr>
        <w:t>,</w:t>
      </w:r>
      <w:r w:rsidRPr="009F3CBB">
        <w:rPr>
          <w:rFonts w:ascii="Times New Roman" w:hAnsi="Times New Roman"/>
        </w:rPr>
        <w:t xml:space="preserve"> a commercial operation date has been ascertained,</w:t>
      </w:r>
      <w:r>
        <w:rPr>
          <w:rFonts w:ascii="Times New Roman" w:hAnsi="Times New Roman"/>
        </w:rPr>
        <w:t xml:space="preserve"> and for which the certification has been accepted in accordance with Section III.12 of the Tariff.  In the case where the </w:t>
      </w:r>
      <w:r w:rsidRPr="009F3CBB">
        <w:rPr>
          <w:rFonts w:ascii="Times New Roman" w:hAnsi="Times New Roman"/>
        </w:rPr>
        <w:t xml:space="preserve">Elective Transmission Upgrades are proposed in conjunction with the interconnection of a resource, </w:t>
      </w:r>
      <w:r>
        <w:rPr>
          <w:rFonts w:ascii="Times New Roman" w:hAnsi="Times New Roman"/>
        </w:rPr>
        <w:t xml:space="preserve">these Elective Transmission Upgrades </w:t>
      </w:r>
      <w:r w:rsidRPr="009F3CBB">
        <w:rPr>
          <w:rFonts w:ascii="Times New Roman" w:hAnsi="Times New Roman"/>
        </w:rPr>
        <w:t>shall be considered at the same time as the proposed resource is considered in the Needs Assessment</w:t>
      </w:r>
      <w:r>
        <w:rPr>
          <w:rFonts w:ascii="Times New Roman" w:hAnsi="Times New Roman"/>
        </w:rPr>
        <w:t xml:space="preserve"> </w:t>
      </w:r>
      <w:r w:rsidRPr="008712BF">
        <w:rPr>
          <w:rFonts w:ascii="Times New Roman" w:hAnsi="Times New Roman"/>
        </w:rPr>
        <w:t>provided that the studies corresponding to the Elective Transmission Upgrade are completed (including receipt of approval under Section I.3.9 of the Tariff), a commercial operation date has been ascertained, and for which the certification has been accepted in accordance with Section III.12 of the Tariff.</w:t>
      </w:r>
      <w:r w:rsidRPr="009F3CBB">
        <w:rPr>
          <w:rFonts w:ascii="Times New Roman" w:hAnsi="Times New Roman"/>
        </w:rPr>
        <w:t xml:space="preserve"> </w:t>
      </w:r>
    </w:p>
    <w:p w14:paraId="0A6E744B" w14:textId="77777777" w:rsidR="00DF7927" w:rsidRDefault="00DF7927" w:rsidP="00DF7927">
      <w:pPr>
        <w:pStyle w:val="Normal178"/>
        <w:spacing w:after="0" w:line="360" w:lineRule="auto"/>
        <w:rPr>
          <w:rFonts w:ascii="Times New Roman" w:hAnsi="Times New Roman"/>
          <w:b/>
        </w:rPr>
      </w:pPr>
    </w:p>
    <w:p w14:paraId="4A701F49" w14:textId="77777777" w:rsidR="00DF7927" w:rsidRPr="00E110B0" w:rsidRDefault="00462ADF" w:rsidP="00DF7927">
      <w:pPr>
        <w:pStyle w:val="Normal178"/>
        <w:spacing w:after="0" w:line="360" w:lineRule="auto"/>
        <w:ind w:firstLine="720"/>
        <w:rPr>
          <w:rFonts w:ascii="Times New Roman" w:hAnsi="Times New Roman"/>
          <w:b/>
        </w:rPr>
      </w:pPr>
      <w:r w:rsidRPr="00E110B0">
        <w:rPr>
          <w:rFonts w:ascii="Times New Roman" w:hAnsi="Times New Roman"/>
          <w:b/>
        </w:rPr>
        <w:t>(</w:t>
      </w:r>
      <w:r>
        <w:rPr>
          <w:rFonts w:ascii="Times New Roman" w:hAnsi="Times New Roman"/>
          <w:b/>
        </w:rPr>
        <w:t>g</w:t>
      </w:r>
      <w:r w:rsidRPr="00E110B0">
        <w:rPr>
          <w:rFonts w:ascii="Times New Roman" w:hAnsi="Times New Roman"/>
          <w:b/>
        </w:rPr>
        <w:t xml:space="preserve">) </w:t>
      </w:r>
      <w:r w:rsidRPr="00E110B0">
        <w:rPr>
          <w:rFonts w:ascii="Times New Roman" w:hAnsi="Times New Roman"/>
          <w:b/>
        </w:rPr>
        <w:tab/>
        <w:t xml:space="preserve">Needs Assessment </w:t>
      </w:r>
      <w:r>
        <w:rPr>
          <w:rFonts w:ascii="Times New Roman" w:hAnsi="Times New Roman"/>
          <w:b/>
        </w:rPr>
        <w:t>Support</w:t>
      </w:r>
      <w:r w:rsidRPr="00E110B0">
        <w:rPr>
          <w:rFonts w:ascii="Times New Roman" w:hAnsi="Times New Roman"/>
          <w:b/>
        </w:rPr>
        <w:t xml:space="preserve"> </w:t>
      </w:r>
    </w:p>
    <w:p w14:paraId="4A6D1CA5" w14:textId="77777777" w:rsidR="00DF7927" w:rsidRPr="009F3CBB"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For the development of the Needs Assessments, the ISO </w:t>
      </w:r>
      <w:r>
        <w:rPr>
          <w:rFonts w:ascii="Times New Roman" w:hAnsi="Times New Roman"/>
        </w:rPr>
        <w:t xml:space="preserve">will coordinate with the PTOs and the Planning Advisory Committee to support the ISO’s performance of </w:t>
      </w:r>
      <w:r w:rsidRPr="004E0F10">
        <w:rPr>
          <w:rFonts w:ascii="Times New Roman" w:hAnsi="Times New Roman"/>
        </w:rPr>
        <w:t>Needs Assessment</w:t>
      </w:r>
      <w:r>
        <w:rPr>
          <w:rFonts w:ascii="Times New Roman" w:hAnsi="Times New Roman"/>
        </w:rPr>
        <w:t>s</w:t>
      </w:r>
      <w:r w:rsidRPr="004E0F10">
        <w:rPr>
          <w:rFonts w:ascii="Times New Roman" w:hAnsi="Times New Roman"/>
        </w:rPr>
        <w:t xml:space="preserve">. </w:t>
      </w:r>
      <w:r>
        <w:rPr>
          <w:rFonts w:ascii="Times New Roman" w:hAnsi="Times New Roman"/>
        </w:rPr>
        <w:t>To facilitate this support, the ISO will post on its website the models, files, cases, contingencies, assumptions and other information used to perform Needs Assessments</w:t>
      </w:r>
      <w:r w:rsidRPr="004E0F10">
        <w:rPr>
          <w:rFonts w:ascii="Times New Roman" w:hAnsi="Times New Roman"/>
        </w:rPr>
        <w:t xml:space="preserve">. The ISO may </w:t>
      </w:r>
      <w:r>
        <w:rPr>
          <w:rFonts w:ascii="Times New Roman" w:hAnsi="Times New Roman"/>
        </w:rPr>
        <w:t xml:space="preserve">establish requirements that any PTO or member of the Planning Advisory Committee must satisfy in order to access certain information used to perform Needs Assessments, </w:t>
      </w:r>
      <w:r w:rsidRPr="004E0F10">
        <w:rPr>
          <w:rFonts w:ascii="Times New Roman" w:hAnsi="Times New Roman"/>
        </w:rPr>
        <w:t xml:space="preserve">due to ISO New England Information Policy and CEII constraints. </w:t>
      </w:r>
      <w:r w:rsidRPr="009F3CBB">
        <w:rPr>
          <w:rFonts w:ascii="Times New Roman" w:hAnsi="Times New Roman"/>
        </w:rPr>
        <w:t>The ISO may ask PTOs or Planning Advisory Committee members with special expertise to provide technical support or perform studies required to assess one or more potential needs that will be considered in the Needs Assessments process.  These entities will provide, and the ISO will post on its website, the models, files, cases, contingencies, assumptions and other information used by those entities to perform studies.  The ISO will post the draft results of any such Needs Assessment studies on its website.  The ISO will convene meetings open to any representative of an entity that is a member of the Planning Advisory Committee to facilitate input on draft Needs Assessments studies and the inputs to those studies prior to the ISO’s completion of a draft Needs Assessment report to be reviewed by the entire Planning Advisory Committee pursuant to Section 4.1(i) of this Attachment.  All provisions of this subsection (g) relating to the provision and sharing of information shall be subject to the ISO-NE Information Policy.</w:t>
      </w:r>
    </w:p>
    <w:p w14:paraId="56F0B9B6" w14:textId="77777777" w:rsidR="00DF7927" w:rsidRPr="004E0F10" w:rsidRDefault="00DF7927" w:rsidP="00DF7927">
      <w:pPr>
        <w:pStyle w:val="Normal178"/>
        <w:spacing w:after="0" w:line="360" w:lineRule="auto"/>
        <w:rPr>
          <w:rFonts w:ascii="Times New Roman" w:hAnsi="Times New Roman"/>
        </w:rPr>
      </w:pPr>
    </w:p>
    <w:p w14:paraId="6C1157CD" w14:textId="77777777" w:rsidR="00DF7927" w:rsidRPr="00E110B0" w:rsidRDefault="00462ADF" w:rsidP="00DF7927">
      <w:pPr>
        <w:pStyle w:val="Normal178"/>
        <w:spacing w:after="0" w:line="360" w:lineRule="auto"/>
        <w:ind w:firstLine="720"/>
        <w:rPr>
          <w:rFonts w:ascii="Times New Roman" w:hAnsi="Times New Roman"/>
          <w:b/>
        </w:rPr>
      </w:pPr>
      <w:r w:rsidRPr="00E110B0">
        <w:rPr>
          <w:rFonts w:ascii="Times New Roman" w:hAnsi="Times New Roman"/>
          <w:b/>
        </w:rPr>
        <w:t>(</w:t>
      </w:r>
      <w:r>
        <w:rPr>
          <w:rFonts w:ascii="Times New Roman" w:hAnsi="Times New Roman"/>
          <w:b/>
        </w:rPr>
        <w:t>h</w:t>
      </w:r>
      <w:r w:rsidRPr="00E110B0">
        <w:rPr>
          <w:rFonts w:ascii="Times New Roman" w:hAnsi="Times New Roman"/>
          <w:b/>
        </w:rPr>
        <w:t xml:space="preserve">) </w:t>
      </w:r>
      <w:r w:rsidRPr="00E110B0">
        <w:rPr>
          <w:rFonts w:ascii="Times New Roman" w:hAnsi="Times New Roman"/>
          <w:b/>
        </w:rPr>
        <w:tab/>
        <w:t xml:space="preserve">Input from the Planning Advisory Committee </w:t>
      </w:r>
    </w:p>
    <w:p w14:paraId="706247C2"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Meetings of the Planning Advisory Committee shall be convened to identify additional considerations relating to a Needs Assessment that were not identified in support of initiating the </w:t>
      </w:r>
      <w:r w:rsidRPr="004E0F10">
        <w:rPr>
          <w:rFonts w:ascii="Times New Roman" w:hAnsi="Times New Roman"/>
        </w:rPr>
        <w:lastRenderedPageBreak/>
        <w:t xml:space="preserve">assessment, and to provide input on the Needs Assessment’s scope, assumptions and procedures, consistent with the responsibilities of the Planning Advisory Committee as set forth in Section 2.2 of this Attachment. </w:t>
      </w:r>
    </w:p>
    <w:p w14:paraId="0567DA16" w14:textId="77777777" w:rsidR="00DF7927" w:rsidRDefault="00DF7927" w:rsidP="00DF7927">
      <w:pPr>
        <w:pStyle w:val="Normal178"/>
        <w:spacing w:after="0" w:line="360" w:lineRule="auto"/>
        <w:rPr>
          <w:rFonts w:ascii="Times New Roman" w:hAnsi="Times New Roman"/>
        </w:rPr>
      </w:pPr>
    </w:p>
    <w:p w14:paraId="7C263429" w14:textId="77777777" w:rsidR="00DF7927" w:rsidRPr="00E110B0" w:rsidRDefault="00462ADF" w:rsidP="00DF7927">
      <w:pPr>
        <w:pStyle w:val="Normal178"/>
        <w:spacing w:after="0" w:line="360" w:lineRule="auto"/>
        <w:ind w:firstLine="720"/>
        <w:rPr>
          <w:rFonts w:ascii="Times New Roman" w:hAnsi="Times New Roman"/>
          <w:b/>
        </w:rPr>
      </w:pPr>
      <w:r w:rsidRPr="00E110B0">
        <w:rPr>
          <w:rFonts w:ascii="Times New Roman" w:hAnsi="Times New Roman"/>
          <w:b/>
        </w:rPr>
        <w:t>(</w:t>
      </w:r>
      <w:r>
        <w:rPr>
          <w:rFonts w:ascii="Times New Roman" w:hAnsi="Times New Roman"/>
          <w:b/>
        </w:rPr>
        <w:t>i</w:t>
      </w:r>
      <w:r w:rsidRPr="00E110B0">
        <w:rPr>
          <w:rFonts w:ascii="Times New Roman" w:hAnsi="Times New Roman"/>
          <w:b/>
        </w:rPr>
        <w:t xml:space="preserve">) </w:t>
      </w:r>
      <w:r w:rsidRPr="00E110B0">
        <w:rPr>
          <w:rFonts w:ascii="Times New Roman" w:hAnsi="Times New Roman"/>
          <w:b/>
        </w:rPr>
        <w:tab/>
        <w:t xml:space="preserve">Publication of Needs Assessment and Response Thereto </w:t>
      </w:r>
    </w:p>
    <w:p w14:paraId="60AC159C" w14:textId="77777777" w:rsidR="00DF7927"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The ISO shall report the results of Needs Assessments to the Planning Advisory Committee, subject to CEII constraints. Needs Assessments containing CEII will be posted on the ISO’s password-protected website consistent with Section 2.4(d) of this Attachment. Needs Assessments will identify high-level functional requirements and characteristics for regulated transmission solutions and market responses that can meet the needs described in the assessment. </w:t>
      </w:r>
      <w:r>
        <w:rPr>
          <w:rFonts w:ascii="Times New Roman" w:hAnsi="Times New Roman"/>
        </w:rPr>
        <w:t>Where the ISO forecasts that a solution is needed to solve reliability criteria violations in three years or less from the completion of</w:t>
      </w:r>
      <w:r w:rsidRPr="004E0F10">
        <w:rPr>
          <w:rFonts w:ascii="Times New Roman" w:hAnsi="Times New Roman"/>
        </w:rPr>
        <w:t xml:space="preserve"> a Needs Assessment</w:t>
      </w:r>
      <w:r>
        <w:rPr>
          <w:rFonts w:ascii="Times New Roman" w:hAnsi="Times New Roman"/>
        </w:rPr>
        <w:t xml:space="preserve"> (unless the solution to the Needs Assessment will likely be a Market Efficiency Transmission Upgrade)</w:t>
      </w:r>
      <w:r w:rsidRPr="004E0F10">
        <w:rPr>
          <w:rFonts w:ascii="Times New Roman" w:hAnsi="Times New Roman"/>
        </w:rPr>
        <w:t xml:space="preserve">, </w:t>
      </w:r>
      <w:r>
        <w:rPr>
          <w:rFonts w:ascii="Times New Roman" w:hAnsi="Times New Roman"/>
        </w:rPr>
        <w:t xml:space="preserve">and the requirements of Section 4.1(j) of this Attachment have been met </w:t>
      </w:r>
      <w:r w:rsidRPr="00890C2B">
        <w:rPr>
          <w:rFonts w:ascii="Times New Roman" w:hAnsi="Times New Roman"/>
        </w:rPr>
        <w:t>or where there is only one Phase One Proposal submitted in response to a request for proposal issued under Sections 4.3(a)</w:t>
      </w:r>
      <w:r>
        <w:rPr>
          <w:rFonts w:ascii="Times New Roman" w:hAnsi="Times New Roman"/>
        </w:rPr>
        <w:t xml:space="preserve"> of this Attachment or only one proposed solution that is selected to move on as a Phase Two Solution, </w:t>
      </w:r>
      <w:r w:rsidRPr="004E0F10">
        <w:rPr>
          <w:rFonts w:ascii="Times New Roman" w:hAnsi="Times New Roman"/>
        </w:rPr>
        <w:t xml:space="preserve">the ISO will evaluate the adequacy of proposed regulated solutions by performing Solutions Studies, as described in Section 4.2 of this Attachment. </w:t>
      </w:r>
      <w:r>
        <w:rPr>
          <w:rFonts w:ascii="Times New Roman" w:hAnsi="Times New Roman"/>
        </w:rPr>
        <w:t>Where the solution to a Needs Assessment will likely be a Market Efficiency Transmission Upgrade, or where the forecast year of need for a solution that is likely to be a Reliability Transmission Upgrade is more than three years from the completion of a Needs Assessment, the ISO will conduct a solution process based on a two-stage competitive solution process, as described in Section 4.3 of this Attachment.</w:t>
      </w:r>
    </w:p>
    <w:p w14:paraId="44C5E04E" w14:textId="77777777" w:rsidR="00DF7927" w:rsidRDefault="00DF7927" w:rsidP="00DF7927">
      <w:pPr>
        <w:pStyle w:val="Normal178"/>
        <w:spacing w:after="0" w:line="360" w:lineRule="auto"/>
        <w:ind w:left="720"/>
        <w:rPr>
          <w:rFonts w:ascii="Times New Roman" w:hAnsi="Times New Roman"/>
        </w:rPr>
      </w:pPr>
    </w:p>
    <w:p w14:paraId="763AF9FB" w14:textId="77777777" w:rsidR="00DF7927" w:rsidRPr="009F3CBB" w:rsidRDefault="00462ADF" w:rsidP="00DF7927">
      <w:pPr>
        <w:pStyle w:val="Normal178"/>
        <w:spacing w:after="0" w:line="360" w:lineRule="auto"/>
        <w:ind w:left="1440" w:hanging="720"/>
        <w:rPr>
          <w:rFonts w:ascii="Times New Roman" w:hAnsi="Times New Roman"/>
          <w:b/>
        </w:rPr>
      </w:pPr>
      <w:r w:rsidRPr="009F3CBB">
        <w:rPr>
          <w:rFonts w:ascii="Times New Roman" w:hAnsi="Times New Roman"/>
          <w:b/>
        </w:rPr>
        <w:t>(j)</w:t>
      </w:r>
      <w:r w:rsidRPr="009F3CBB">
        <w:rPr>
          <w:rFonts w:ascii="Times New Roman" w:hAnsi="Times New Roman"/>
          <w:b/>
        </w:rPr>
        <w:tab/>
        <w:t>Requirements for Use of Solution</w:t>
      </w:r>
      <w:r>
        <w:rPr>
          <w:rFonts w:ascii="Times New Roman" w:hAnsi="Times New Roman"/>
          <w:b/>
        </w:rPr>
        <w:t>s</w:t>
      </w:r>
      <w:r w:rsidRPr="009F3CBB">
        <w:rPr>
          <w:rFonts w:ascii="Times New Roman" w:hAnsi="Times New Roman"/>
          <w:b/>
        </w:rPr>
        <w:t xml:space="preserve"> Studies Rather than Competitive</w:t>
      </w:r>
      <w:r>
        <w:rPr>
          <w:rFonts w:ascii="Times New Roman" w:hAnsi="Times New Roman"/>
          <w:b/>
        </w:rPr>
        <w:t xml:space="preserve"> Solution </w:t>
      </w:r>
      <w:r w:rsidRPr="009F3CBB">
        <w:rPr>
          <w:rFonts w:ascii="Times New Roman" w:hAnsi="Times New Roman"/>
          <w:b/>
        </w:rPr>
        <w:t xml:space="preserve"> Process for</w:t>
      </w:r>
      <w:r>
        <w:rPr>
          <w:rFonts w:ascii="Times New Roman" w:hAnsi="Times New Roman"/>
          <w:b/>
        </w:rPr>
        <w:t xml:space="preserve"> </w:t>
      </w:r>
      <w:r w:rsidRPr="009F3CBB">
        <w:rPr>
          <w:rFonts w:ascii="Times New Roman" w:hAnsi="Times New Roman"/>
          <w:b/>
        </w:rPr>
        <w:t xml:space="preserve">Projects Based on Year of Need </w:t>
      </w:r>
    </w:p>
    <w:p w14:paraId="4F9516BB" w14:textId="77777777" w:rsidR="00DF7927" w:rsidRPr="009F3CBB" w:rsidRDefault="00462ADF" w:rsidP="00DF7927">
      <w:pPr>
        <w:pStyle w:val="Normal178"/>
        <w:spacing w:after="0" w:line="360" w:lineRule="auto"/>
        <w:ind w:left="720"/>
        <w:rPr>
          <w:rFonts w:ascii="Times New Roman" w:hAnsi="Times New Roman"/>
        </w:rPr>
      </w:pPr>
      <w:r w:rsidRPr="009F3CBB">
        <w:rPr>
          <w:rFonts w:ascii="Times New Roman" w:hAnsi="Times New Roman"/>
        </w:rPr>
        <w:t>The following requirements must be met in order for the ISO to use Solution</w:t>
      </w:r>
      <w:r>
        <w:rPr>
          <w:rFonts w:ascii="Times New Roman" w:hAnsi="Times New Roman"/>
        </w:rPr>
        <w:t>s</w:t>
      </w:r>
      <w:r w:rsidRPr="009F3CBB">
        <w:rPr>
          <w:rFonts w:ascii="Times New Roman" w:hAnsi="Times New Roman"/>
        </w:rPr>
        <w:t xml:space="preserve"> Studies in the circumstances described in Section 4.1(i) based on the solution’s year of need:</w:t>
      </w:r>
    </w:p>
    <w:p w14:paraId="2595EA36" w14:textId="77777777" w:rsidR="00DF7927" w:rsidRPr="009F3CBB" w:rsidRDefault="00DF7927" w:rsidP="00DF7927">
      <w:pPr>
        <w:pStyle w:val="Normal178"/>
        <w:spacing w:after="0" w:line="360" w:lineRule="auto"/>
        <w:ind w:left="720"/>
        <w:rPr>
          <w:rFonts w:ascii="Times New Roman" w:hAnsi="Times New Roman"/>
        </w:rPr>
      </w:pPr>
    </w:p>
    <w:p w14:paraId="0346F123" w14:textId="77777777" w:rsidR="00DF7927" w:rsidRPr="009F3CBB" w:rsidRDefault="00462ADF" w:rsidP="00DF7927">
      <w:pPr>
        <w:pStyle w:val="Normal014"/>
        <w:widowControl/>
        <w:ind w:left="1440" w:hanging="720"/>
        <w:rPr>
          <w:rStyle w:val="CommentReference0"/>
          <w:rFonts w:ascii="Calibri" w:eastAsia="Calibri" w:hAnsi="Calibri"/>
        </w:rPr>
      </w:pPr>
      <w:r w:rsidRPr="009F3CBB">
        <w:t>(i)</w:t>
      </w:r>
      <w:r w:rsidRPr="009F3CBB">
        <w:tab/>
        <w:t xml:space="preserve">The ISO shall </w:t>
      </w:r>
      <w:r w:rsidRPr="009F3CBB">
        <w:rPr>
          <w:rFonts w:eastAsia="Times New Roman"/>
        </w:rPr>
        <w:t>separately</w:t>
      </w:r>
      <w:r w:rsidRPr="009F3CBB">
        <w:t xml:space="preserve"> identify and post on its website an explanation of the reliability criteria violations and system conditions that the region has a time-sensitive need to solve within three years of the completion of the relevant Needs Assessment.  The explanation shall be in sufficient detail to allow stakeholders to understand the need and why it is time-sensitive</w:t>
      </w:r>
      <w:r w:rsidRPr="009F3CBB">
        <w:rPr>
          <w:rStyle w:val="CommentReference0"/>
          <w:rFonts w:ascii="Calibri" w:eastAsia="Calibri" w:hAnsi="Calibri"/>
        </w:rPr>
        <w:t>.</w:t>
      </w:r>
    </w:p>
    <w:p w14:paraId="539D852F" w14:textId="77777777" w:rsidR="00DF7927" w:rsidRPr="009F3CBB" w:rsidRDefault="00DF7927" w:rsidP="00DF7927">
      <w:pPr>
        <w:pStyle w:val="Normal014"/>
        <w:widowControl/>
        <w:ind w:left="1440" w:hanging="720"/>
      </w:pPr>
    </w:p>
    <w:p w14:paraId="5D0B4221" w14:textId="77777777" w:rsidR="00DF7927" w:rsidRPr="009F3CBB" w:rsidRDefault="00462ADF" w:rsidP="00DF7927">
      <w:pPr>
        <w:pStyle w:val="Normal014"/>
        <w:widowControl/>
        <w:ind w:left="1440" w:hanging="720"/>
      </w:pPr>
      <w:r w:rsidRPr="009F3CBB">
        <w:lastRenderedPageBreak/>
        <w:t>(ii)</w:t>
      </w:r>
      <w:r w:rsidRPr="009F3CBB">
        <w:tab/>
        <w:t>In deciding whether to utilize Solutions Studies, such that the regulated transmission solution will be developed through a process led by the ISO and built by the PTO(s), the ISO shall:</w:t>
      </w:r>
    </w:p>
    <w:p w14:paraId="13F4C59B" w14:textId="77777777" w:rsidR="00DF7927" w:rsidRPr="009F3CBB" w:rsidRDefault="00462ADF" w:rsidP="00DF7927">
      <w:pPr>
        <w:pStyle w:val="Normal014"/>
        <w:widowControl/>
        <w:numPr>
          <w:ilvl w:val="0"/>
          <w:numId w:val="244"/>
        </w:numPr>
      </w:pPr>
      <w:r w:rsidRPr="009F3CBB">
        <w:t xml:space="preserve">Provide to the Planning Advisory Committee and post on its website a full and supported written description explaining the decision to designate a </w:t>
      </w:r>
      <w:r>
        <w:t xml:space="preserve">PTO </w:t>
      </w:r>
      <w:r w:rsidRPr="009F3CBB">
        <w:t>as the entity responsible for construction and ownership of the reliability project, including an explanation of other transmission or non-transmission options that the region considered but concluded would not sufficiently address the immediate reliability need, and the circumstances that generated the reliability need and an explanation of why that reliability need was not identified earlier.</w:t>
      </w:r>
    </w:p>
    <w:p w14:paraId="304D8814" w14:textId="77777777" w:rsidR="00DF7927" w:rsidRPr="009F3CBB" w:rsidRDefault="00462ADF" w:rsidP="00DF7927">
      <w:pPr>
        <w:pStyle w:val="Normal014"/>
        <w:widowControl/>
        <w:numPr>
          <w:ilvl w:val="0"/>
          <w:numId w:val="244"/>
        </w:numPr>
      </w:pPr>
      <w:r w:rsidRPr="009F3CBB">
        <w:t xml:space="preserve">Provide a </w:t>
      </w:r>
      <w:r>
        <w:t>15</w:t>
      </w:r>
      <w:r w:rsidRPr="009F3CBB">
        <w:t xml:space="preserve">-day period during which comments from stakeholders on the posted description may be sent to the ISO, which comments will be posted on the website, as well.  </w:t>
      </w:r>
    </w:p>
    <w:p w14:paraId="296A26A8" w14:textId="77777777" w:rsidR="00DF7927" w:rsidRPr="009F3CBB" w:rsidRDefault="00DF7927" w:rsidP="00DF7927">
      <w:pPr>
        <w:pStyle w:val="Normal014"/>
        <w:widowControl/>
      </w:pPr>
    </w:p>
    <w:p w14:paraId="6859C821" w14:textId="77777777" w:rsidR="00DF7927" w:rsidRPr="009F3CBB" w:rsidRDefault="00462ADF" w:rsidP="00DF7927">
      <w:pPr>
        <w:pStyle w:val="Normal014"/>
        <w:widowControl/>
        <w:ind w:left="1440" w:hanging="720"/>
      </w:pPr>
      <w:r w:rsidRPr="009F3CBB">
        <w:t>(iii)</w:t>
      </w:r>
      <w:r w:rsidRPr="009F3CBB">
        <w:tab/>
        <w:t>The ISO shall maintain and post on its website a list of prior year designations of all projects in the limited category of transmission projects for which the PTO(s) was designated as the entity responsible for construction and ownership of the project following the performance of Solution</w:t>
      </w:r>
      <w:r>
        <w:t>s</w:t>
      </w:r>
      <w:r w:rsidRPr="009F3CBB">
        <w:t xml:space="preserve"> Studies.  The list must include the project’s need-by date and the date the PTO(s) actually energized the project, i.e., placed the project into service.  The ISO shall file such list with the Commission as an informational filing in January of each calendar year covering the designations of the prior calendar year, when applicable.</w:t>
      </w:r>
    </w:p>
    <w:p w14:paraId="575F96AB" w14:textId="77777777" w:rsidR="00DF7927" w:rsidRDefault="00DF7927" w:rsidP="00DF7927">
      <w:pPr>
        <w:pStyle w:val="Normal178"/>
        <w:spacing w:after="0" w:line="360" w:lineRule="auto"/>
        <w:rPr>
          <w:rFonts w:ascii="Times New Roman" w:hAnsi="Times New Roman"/>
        </w:rPr>
      </w:pPr>
    </w:p>
    <w:p w14:paraId="0924018E" w14:textId="77777777" w:rsidR="00DF7927" w:rsidRDefault="00462ADF" w:rsidP="00DF7927">
      <w:pPr>
        <w:pStyle w:val="Normal178"/>
        <w:spacing w:after="0" w:line="360" w:lineRule="auto"/>
        <w:rPr>
          <w:rFonts w:ascii="Times New Roman" w:hAnsi="Times New Roman"/>
          <w:b/>
        </w:rPr>
      </w:pPr>
      <w:r w:rsidRPr="00E110B0">
        <w:rPr>
          <w:rFonts w:ascii="Times New Roman" w:hAnsi="Times New Roman"/>
          <w:b/>
        </w:rPr>
        <w:t xml:space="preserve">4.2 </w:t>
      </w:r>
      <w:r w:rsidRPr="00E110B0">
        <w:rPr>
          <w:rFonts w:ascii="Times New Roman" w:hAnsi="Times New Roman"/>
          <w:b/>
        </w:rPr>
        <w:tab/>
        <w:t>Evaluation of Regulated Transmission Solutions</w:t>
      </w:r>
      <w:r>
        <w:rPr>
          <w:rFonts w:ascii="Times New Roman" w:hAnsi="Times New Roman"/>
          <w:b/>
        </w:rPr>
        <w:t xml:space="preserve"> in Solutions Studies, Where Competitive Solution Process of Section 4.3 Is Not Applicable</w:t>
      </w:r>
    </w:p>
    <w:p w14:paraId="455C597C" w14:textId="72FFDA7B" w:rsidR="00DF7927" w:rsidRDefault="00462ADF" w:rsidP="00DF7927">
      <w:pPr>
        <w:pStyle w:val="Normal178"/>
        <w:spacing w:after="0" w:line="360" w:lineRule="auto"/>
        <w:ind w:left="144"/>
        <w:rPr>
          <w:rFonts w:ascii="Times New Roman" w:hAnsi="Times New Roman"/>
        </w:rPr>
      </w:pPr>
      <w:r w:rsidRPr="009F3CBB">
        <w:rPr>
          <w:rFonts w:ascii="Times New Roman" w:hAnsi="Times New Roman"/>
        </w:rPr>
        <w:t>The procedures described in this Section 4.2 shall be utilized for the evaluation of regulated transmission solutions for reliability and market efficiency needs where the requirements of Sections 4.1(i) and/or (j) of this Attachment are satisfied.  Otherwise, the procedures of Section 4.3 shall be utilized for that purpose.</w:t>
      </w:r>
    </w:p>
    <w:p w14:paraId="02E1CD08" w14:textId="77777777" w:rsidR="00DF7927" w:rsidRPr="00DF2AFB" w:rsidRDefault="00DF7927" w:rsidP="00DF7927">
      <w:pPr>
        <w:pStyle w:val="Normal178"/>
        <w:spacing w:after="0" w:line="360" w:lineRule="auto"/>
        <w:ind w:left="144"/>
        <w:rPr>
          <w:rFonts w:ascii="Times New Roman" w:hAnsi="Times New Roman"/>
        </w:rPr>
      </w:pPr>
    </w:p>
    <w:p w14:paraId="2B835D5C" w14:textId="570C2530" w:rsidR="00DF7927" w:rsidRPr="00E110B0" w:rsidRDefault="00462ADF" w:rsidP="00DF7927">
      <w:pPr>
        <w:pStyle w:val="Normal178"/>
        <w:spacing w:after="0" w:line="360" w:lineRule="auto"/>
        <w:ind w:left="720"/>
        <w:rPr>
          <w:rFonts w:ascii="Times New Roman" w:hAnsi="Times New Roman"/>
          <w:b/>
        </w:rPr>
      </w:pPr>
      <w:r w:rsidRPr="00E110B0">
        <w:rPr>
          <w:rFonts w:ascii="Times New Roman" w:hAnsi="Times New Roman"/>
          <w:b/>
        </w:rPr>
        <w:t>(</w:t>
      </w:r>
      <w:r>
        <w:rPr>
          <w:rFonts w:ascii="Times New Roman" w:hAnsi="Times New Roman"/>
          <w:b/>
        </w:rPr>
        <w:t>a</w:t>
      </w:r>
      <w:r w:rsidRPr="00E110B0">
        <w:rPr>
          <w:rFonts w:ascii="Times New Roman" w:hAnsi="Times New Roman"/>
          <w:b/>
        </w:rPr>
        <w:t xml:space="preserve">) </w:t>
      </w:r>
      <w:r w:rsidRPr="00E110B0">
        <w:rPr>
          <w:rFonts w:ascii="Times New Roman" w:hAnsi="Times New Roman"/>
          <w:b/>
        </w:rPr>
        <w:tab/>
        <w:t>Evaluation and Development of Regulated Transmission Solutions in Solutions Studies</w:t>
      </w:r>
      <w:r>
        <w:rPr>
          <w:rFonts w:ascii="Times New Roman" w:hAnsi="Times New Roman"/>
          <w:b/>
        </w:rPr>
        <w:t xml:space="preserve"> for Market Efficiency Transmission Upgrades and Reliability Transmission Upgrades</w:t>
      </w:r>
      <w:r w:rsidRPr="00E110B0">
        <w:rPr>
          <w:rFonts w:ascii="Times New Roman" w:hAnsi="Times New Roman"/>
          <w:b/>
        </w:rPr>
        <w:t xml:space="preserve"> </w:t>
      </w:r>
    </w:p>
    <w:p w14:paraId="69A167C4" w14:textId="573A31B0" w:rsidR="00DF7927" w:rsidRPr="004E0F10" w:rsidRDefault="00462ADF" w:rsidP="00DF7927">
      <w:pPr>
        <w:pStyle w:val="Normal178"/>
        <w:spacing w:after="0" w:line="360" w:lineRule="auto"/>
        <w:ind w:left="720"/>
        <w:rPr>
          <w:rFonts w:ascii="Times New Roman" w:hAnsi="Times New Roman"/>
        </w:rPr>
      </w:pPr>
      <w:r>
        <w:rPr>
          <w:rFonts w:ascii="Times New Roman" w:hAnsi="Times New Roman"/>
        </w:rPr>
        <w:lastRenderedPageBreak/>
        <w:t>In the case of Market Efficiency Transmission Upgrades and Reliability Transmission Upgrades, the</w:t>
      </w:r>
      <w:r w:rsidRPr="004E0F10">
        <w:rPr>
          <w:rFonts w:ascii="Times New Roman" w:hAnsi="Times New Roman"/>
        </w:rPr>
        <w:t xml:space="preserve"> ISO, in coordination with the proponents of regulated transmission solutions and other interested or affected stakeholders, shall conduct or participate in studies (“Solutions Studies”) to evaluate whether proposed regulated transmission solutions meet the PTF system needs identified in Needs Assessments. The ISO, in coordination with affected stakeholders shall also identify regulated transmission projects for addressing the needs identified in Needs Assessments. </w:t>
      </w:r>
    </w:p>
    <w:p w14:paraId="7016B6C6" w14:textId="77777777" w:rsidR="00DF7927" w:rsidRPr="004E0F10" w:rsidRDefault="00DF7927" w:rsidP="00DF7927">
      <w:pPr>
        <w:pStyle w:val="Normal178"/>
        <w:spacing w:after="0" w:line="360" w:lineRule="auto"/>
        <w:rPr>
          <w:rFonts w:ascii="Times New Roman" w:hAnsi="Times New Roman"/>
        </w:rPr>
      </w:pPr>
    </w:p>
    <w:p w14:paraId="326EAB56"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The ISO may form ISO-led targeted study groups to conduct Solutions Studies. Such study groups will include representatives of the proponents of regulated transmission solutions and other interested or affected stakeholders. Through this process, the ISO may identify the solutions for the region that </w:t>
      </w:r>
      <w:r>
        <w:rPr>
          <w:rFonts w:ascii="Times New Roman" w:hAnsi="Times New Roman"/>
        </w:rPr>
        <w:t xml:space="preserve">offer the best combination of electrical performance, cost, future system expandability, and feasibility to </w:t>
      </w:r>
      <w:r w:rsidRPr="004E0F10">
        <w:rPr>
          <w:rFonts w:ascii="Times New Roman" w:hAnsi="Times New Roman"/>
        </w:rPr>
        <w:t>meet a need identified in a Needs Assessment</w:t>
      </w:r>
      <w:r>
        <w:rPr>
          <w:rFonts w:ascii="Times New Roman" w:hAnsi="Times New Roman"/>
        </w:rPr>
        <w:t xml:space="preserve"> in the required time frame</w:t>
      </w:r>
      <w:r w:rsidRPr="004E0F10">
        <w:rPr>
          <w:rFonts w:ascii="Times New Roman" w:hAnsi="Times New Roman"/>
        </w:rPr>
        <w:t xml:space="preserve">. These solutions may differ from a transmission solution proposed by a transmission owner. </w:t>
      </w:r>
    </w:p>
    <w:p w14:paraId="5AAFE12D" w14:textId="77777777" w:rsidR="00DF7927" w:rsidRDefault="00DF7927" w:rsidP="00DF7927">
      <w:pPr>
        <w:pStyle w:val="Normal178"/>
        <w:spacing w:after="0" w:line="360" w:lineRule="auto"/>
        <w:rPr>
          <w:rFonts w:ascii="Times New Roman" w:hAnsi="Times New Roman"/>
        </w:rPr>
      </w:pPr>
    </w:p>
    <w:p w14:paraId="285E5A82"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Proponents of regulated transmission proposals in response to Needs Assessments shall also identify any LSP plans that require coordination with their regulated transmission proposals addressing the PTF system needs. </w:t>
      </w:r>
    </w:p>
    <w:p w14:paraId="46C2FAED" w14:textId="77777777" w:rsidR="00DF7927" w:rsidRDefault="00DF7927" w:rsidP="00DF7927">
      <w:pPr>
        <w:pStyle w:val="Normal178"/>
        <w:spacing w:after="0" w:line="360" w:lineRule="auto"/>
        <w:rPr>
          <w:rFonts w:ascii="Times New Roman" w:hAnsi="Times New Roman"/>
        </w:rPr>
      </w:pPr>
    </w:p>
    <w:p w14:paraId="41213DCC" w14:textId="77777777" w:rsidR="00DF7927" w:rsidRPr="00E110B0" w:rsidRDefault="00462ADF" w:rsidP="00DF7927">
      <w:pPr>
        <w:pStyle w:val="Normal178"/>
        <w:spacing w:after="0" w:line="360" w:lineRule="auto"/>
        <w:ind w:firstLine="720"/>
        <w:rPr>
          <w:rFonts w:ascii="Times New Roman" w:hAnsi="Times New Roman"/>
          <w:b/>
        </w:rPr>
      </w:pPr>
      <w:r w:rsidRPr="00E110B0">
        <w:rPr>
          <w:rFonts w:ascii="Times New Roman" w:hAnsi="Times New Roman"/>
          <w:b/>
        </w:rPr>
        <w:t>(</w:t>
      </w:r>
      <w:r>
        <w:rPr>
          <w:rFonts w:ascii="Times New Roman" w:hAnsi="Times New Roman"/>
          <w:b/>
        </w:rPr>
        <w:t>b</w:t>
      </w:r>
      <w:r w:rsidRPr="00E110B0">
        <w:rPr>
          <w:rFonts w:ascii="Times New Roman" w:hAnsi="Times New Roman"/>
          <w:b/>
        </w:rPr>
        <w:t xml:space="preserve">) </w:t>
      </w:r>
      <w:r w:rsidRPr="00E110B0">
        <w:rPr>
          <w:rFonts w:ascii="Times New Roman" w:hAnsi="Times New Roman"/>
          <w:b/>
        </w:rPr>
        <w:tab/>
        <w:t xml:space="preserve">Notice of Initiation of a Solutions Study </w:t>
      </w:r>
    </w:p>
    <w:p w14:paraId="334CA3EF"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The ISO shall provide notice of the initiation and scope of a Solutions Study to the Planning Advisory Committee. </w:t>
      </w:r>
    </w:p>
    <w:p w14:paraId="1E39E616" w14:textId="77777777" w:rsidR="00DF7927" w:rsidRDefault="00DF7927" w:rsidP="00DF7927">
      <w:pPr>
        <w:pStyle w:val="Normal178"/>
        <w:spacing w:after="0" w:line="360" w:lineRule="auto"/>
        <w:rPr>
          <w:rFonts w:ascii="Times New Roman" w:hAnsi="Times New Roman"/>
          <w:b/>
        </w:rPr>
      </w:pPr>
    </w:p>
    <w:p w14:paraId="2E3CA0CD" w14:textId="45641AE7" w:rsidR="00DF7927" w:rsidRDefault="00462ADF">
      <w:pPr>
        <w:pStyle w:val="Normal178"/>
        <w:spacing w:after="0" w:line="360" w:lineRule="auto"/>
        <w:ind w:left="1440" w:hanging="720"/>
        <w:rPr>
          <w:rFonts w:ascii="Times New Roman" w:hAnsi="Times New Roman"/>
          <w:b/>
        </w:rPr>
      </w:pPr>
      <w:r w:rsidRPr="00E110B0">
        <w:rPr>
          <w:rFonts w:ascii="Times New Roman" w:hAnsi="Times New Roman"/>
          <w:b/>
        </w:rPr>
        <w:t>(</w:t>
      </w:r>
      <w:r>
        <w:rPr>
          <w:rFonts w:ascii="Times New Roman" w:hAnsi="Times New Roman"/>
          <w:b/>
        </w:rPr>
        <w:t>c</w:t>
      </w:r>
      <w:r w:rsidRPr="00E110B0">
        <w:rPr>
          <w:rFonts w:ascii="Times New Roman" w:hAnsi="Times New Roman"/>
          <w:b/>
        </w:rPr>
        <w:t xml:space="preserve">) </w:t>
      </w:r>
      <w:r w:rsidRPr="00E110B0">
        <w:rPr>
          <w:rFonts w:ascii="Times New Roman" w:hAnsi="Times New Roman"/>
          <w:b/>
        </w:rPr>
        <w:tab/>
        <w:t xml:space="preserve">Classification of Regulated Transmission Solutions </w:t>
      </w:r>
      <w:r>
        <w:rPr>
          <w:rFonts w:ascii="Times New Roman" w:hAnsi="Times New Roman"/>
          <w:b/>
        </w:rPr>
        <w:t>as Market Efficiency Transmission Upgrades or Reliability Transmission Upgrades</w:t>
      </w:r>
    </w:p>
    <w:p w14:paraId="66F1A4E6" w14:textId="1896AD34" w:rsidR="00DF7927" w:rsidRDefault="00462ADF" w:rsidP="00D65DE8">
      <w:pPr>
        <w:pStyle w:val="Normal178"/>
        <w:spacing w:after="0" w:line="360" w:lineRule="auto"/>
        <w:ind w:left="720"/>
        <w:rPr>
          <w:rFonts w:ascii="Times New Roman" w:hAnsi="Times New Roman"/>
        </w:rPr>
      </w:pPr>
      <w:r w:rsidRPr="004E0F10">
        <w:rPr>
          <w:rFonts w:ascii="Times New Roman" w:hAnsi="Times New Roman"/>
        </w:rPr>
        <w:t xml:space="preserve">As described in Section 3.1 and 3.6(a) of this Attachment, proposed regulated transmission solutions determined by the ISO, in consultation with the Planning Advisory Committee, to address needs identified in Needs Assessments shall be classified as a Reliability Transmission Upgrade and/or a Market Efficiency Transmission Upgrade pursuant to the standards set forth in Attachment N of this OATT. </w:t>
      </w:r>
    </w:p>
    <w:p w14:paraId="5F4FEFE2" w14:textId="77777777" w:rsidR="00DF7927" w:rsidRDefault="00DF7927" w:rsidP="00DF7927">
      <w:pPr>
        <w:pStyle w:val="Normal178"/>
        <w:spacing w:after="0" w:line="360" w:lineRule="auto"/>
        <w:ind w:left="720"/>
        <w:rPr>
          <w:rFonts w:ascii="Times New Roman" w:hAnsi="Times New Roman"/>
        </w:rPr>
      </w:pPr>
    </w:p>
    <w:p w14:paraId="18B29343" w14:textId="77777777" w:rsidR="00DF7927" w:rsidRDefault="00462ADF" w:rsidP="00DF7927">
      <w:pPr>
        <w:pStyle w:val="Normal178"/>
        <w:spacing w:after="0" w:line="360" w:lineRule="auto"/>
        <w:ind w:firstLine="720"/>
        <w:rPr>
          <w:rFonts w:ascii="Times New Roman" w:hAnsi="Times New Roman"/>
          <w:b/>
        </w:rPr>
      </w:pPr>
      <w:r w:rsidRPr="00E110B0">
        <w:rPr>
          <w:rFonts w:ascii="Times New Roman" w:hAnsi="Times New Roman"/>
          <w:b/>
        </w:rPr>
        <w:t>(</w:t>
      </w:r>
      <w:r>
        <w:rPr>
          <w:rFonts w:ascii="Times New Roman" w:hAnsi="Times New Roman"/>
          <w:b/>
        </w:rPr>
        <w:t>d</w:t>
      </w:r>
      <w:r w:rsidRPr="00E110B0">
        <w:rPr>
          <w:rFonts w:ascii="Times New Roman" w:hAnsi="Times New Roman"/>
          <w:b/>
        </w:rPr>
        <w:t xml:space="preserve">) </w:t>
      </w:r>
      <w:r>
        <w:rPr>
          <w:rFonts w:ascii="Times New Roman" w:hAnsi="Times New Roman"/>
          <w:b/>
        </w:rPr>
        <w:tab/>
      </w:r>
      <w:r w:rsidRPr="00D1472F">
        <w:rPr>
          <w:rFonts w:ascii="Times New Roman" w:hAnsi="Times New Roman"/>
          <w:b/>
        </w:rPr>
        <w:t xml:space="preserve">Evaluation </w:t>
      </w:r>
      <w:r>
        <w:rPr>
          <w:rFonts w:ascii="Times New Roman" w:hAnsi="Times New Roman"/>
          <w:b/>
        </w:rPr>
        <w:t>Factors</w:t>
      </w:r>
      <w:r w:rsidRPr="00D1472F">
        <w:rPr>
          <w:rFonts w:ascii="Times New Roman" w:hAnsi="Times New Roman"/>
          <w:b/>
        </w:rPr>
        <w:t xml:space="preserve"> </w:t>
      </w:r>
      <w:r>
        <w:rPr>
          <w:rFonts w:ascii="Times New Roman" w:hAnsi="Times New Roman"/>
          <w:b/>
        </w:rPr>
        <w:t>U</w:t>
      </w:r>
      <w:r w:rsidRPr="00D1472F">
        <w:rPr>
          <w:rFonts w:ascii="Times New Roman" w:hAnsi="Times New Roman"/>
          <w:b/>
        </w:rPr>
        <w:t>sed for Identification of the Preferred Solution</w:t>
      </w:r>
    </w:p>
    <w:p w14:paraId="15C822DF" w14:textId="77777777" w:rsidR="00DF7927" w:rsidRPr="00D1472F" w:rsidRDefault="00462ADF" w:rsidP="00DF7927">
      <w:pPr>
        <w:pStyle w:val="Normal178"/>
        <w:spacing w:after="0" w:line="360" w:lineRule="auto"/>
        <w:ind w:left="720"/>
        <w:rPr>
          <w:rFonts w:ascii="Times New Roman" w:hAnsi="Times New Roman"/>
        </w:rPr>
      </w:pPr>
      <w:r>
        <w:rPr>
          <w:rFonts w:ascii="Times New Roman" w:hAnsi="Times New Roman"/>
        </w:rPr>
        <w:t>F</w:t>
      </w:r>
      <w:r w:rsidRPr="00D1472F">
        <w:rPr>
          <w:rFonts w:ascii="Times New Roman" w:hAnsi="Times New Roman"/>
        </w:rPr>
        <w:t xml:space="preserve">actors to be considered </w:t>
      </w:r>
      <w:r>
        <w:rPr>
          <w:rFonts w:ascii="Times New Roman" w:hAnsi="Times New Roman"/>
        </w:rPr>
        <w:t xml:space="preserve">during </w:t>
      </w:r>
      <w:r w:rsidRPr="00D1472F">
        <w:rPr>
          <w:rFonts w:ascii="Times New Roman" w:hAnsi="Times New Roman"/>
        </w:rPr>
        <w:t>the evaluation</w:t>
      </w:r>
      <w:r>
        <w:rPr>
          <w:rFonts w:ascii="Times New Roman" w:hAnsi="Times New Roman"/>
        </w:rPr>
        <w:t xml:space="preserve"> process for identification of the preferred solution</w:t>
      </w:r>
      <w:r w:rsidRPr="00D1472F">
        <w:rPr>
          <w:rFonts w:ascii="Times New Roman" w:hAnsi="Times New Roman"/>
        </w:rPr>
        <w:t xml:space="preserve"> may include</w:t>
      </w:r>
      <w:r>
        <w:rPr>
          <w:rFonts w:ascii="Times New Roman" w:hAnsi="Times New Roman"/>
        </w:rPr>
        <w:t>,</w:t>
      </w:r>
      <w:r w:rsidRPr="00D1472F">
        <w:rPr>
          <w:rFonts w:ascii="Times New Roman" w:hAnsi="Times New Roman"/>
        </w:rPr>
        <w:t xml:space="preserve"> but </w:t>
      </w:r>
      <w:r>
        <w:rPr>
          <w:rFonts w:ascii="Times New Roman" w:hAnsi="Times New Roman"/>
        </w:rPr>
        <w:t xml:space="preserve">are </w:t>
      </w:r>
      <w:r w:rsidRPr="00D1472F">
        <w:rPr>
          <w:rFonts w:ascii="Times New Roman" w:hAnsi="Times New Roman"/>
        </w:rPr>
        <w:t>not limited to, the following</w:t>
      </w:r>
      <w:r>
        <w:rPr>
          <w:rFonts w:ascii="Times New Roman" w:hAnsi="Times New Roman"/>
        </w:rPr>
        <w:t xml:space="preserve"> which are listed in no particular order</w:t>
      </w:r>
      <w:r w:rsidRPr="00D1472F">
        <w:rPr>
          <w:rFonts w:ascii="Times New Roman" w:hAnsi="Times New Roman"/>
        </w:rPr>
        <w:t>:</w:t>
      </w:r>
    </w:p>
    <w:p w14:paraId="39EE7AF6" w14:textId="77777777" w:rsidR="00DF7927" w:rsidRDefault="00462ADF" w:rsidP="00DF7927">
      <w:pPr>
        <w:pStyle w:val="Normal014"/>
        <w:widowControl/>
        <w:numPr>
          <w:ilvl w:val="0"/>
          <w:numId w:val="245"/>
        </w:numPr>
        <w:rPr>
          <w:rFonts w:eastAsia="Times New Roman"/>
        </w:rPr>
      </w:pPr>
      <w:r>
        <w:rPr>
          <w:rFonts w:eastAsia="Times New Roman"/>
        </w:rPr>
        <w:lastRenderedPageBreak/>
        <w:t>Installed cost;</w:t>
      </w:r>
    </w:p>
    <w:p w14:paraId="0CF000D1" w14:textId="77777777" w:rsidR="00DF7927" w:rsidRDefault="00462ADF" w:rsidP="00DF7927">
      <w:pPr>
        <w:pStyle w:val="Normal014"/>
        <w:widowControl/>
        <w:numPr>
          <w:ilvl w:val="0"/>
          <w:numId w:val="245"/>
        </w:numPr>
        <w:ind w:left="2160" w:hanging="432"/>
        <w:rPr>
          <w:rFonts w:eastAsia="Times New Roman"/>
        </w:rPr>
      </w:pPr>
      <w:r>
        <w:rPr>
          <w:rFonts w:eastAsia="Times New Roman"/>
        </w:rPr>
        <w:t>Life-cycle c</w:t>
      </w:r>
      <w:r w:rsidRPr="00B83C79">
        <w:rPr>
          <w:rFonts w:eastAsia="Times New Roman"/>
        </w:rPr>
        <w:t>ost</w:t>
      </w:r>
      <w:r>
        <w:rPr>
          <w:rFonts w:eastAsia="Times New Roman"/>
        </w:rPr>
        <w:t>,</w:t>
      </w:r>
      <w:r w:rsidRPr="00B83C79">
        <w:rPr>
          <w:rFonts w:eastAsia="Times New Roman"/>
        </w:rPr>
        <w:t xml:space="preserve"> including all costs asso</w:t>
      </w:r>
      <w:r>
        <w:rPr>
          <w:rFonts w:eastAsia="Times New Roman"/>
        </w:rPr>
        <w:t>ciated with right</w:t>
      </w:r>
      <w:r w:rsidRPr="00B83C79">
        <w:rPr>
          <w:rFonts w:eastAsia="Times New Roman"/>
        </w:rPr>
        <w:t xml:space="preserve"> of way</w:t>
      </w:r>
      <w:r>
        <w:rPr>
          <w:rFonts w:eastAsia="Times New Roman"/>
        </w:rPr>
        <w:t xml:space="preserve"> acquisition</w:t>
      </w:r>
      <w:r w:rsidRPr="00B83C79">
        <w:rPr>
          <w:rFonts w:eastAsia="Times New Roman"/>
        </w:rPr>
        <w:t>, easements</w:t>
      </w:r>
      <w:r>
        <w:rPr>
          <w:rFonts w:eastAsia="Times New Roman"/>
        </w:rPr>
        <w:t>,</w:t>
      </w:r>
      <w:r w:rsidRPr="00B83C79">
        <w:rPr>
          <w:rFonts w:eastAsia="Times New Roman"/>
        </w:rPr>
        <w:t xml:space="preserve"> and associated real estate</w:t>
      </w:r>
      <w:r>
        <w:rPr>
          <w:rFonts w:eastAsia="Times New Roman"/>
        </w:rPr>
        <w:t>;</w:t>
      </w:r>
    </w:p>
    <w:p w14:paraId="6E5C1668" w14:textId="77777777" w:rsidR="00DF7927" w:rsidRDefault="00462ADF" w:rsidP="00DF7927">
      <w:pPr>
        <w:pStyle w:val="Normal014"/>
        <w:widowControl/>
        <w:numPr>
          <w:ilvl w:val="0"/>
          <w:numId w:val="245"/>
        </w:numPr>
        <w:ind w:left="2160" w:hanging="432"/>
        <w:rPr>
          <w:rFonts w:eastAsia="Times New Roman"/>
        </w:rPr>
      </w:pPr>
      <w:r>
        <w:rPr>
          <w:rFonts w:eastAsia="Times New Roman"/>
        </w:rPr>
        <w:t>System performance;</w:t>
      </w:r>
    </w:p>
    <w:p w14:paraId="5DD494BB" w14:textId="77777777" w:rsidR="00DF7927" w:rsidRPr="00B83C79" w:rsidRDefault="00462ADF" w:rsidP="00DF7927">
      <w:pPr>
        <w:pStyle w:val="Normal014"/>
        <w:widowControl/>
        <w:numPr>
          <w:ilvl w:val="0"/>
          <w:numId w:val="245"/>
        </w:numPr>
        <w:rPr>
          <w:rFonts w:eastAsia="Times New Roman"/>
        </w:rPr>
      </w:pPr>
      <w:r>
        <w:rPr>
          <w:rFonts w:eastAsia="Times New Roman"/>
        </w:rPr>
        <w:t>Cost cap or cost containment provisions;</w:t>
      </w:r>
      <w:r w:rsidRPr="00B83C79">
        <w:rPr>
          <w:rFonts w:eastAsia="Times New Roman"/>
        </w:rPr>
        <w:t xml:space="preserve">  </w:t>
      </w:r>
    </w:p>
    <w:p w14:paraId="3F5ABB00" w14:textId="77777777" w:rsidR="00DF7927" w:rsidRDefault="00462ADF" w:rsidP="00DF7927">
      <w:pPr>
        <w:pStyle w:val="Normal014"/>
        <w:widowControl/>
        <w:numPr>
          <w:ilvl w:val="0"/>
          <w:numId w:val="245"/>
        </w:numPr>
        <w:rPr>
          <w:rFonts w:eastAsia="Times New Roman"/>
        </w:rPr>
      </w:pPr>
      <w:r>
        <w:rPr>
          <w:rFonts w:eastAsia="Times New Roman"/>
        </w:rPr>
        <w:t>I</w:t>
      </w:r>
      <w:r w:rsidRPr="00B83C79">
        <w:rPr>
          <w:rFonts w:eastAsia="Times New Roman"/>
        </w:rPr>
        <w:t>n-service date of the project</w:t>
      </w:r>
      <w:r>
        <w:rPr>
          <w:rFonts w:eastAsia="Times New Roman"/>
        </w:rPr>
        <w:t xml:space="preserve"> or portion(s) thereof;</w:t>
      </w:r>
    </w:p>
    <w:p w14:paraId="16C4CC83" w14:textId="77777777" w:rsidR="00DF7927" w:rsidRDefault="00462ADF" w:rsidP="00DF7927">
      <w:pPr>
        <w:pStyle w:val="Normal014"/>
        <w:widowControl/>
        <w:numPr>
          <w:ilvl w:val="0"/>
          <w:numId w:val="245"/>
        </w:numPr>
        <w:rPr>
          <w:rFonts w:eastAsia="Times New Roman"/>
        </w:rPr>
      </w:pPr>
      <w:r>
        <w:rPr>
          <w:rFonts w:eastAsia="Times New Roman"/>
        </w:rPr>
        <w:t xml:space="preserve">Project constructability; </w:t>
      </w:r>
    </w:p>
    <w:p w14:paraId="16E68B71" w14:textId="77777777" w:rsidR="00DF7927" w:rsidRDefault="00462ADF" w:rsidP="00DF7927">
      <w:pPr>
        <w:pStyle w:val="Normal014"/>
        <w:widowControl/>
        <w:numPr>
          <w:ilvl w:val="0"/>
          <w:numId w:val="245"/>
        </w:numPr>
        <w:rPr>
          <w:rFonts w:eastAsia="Times New Roman"/>
        </w:rPr>
      </w:pPr>
      <w:r>
        <w:rPr>
          <w:rFonts w:eastAsia="Times New Roman"/>
        </w:rPr>
        <w:t>Generation and transmission facility outages required during construction;</w:t>
      </w:r>
    </w:p>
    <w:p w14:paraId="25803D54" w14:textId="77777777" w:rsidR="00DF7927" w:rsidRPr="00B83C79" w:rsidRDefault="00462ADF" w:rsidP="00DF7927">
      <w:pPr>
        <w:pStyle w:val="Normal014"/>
        <w:widowControl/>
        <w:numPr>
          <w:ilvl w:val="0"/>
          <w:numId w:val="245"/>
        </w:numPr>
        <w:rPr>
          <w:rFonts w:eastAsia="Times New Roman"/>
        </w:rPr>
      </w:pPr>
      <w:r>
        <w:rPr>
          <w:rFonts w:eastAsia="Times New Roman"/>
        </w:rPr>
        <w:t xml:space="preserve">Extreme contingency performance; </w:t>
      </w:r>
    </w:p>
    <w:p w14:paraId="43BD79BC" w14:textId="77777777" w:rsidR="00DF7927" w:rsidRPr="00B83C79" w:rsidRDefault="00462ADF" w:rsidP="00DF7927">
      <w:pPr>
        <w:pStyle w:val="Normal014"/>
        <w:widowControl/>
        <w:numPr>
          <w:ilvl w:val="0"/>
          <w:numId w:val="245"/>
        </w:numPr>
        <w:rPr>
          <w:rFonts w:eastAsia="Times New Roman"/>
        </w:rPr>
      </w:pPr>
      <w:r>
        <w:rPr>
          <w:rFonts w:eastAsia="Times New Roman"/>
        </w:rPr>
        <w:t>O</w:t>
      </w:r>
      <w:r w:rsidRPr="00B83C79">
        <w:rPr>
          <w:rFonts w:eastAsia="Times New Roman"/>
        </w:rPr>
        <w:t>perational impacts</w:t>
      </w:r>
      <w:r>
        <w:rPr>
          <w:rFonts w:eastAsia="Times New Roman"/>
        </w:rPr>
        <w:t>;</w:t>
      </w:r>
      <w:r w:rsidRPr="00B83C79">
        <w:rPr>
          <w:rFonts w:eastAsia="Times New Roman"/>
        </w:rPr>
        <w:t xml:space="preserve"> </w:t>
      </w:r>
    </w:p>
    <w:p w14:paraId="56F4004E" w14:textId="77777777" w:rsidR="00DF7927" w:rsidRDefault="00462ADF" w:rsidP="00DF7927">
      <w:pPr>
        <w:pStyle w:val="Normal014"/>
        <w:widowControl/>
        <w:numPr>
          <w:ilvl w:val="0"/>
          <w:numId w:val="245"/>
        </w:numPr>
        <w:rPr>
          <w:rFonts w:eastAsia="Times New Roman"/>
        </w:rPr>
      </w:pPr>
      <w:r w:rsidRPr="00647DC4">
        <w:rPr>
          <w:rFonts w:eastAsia="Times New Roman"/>
        </w:rPr>
        <w:t xml:space="preserve">Incremental costs for potential </w:t>
      </w:r>
      <w:r>
        <w:rPr>
          <w:rFonts w:eastAsia="Times New Roman"/>
        </w:rPr>
        <w:t xml:space="preserve">resource </w:t>
      </w:r>
      <w:r w:rsidRPr="00647DC4">
        <w:rPr>
          <w:rFonts w:eastAsia="Times New Roman"/>
        </w:rPr>
        <w:t>retirements</w:t>
      </w:r>
      <w:r>
        <w:rPr>
          <w:rFonts w:eastAsia="Times New Roman"/>
        </w:rPr>
        <w:t>;</w:t>
      </w:r>
    </w:p>
    <w:p w14:paraId="69BC9676" w14:textId="77777777" w:rsidR="00DF7927" w:rsidRDefault="00462ADF" w:rsidP="00DF7927">
      <w:pPr>
        <w:pStyle w:val="Normal014"/>
        <w:widowControl/>
        <w:numPr>
          <w:ilvl w:val="0"/>
          <w:numId w:val="245"/>
        </w:numPr>
        <w:rPr>
          <w:rFonts w:eastAsia="Times New Roman"/>
        </w:rPr>
      </w:pPr>
      <w:r>
        <w:rPr>
          <w:rFonts w:eastAsia="Times New Roman"/>
        </w:rPr>
        <w:t>Interface impacts;</w:t>
      </w:r>
    </w:p>
    <w:p w14:paraId="02E51CD0" w14:textId="77777777" w:rsidR="00DF7927" w:rsidRPr="00B83C79" w:rsidRDefault="00462ADF" w:rsidP="00DF7927">
      <w:pPr>
        <w:pStyle w:val="Normal014"/>
        <w:widowControl/>
        <w:numPr>
          <w:ilvl w:val="0"/>
          <w:numId w:val="245"/>
        </w:numPr>
        <w:rPr>
          <w:rFonts w:eastAsia="Times New Roman"/>
        </w:rPr>
      </w:pPr>
      <w:r>
        <w:rPr>
          <w:rFonts w:eastAsia="Times New Roman"/>
        </w:rPr>
        <w:t>Future expandability;</w:t>
      </w:r>
    </w:p>
    <w:p w14:paraId="2A8F1947" w14:textId="77777777" w:rsidR="00DF7927" w:rsidRPr="00B83C79" w:rsidRDefault="00462ADF" w:rsidP="00DF7927">
      <w:pPr>
        <w:pStyle w:val="Normal014"/>
        <w:widowControl/>
        <w:numPr>
          <w:ilvl w:val="0"/>
          <w:numId w:val="245"/>
        </w:numPr>
        <w:rPr>
          <w:rFonts w:eastAsia="Times New Roman"/>
        </w:rPr>
      </w:pPr>
      <w:r w:rsidRPr="00B83C79">
        <w:rPr>
          <w:rFonts w:eastAsia="Times New Roman"/>
        </w:rPr>
        <w:t xml:space="preserve">Consistency </w:t>
      </w:r>
      <w:r>
        <w:rPr>
          <w:rFonts w:eastAsia="Times New Roman"/>
        </w:rPr>
        <w:t>with Good Utility Practice;</w:t>
      </w:r>
    </w:p>
    <w:p w14:paraId="4EC977BC" w14:textId="77777777" w:rsidR="00DF7927" w:rsidRPr="00B83C79" w:rsidRDefault="00462ADF" w:rsidP="00DF7927">
      <w:pPr>
        <w:pStyle w:val="Normal014"/>
        <w:widowControl/>
        <w:numPr>
          <w:ilvl w:val="0"/>
          <w:numId w:val="245"/>
        </w:numPr>
        <w:rPr>
          <w:rFonts w:eastAsia="Times New Roman"/>
        </w:rPr>
      </w:pPr>
      <w:r>
        <w:rPr>
          <w:rFonts w:eastAsia="Times New Roman"/>
        </w:rPr>
        <w:t>Potential s</w:t>
      </w:r>
      <w:r w:rsidRPr="00B83C79">
        <w:rPr>
          <w:rFonts w:eastAsia="Times New Roman"/>
        </w:rPr>
        <w:t>iting</w:t>
      </w:r>
      <w:r>
        <w:rPr>
          <w:rFonts w:eastAsia="Times New Roman"/>
        </w:rPr>
        <w:t xml:space="preserve">/permitting </w:t>
      </w:r>
      <w:r w:rsidRPr="00B83C79">
        <w:rPr>
          <w:rFonts w:eastAsia="Times New Roman"/>
        </w:rPr>
        <w:t>issues or delays</w:t>
      </w:r>
      <w:r>
        <w:rPr>
          <w:rFonts w:eastAsia="Times New Roman"/>
        </w:rPr>
        <w:t xml:space="preserve">; </w:t>
      </w:r>
    </w:p>
    <w:p w14:paraId="220347F5" w14:textId="77777777" w:rsidR="00DF7927" w:rsidRPr="0004645C" w:rsidRDefault="00462ADF" w:rsidP="00DF7927">
      <w:pPr>
        <w:pStyle w:val="Normal014"/>
        <w:widowControl/>
        <w:numPr>
          <w:ilvl w:val="0"/>
          <w:numId w:val="245"/>
        </w:numPr>
        <w:rPr>
          <w:b/>
        </w:rPr>
      </w:pPr>
      <w:r>
        <w:rPr>
          <w:rFonts w:eastAsia="Times New Roman"/>
        </w:rPr>
        <w:t>Loss savings;</w:t>
      </w:r>
    </w:p>
    <w:p w14:paraId="72EC419E" w14:textId="77777777" w:rsidR="00DF7927" w:rsidRPr="0004645C" w:rsidRDefault="00462ADF" w:rsidP="00DF7927">
      <w:pPr>
        <w:pStyle w:val="Normal014"/>
        <w:widowControl/>
        <w:numPr>
          <w:ilvl w:val="0"/>
          <w:numId w:val="245"/>
        </w:numPr>
        <w:rPr>
          <w:b/>
        </w:rPr>
      </w:pPr>
      <w:r>
        <w:rPr>
          <w:rFonts w:eastAsia="Times New Roman"/>
        </w:rPr>
        <w:t>Replacement of aging infrastructure;</w:t>
      </w:r>
    </w:p>
    <w:p w14:paraId="6C9E2C67" w14:textId="77777777" w:rsidR="00DF7927" w:rsidRPr="0004645C" w:rsidRDefault="00462ADF" w:rsidP="00DF7927">
      <w:pPr>
        <w:pStyle w:val="Normal014"/>
        <w:widowControl/>
        <w:numPr>
          <w:ilvl w:val="0"/>
          <w:numId w:val="245"/>
        </w:numPr>
        <w:rPr>
          <w:b/>
        </w:rPr>
      </w:pPr>
      <w:r>
        <w:rPr>
          <w:rFonts w:eastAsia="Times New Roman"/>
        </w:rPr>
        <w:t>Environmental impact;</w:t>
      </w:r>
    </w:p>
    <w:p w14:paraId="0B1A5BBD" w14:textId="77777777" w:rsidR="00DF7927" w:rsidRPr="0004645C" w:rsidRDefault="00462ADF" w:rsidP="00DF7927">
      <w:pPr>
        <w:pStyle w:val="Normal014"/>
        <w:widowControl/>
        <w:numPr>
          <w:ilvl w:val="0"/>
          <w:numId w:val="245"/>
        </w:numPr>
        <w:rPr>
          <w:b/>
        </w:rPr>
      </w:pPr>
      <w:r>
        <w:rPr>
          <w:rFonts w:eastAsia="Times New Roman"/>
        </w:rPr>
        <w:t>Design standards; and</w:t>
      </w:r>
    </w:p>
    <w:p w14:paraId="0D3E1FEE" w14:textId="77777777" w:rsidR="00DF7927" w:rsidRDefault="00462ADF" w:rsidP="00DF7927">
      <w:pPr>
        <w:pStyle w:val="Normal014"/>
        <w:widowControl/>
        <w:numPr>
          <w:ilvl w:val="0"/>
          <w:numId w:val="245"/>
        </w:numPr>
        <w:rPr>
          <w:b/>
        </w:rPr>
      </w:pPr>
      <w:r>
        <w:rPr>
          <w:rFonts w:eastAsia="Times New Roman"/>
        </w:rPr>
        <w:t>Impact on NPCC Bulk Power System classification.</w:t>
      </w:r>
    </w:p>
    <w:p w14:paraId="235B9EC4" w14:textId="77777777" w:rsidR="00DF7927" w:rsidRDefault="00DF7927" w:rsidP="00DF7927">
      <w:pPr>
        <w:pStyle w:val="Normal178"/>
        <w:spacing w:after="0" w:line="360" w:lineRule="auto"/>
        <w:rPr>
          <w:rFonts w:ascii="Times New Roman" w:hAnsi="Times New Roman"/>
          <w:b/>
        </w:rPr>
      </w:pPr>
    </w:p>
    <w:p w14:paraId="0CE68C9D" w14:textId="5C6D908D" w:rsidR="00DF7927" w:rsidRDefault="00462ADF">
      <w:pPr>
        <w:pStyle w:val="Normal178"/>
        <w:spacing w:after="0" w:line="360" w:lineRule="auto"/>
        <w:ind w:left="1440" w:hanging="720"/>
        <w:rPr>
          <w:rFonts w:ascii="Times New Roman" w:hAnsi="Times New Roman"/>
          <w:b/>
        </w:rPr>
      </w:pPr>
      <w:r w:rsidRPr="00E110B0">
        <w:rPr>
          <w:rFonts w:ascii="Times New Roman" w:hAnsi="Times New Roman"/>
          <w:b/>
        </w:rPr>
        <w:t>(</w:t>
      </w:r>
      <w:r>
        <w:rPr>
          <w:rFonts w:ascii="Times New Roman" w:hAnsi="Times New Roman"/>
          <w:b/>
        </w:rPr>
        <w:t>e</w:t>
      </w:r>
      <w:r w:rsidRPr="00E110B0">
        <w:rPr>
          <w:rFonts w:ascii="Times New Roman" w:hAnsi="Times New Roman"/>
          <w:b/>
        </w:rPr>
        <w:t xml:space="preserve">) </w:t>
      </w:r>
      <w:r w:rsidRPr="00E110B0">
        <w:rPr>
          <w:rFonts w:ascii="Times New Roman" w:hAnsi="Times New Roman"/>
          <w:b/>
        </w:rPr>
        <w:tab/>
      </w:r>
      <w:r>
        <w:rPr>
          <w:rFonts w:ascii="Times New Roman" w:hAnsi="Times New Roman"/>
          <w:b/>
        </w:rPr>
        <w:t xml:space="preserve">Identification of the Preferred Solution and </w:t>
      </w:r>
      <w:r w:rsidRPr="00E110B0">
        <w:rPr>
          <w:rFonts w:ascii="Times New Roman" w:hAnsi="Times New Roman"/>
          <w:b/>
        </w:rPr>
        <w:t>Inclusion of Results of Solutions Studies</w:t>
      </w:r>
      <w:r>
        <w:rPr>
          <w:rFonts w:ascii="Times New Roman" w:hAnsi="Times New Roman"/>
          <w:b/>
        </w:rPr>
        <w:t xml:space="preserve"> for </w:t>
      </w:r>
      <w:r w:rsidR="001D02BB" w:rsidRPr="001D02BB">
        <w:rPr>
          <w:rFonts w:ascii="Times New Roman" w:hAnsi="Times New Roman"/>
          <w:b/>
        </w:rPr>
        <w:t xml:space="preserve">Market Efficiency Transmission Upgrades and </w:t>
      </w:r>
      <w:r>
        <w:rPr>
          <w:rFonts w:ascii="Times New Roman" w:hAnsi="Times New Roman"/>
          <w:b/>
        </w:rPr>
        <w:t>Reliability Transmission Upgrades</w:t>
      </w:r>
      <w:r w:rsidRPr="00E110B0">
        <w:rPr>
          <w:rFonts w:ascii="Times New Roman" w:hAnsi="Times New Roman"/>
          <w:b/>
        </w:rPr>
        <w:t xml:space="preserve"> in the RSP </w:t>
      </w:r>
    </w:p>
    <w:p w14:paraId="03AD1A7C" w14:textId="1FCFEBF2" w:rsidR="00DF7927" w:rsidRDefault="00462ADF" w:rsidP="00DF7927">
      <w:pPr>
        <w:pStyle w:val="Normal178"/>
        <w:spacing w:after="0" w:line="360" w:lineRule="auto"/>
        <w:ind w:left="720"/>
        <w:rPr>
          <w:rFonts w:ascii="Times New Roman" w:hAnsi="Times New Roman"/>
        </w:rPr>
      </w:pPr>
      <w:r w:rsidRPr="004E0F10">
        <w:rPr>
          <w:rFonts w:ascii="Times New Roman" w:hAnsi="Times New Roman"/>
        </w:rPr>
        <w:t>The results of Solutions Studies</w:t>
      </w:r>
      <w:r>
        <w:rPr>
          <w:rFonts w:ascii="Times New Roman" w:hAnsi="Times New Roman"/>
        </w:rPr>
        <w:t xml:space="preserve"> related to </w:t>
      </w:r>
      <w:r w:rsidR="001D02BB" w:rsidRPr="001D02BB">
        <w:rPr>
          <w:rFonts w:ascii="Times New Roman" w:hAnsi="Times New Roman"/>
        </w:rPr>
        <w:t xml:space="preserve">Market Efficiency Transmission Upgrades and </w:t>
      </w:r>
      <w:r>
        <w:rPr>
          <w:rFonts w:ascii="Times New Roman" w:hAnsi="Times New Roman"/>
        </w:rPr>
        <w:t>Reliability Transmission Upgrades</w:t>
      </w:r>
      <w:r w:rsidRPr="004E0F10">
        <w:rPr>
          <w:rFonts w:ascii="Times New Roman" w:hAnsi="Times New Roman"/>
        </w:rPr>
        <w:t xml:space="preserve"> will be reported to the Planning Advisory Committee.</w:t>
      </w:r>
      <w:r>
        <w:rPr>
          <w:rFonts w:ascii="Times New Roman" w:hAnsi="Times New Roman"/>
        </w:rPr>
        <w:t xml:space="preserve">  After receiving feedback from the Planning Advisory Committee, the ISO will identify the preferred solution.  The ISO will inform the appropriate Transmission Owners in writing regarding the identification of the preferred solution.</w:t>
      </w:r>
      <w:r w:rsidRPr="004E0F10">
        <w:rPr>
          <w:rFonts w:ascii="Times New Roman" w:hAnsi="Times New Roman"/>
        </w:rPr>
        <w:t xml:space="preserve"> </w:t>
      </w:r>
    </w:p>
    <w:p w14:paraId="22DDCA69" w14:textId="77777777" w:rsidR="00DF7927" w:rsidRDefault="00DF7927" w:rsidP="00DF7927">
      <w:pPr>
        <w:pStyle w:val="Normal178"/>
        <w:spacing w:after="0" w:line="360" w:lineRule="auto"/>
        <w:ind w:left="720"/>
        <w:rPr>
          <w:rFonts w:ascii="Times New Roman" w:hAnsi="Times New Roman"/>
        </w:rPr>
      </w:pPr>
    </w:p>
    <w:p w14:paraId="31AADCF0" w14:textId="77777777" w:rsidR="00DF7927" w:rsidRDefault="00462ADF" w:rsidP="00DF7927">
      <w:pPr>
        <w:pStyle w:val="Normal178"/>
        <w:spacing w:after="0" w:line="360" w:lineRule="auto"/>
        <w:ind w:left="720"/>
        <w:rPr>
          <w:rFonts w:ascii="Times New Roman" w:hAnsi="Times New Roman"/>
        </w:rPr>
      </w:pPr>
      <w:r>
        <w:rPr>
          <w:rFonts w:ascii="Times New Roman" w:hAnsi="Times New Roman"/>
        </w:rPr>
        <w:t>Once identified, the preferred solution, as appropriate, will be reflected (with an overview of why the solution is preferred) in the RSP and/or its Project List, as it is updated from time to time in accordance with this Attachment.</w:t>
      </w:r>
      <w:r w:rsidRPr="00500046">
        <w:rPr>
          <w:rFonts w:ascii="Times New Roman" w:hAnsi="Times New Roman"/>
        </w:rPr>
        <w:t xml:space="preserve"> </w:t>
      </w:r>
      <w:r w:rsidRPr="009F3CBB">
        <w:rPr>
          <w:rFonts w:ascii="Times New Roman" w:hAnsi="Times New Roman"/>
        </w:rPr>
        <w:t xml:space="preserve">Where external impacts of regional projects are identified </w:t>
      </w:r>
      <w:r w:rsidRPr="009F3CBB">
        <w:rPr>
          <w:rFonts w:ascii="Times New Roman" w:hAnsi="Times New Roman"/>
        </w:rPr>
        <w:lastRenderedPageBreak/>
        <w:t xml:space="preserve">through coordination by the ISO with neighboring entities, those impacts will be identified in the RSP.  Costs associated with such impacts will be addressed as set forth in Schedule 15. </w:t>
      </w:r>
    </w:p>
    <w:p w14:paraId="02EA9EE9" w14:textId="77777777" w:rsidR="00DF7927" w:rsidRDefault="00DF7927" w:rsidP="00DF7927">
      <w:pPr>
        <w:pStyle w:val="Normal178"/>
        <w:spacing w:after="0" w:line="360" w:lineRule="auto"/>
        <w:ind w:left="720"/>
        <w:rPr>
          <w:rFonts w:ascii="Times New Roman" w:hAnsi="Times New Roman"/>
        </w:rPr>
      </w:pPr>
    </w:p>
    <w:p w14:paraId="7DDEFB33" w14:textId="77777777" w:rsidR="00DF7927" w:rsidRPr="002C2B45" w:rsidRDefault="00462ADF" w:rsidP="00DF7927">
      <w:pPr>
        <w:pStyle w:val="Normal178"/>
        <w:spacing w:after="0" w:line="360" w:lineRule="auto"/>
        <w:ind w:left="1440" w:hanging="720"/>
        <w:rPr>
          <w:b/>
        </w:rPr>
      </w:pPr>
      <w:r w:rsidRPr="002C2B45">
        <w:rPr>
          <w:rFonts w:ascii="Times New Roman" w:hAnsi="Times New Roman"/>
          <w:b/>
        </w:rPr>
        <w:t>(</w:t>
      </w:r>
      <w:r>
        <w:rPr>
          <w:rFonts w:ascii="Times New Roman" w:hAnsi="Times New Roman"/>
          <w:b/>
        </w:rPr>
        <w:t>f</w:t>
      </w:r>
      <w:r w:rsidRPr="002C2B45">
        <w:rPr>
          <w:rFonts w:ascii="Times New Roman" w:hAnsi="Times New Roman"/>
          <w:b/>
        </w:rPr>
        <w:t>)</w:t>
      </w:r>
      <w:r>
        <w:rPr>
          <w:rFonts w:ascii="Times New Roman" w:hAnsi="Times New Roman"/>
          <w:b/>
        </w:rPr>
        <w:tab/>
      </w:r>
      <w:r w:rsidRPr="002C2B45">
        <w:rPr>
          <w:rFonts w:ascii="Times New Roman" w:hAnsi="Times New Roman"/>
          <w:b/>
        </w:rPr>
        <w:t>Cancel</w:t>
      </w:r>
      <w:r>
        <w:rPr>
          <w:rFonts w:ascii="Times New Roman" w:hAnsi="Times New Roman"/>
          <w:b/>
        </w:rPr>
        <w:t>l</w:t>
      </w:r>
      <w:r w:rsidRPr="002C2B45">
        <w:rPr>
          <w:rFonts w:ascii="Times New Roman" w:hAnsi="Times New Roman"/>
          <w:b/>
        </w:rPr>
        <w:t>ation of a Solutions Study</w:t>
      </w:r>
    </w:p>
    <w:p w14:paraId="6E57DA53" w14:textId="77777777" w:rsidR="00DF7927" w:rsidRDefault="00462ADF" w:rsidP="00DF7927">
      <w:pPr>
        <w:pStyle w:val="Normal014"/>
      </w:pPr>
      <w:r>
        <w:t xml:space="preserve">The ISO may </w:t>
      </w:r>
      <w:r w:rsidRPr="005E7406">
        <w:t xml:space="preserve">cancel a Solutions Study </w:t>
      </w:r>
      <w:r>
        <w:t xml:space="preserve">at any time. Such cancellation may be due to new or different assumptions which may change or eliminate the identified needs.  Any costs associated with Solutions Study development shall be recovered pursuant to </w:t>
      </w:r>
      <w:r w:rsidRPr="00CA30A9">
        <w:t xml:space="preserve">Section </w:t>
      </w:r>
      <w:r w:rsidRPr="005E7406">
        <w:t xml:space="preserve">3.6(c) </w:t>
      </w:r>
      <w:r w:rsidRPr="00211EA6">
        <w:t xml:space="preserve">of </w:t>
      </w:r>
      <w:r>
        <w:t>this Attachment.</w:t>
      </w:r>
    </w:p>
    <w:p w14:paraId="3B5F8A3A" w14:textId="77777777" w:rsidR="00DF7927" w:rsidRDefault="00DF7927" w:rsidP="00DF7927">
      <w:pPr>
        <w:pStyle w:val="Normal178"/>
        <w:spacing w:after="0" w:line="360" w:lineRule="auto"/>
        <w:rPr>
          <w:rFonts w:ascii="Times New Roman" w:hAnsi="Times New Roman"/>
        </w:rPr>
      </w:pPr>
    </w:p>
    <w:p w14:paraId="5B46B872" w14:textId="77777777" w:rsidR="00DF7927" w:rsidRPr="00FF0BF3" w:rsidRDefault="00462ADF" w:rsidP="00DF7927">
      <w:pPr>
        <w:pStyle w:val="Normal014"/>
        <w:widowControl/>
        <w:ind w:hanging="720"/>
        <w:rPr>
          <w:rFonts w:eastAsia="Times New Roman"/>
        </w:rPr>
      </w:pPr>
      <w:r w:rsidRPr="007E0CB7">
        <w:rPr>
          <w:rFonts w:eastAsia="Times New Roman"/>
          <w:b/>
        </w:rPr>
        <w:t>4.3</w:t>
      </w:r>
      <w:r w:rsidRPr="00FF0BF3">
        <w:rPr>
          <w:rFonts w:eastAsia="Times New Roman" w:cs="Calibri"/>
          <w:b/>
          <w:szCs w:val="24"/>
        </w:rPr>
        <w:tab/>
        <w:t>Competitive Solution Process for Reliability Transmission Upgrades and Market Efficiency Transmission Upgrades</w:t>
      </w:r>
    </w:p>
    <w:p w14:paraId="431EE466" w14:textId="77777777" w:rsidR="00DF7927" w:rsidRPr="007E0CB7" w:rsidRDefault="00462ADF" w:rsidP="00DF7927">
      <w:pPr>
        <w:pStyle w:val="Normal014"/>
        <w:widowControl/>
        <w:rPr>
          <w:rFonts w:eastAsia="Times New Roman"/>
          <w:b/>
        </w:rPr>
      </w:pPr>
      <w:r>
        <w:rPr>
          <w:rFonts w:eastAsia="Times New Roman"/>
          <w:b/>
        </w:rPr>
        <w:t>(a)</w:t>
      </w:r>
      <w:r>
        <w:rPr>
          <w:rFonts w:eastAsia="Times New Roman"/>
          <w:b/>
        </w:rPr>
        <w:tab/>
      </w:r>
      <w:r w:rsidRPr="007E0CB7">
        <w:rPr>
          <w:rFonts w:eastAsia="Times New Roman"/>
          <w:b/>
        </w:rPr>
        <w:t>Initiating</w:t>
      </w:r>
      <w:r>
        <w:rPr>
          <w:rFonts w:eastAsia="Times New Roman"/>
          <w:b/>
        </w:rPr>
        <w:t xml:space="preserve"> the</w:t>
      </w:r>
      <w:r w:rsidRPr="007E0CB7">
        <w:rPr>
          <w:rFonts w:eastAsia="Times New Roman"/>
          <w:b/>
        </w:rPr>
        <w:t xml:space="preserve"> Competitive Solution Process</w:t>
      </w:r>
    </w:p>
    <w:p w14:paraId="132D07FB" w14:textId="651B50F3" w:rsidR="00DF7927" w:rsidRPr="00524632" w:rsidRDefault="00462ADF" w:rsidP="00DF7927">
      <w:pPr>
        <w:pStyle w:val="Normal178"/>
        <w:spacing w:after="0" w:line="360" w:lineRule="auto"/>
        <w:ind w:left="720"/>
        <w:rPr>
          <w:rFonts w:ascii="Times New Roman" w:hAnsi="Times New Roman"/>
        </w:rPr>
      </w:pPr>
      <w:r w:rsidRPr="000D756E">
        <w:rPr>
          <w:rFonts w:ascii="Times New Roman" w:hAnsi="Times New Roman"/>
        </w:rPr>
        <w:t>The ISO will publicly issue a request for proposal for which, pursuant to Section 4.1(i)</w:t>
      </w:r>
      <w:r w:rsidR="00582076">
        <w:rPr>
          <w:rFonts w:ascii="Times New Roman" w:hAnsi="Times New Roman"/>
        </w:rPr>
        <w:t xml:space="preserve"> </w:t>
      </w:r>
      <w:r w:rsidRPr="000D756E">
        <w:rPr>
          <w:rFonts w:ascii="Times New Roman" w:hAnsi="Times New Roman"/>
        </w:rPr>
        <w:t xml:space="preserve">of this Attachment, a competitive solution process will be utilized.  The request for proposal will indicate that </w:t>
      </w:r>
      <w:r>
        <w:rPr>
          <w:rFonts w:ascii="Times New Roman" w:hAnsi="Times New Roman"/>
        </w:rPr>
        <w:t xml:space="preserve">a </w:t>
      </w:r>
      <w:r w:rsidRPr="000D756E">
        <w:rPr>
          <w:rFonts w:ascii="Times New Roman" w:hAnsi="Times New Roman"/>
        </w:rPr>
        <w:t xml:space="preserve">Qualified Transmission Project Sponsor may submit </w:t>
      </w:r>
      <w:r w:rsidRPr="00A856EE">
        <w:rPr>
          <w:rFonts w:ascii="Times New Roman" w:hAnsi="Times New Roman"/>
        </w:rPr>
        <w:t xml:space="preserve">an individual or joint </w:t>
      </w:r>
      <w:r w:rsidRPr="000D756E">
        <w:rPr>
          <w:rFonts w:ascii="Times New Roman" w:hAnsi="Times New Roman"/>
        </w:rPr>
        <w:t>Phase One Proposal</w:t>
      </w:r>
      <w:r>
        <w:rPr>
          <w:rFonts w:ascii="Times New Roman" w:hAnsi="Times New Roman"/>
        </w:rPr>
        <w:t>(</w:t>
      </w:r>
      <w:r w:rsidRPr="000D756E">
        <w:rPr>
          <w:rFonts w:ascii="Times New Roman" w:hAnsi="Times New Roman"/>
        </w:rPr>
        <w:t>s</w:t>
      </w:r>
      <w:r>
        <w:rPr>
          <w:rFonts w:ascii="Times New Roman" w:hAnsi="Times New Roman"/>
        </w:rPr>
        <w:t>)</w:t>
      </w:r>
      <w:r w:rsidRPr="000D756E">
        <w:rPr>
          <w:rFonts w:ascii="Times New Roman" w:hAnsi="Times New Roman"/>
        </w:rPr>
        <w:t xml:space="preserve"> offering </w:t>
      </w:r>
      <w:r>
        <w:rPr>
          <w:rFonts w:ascii="Times New Roman" w:hAnsi="Times New Roman"/>
        </w:rPr>
        <w:t xml:space="preserve">a </w:t>
      </w:r>
      <w:r w:rsidRPr="000D756E">
        <w:rPr>
          <w:rFonts w:ascii="Times New Roman" w:hAnsi="Times New Roman"/>
        </w:rPr>
        <w:t>solution that address</w:t>
      </w:r>
      <w:r>
        <w:rPr>
          <w:rFonts w:ascii="Times New Roman" w:hAnsi="Times New Roman"/>
        </w:rPr>
        <w:t>es</w:t>
      </w:r>
      <w:r w:rsidRPr="000D756E">
        <w:rPr>
          <w:rFonts w:ascii="Times New Roman" w:hAnsi="Times New Roman"/>
        </w:rPr>
        <w:t xml:space="preserve"> the identified needs</w:t>
      </w:r>
      <w:r>
        <w:rPr>
          <w:rFonts w:ascii="Times New Roman" w:hAnsi="Times New Roman"/>
        </w:rPr>
        <w:t xml:space="preserve"> or address a subset of those needs</w:t>
      </w:r>
      <w:r w:rsidRPr="000D756E">
        <w:rPr>
          <w:rFonts w:ascii="Times New Roman" w:hAnsi="Times New Roman"/>
        </w:rPr>
        <w:t>.</w:t>
      </w:r>
      <w:r w:rsidRPr="00FF0BF3">
        <w:t xml:space="preserve">  </w:t>
      </w:r>
      <w:r w:rsidRPr="00A856EE">
        <w:rPr>
          <w:rFonts w:ascii="Times New Roman" w:hAnsi="Times New Roman"/>
        </w:rPr>
        <w:t>In the case where a joint Phase One Proposal is submitted, all parties must be Qualified Transmission Project Sponsor</w:t>
      </w:r>
      <w:r>
        <w:rPr>
          <w:rFonts w:ascii="Times New Roman" w:hAnsi="Times New Roman"/>
        </w:rPr>
        <w:t>s</w:t>
      </w:r>
      <w:r w:rsidRPr="00A856EE">
        <w:rPr>
          <w:rFonts w:ascii="Times New Roman" w:hAnsi="Times New Roman"/>
        </w:rPr>
        <w:t xml:space="preserve">.  </w:t>
      </w:r>
      <w:r w:rsidRPr="00524632">
        <w:rPr>
          <w:rFonts w:ascii="Times New Roman" w:hAnsi="Times New Roman"/>
        </w:rPr>
        <w:t>A Qualified Transmission Project Sponsor may propose a comprehensive solution to address the identified needs</w:t>
      </w:r>
      <w:r>
        <w:rPr>
          <w:rFonts w:ascii="Times New Roman" w:hAnsi="Times New Roman"/>
        </w:rPr>
        <w:t>, or a subset thereof,</w:t>
      </w:r>
      <w:r w:rsidRPr="00524632">
        <w:rPr>
          <w:rFonts w:ascii="Times New Roman" w:hAnsi="Times New Roman"/>
        </w:rPr>
        <w:t xml:space="preserve"> that includes an upgrade(s) located on or connected to a PTO’s existing transmission system where the Qualified Transmission Project Sponsor is not the PTO for the existing system element(s).  In such cases, the Qualified Transmission Project Sponsor’s proposed solution relating to the upgrade(s) of an existing transmission system element(s) must provide all data available to the Qualified Transmission Project Sponsor as part of its response to the request for proposal.  The Qualified Transmission Project Sponsor is not required to procure agreements with the PTO for implementation of such upgrades as the PTO is required to implement the upgrade(s) in accordance with Schedule 3.09(a)</w:t>
      </w:r>
      <w:r>
        <w:rPr>
          <w:rFonts w:ascii="Times New Roman" w:hAnsi="Times New Roman"/>
        </w:rPr>
        <w:t xml:space="preserve"> </w:t>
      </w:r>
      <w:r w:rsidRPr="00E52FB6">
        <w:rPr>
          <w:rFonts w:ascii="Times New Roman" w:hAnsi="Times New Roman"/>
        </w:rPr>
        <w:t>of</w:t>
      </w:r>
      <w:r w:rsidRPr="00524632">
        <w:rPr>
          <w:rFonts w:ascii="Times New Roman" w:hAnsi="Times New Roman"/>
        </w:rPr>
        <w:t xml:space="preserve"> the Transmission Operating Agreement if the proposed solution is selected through the competitive process.</w:t>
      </w:r>
    </w:p>
    <w:p w14:paraId="4197E361" w14:textId="77777777" w:rsidR="00DF7927" w:rsidRPr="00FF0BF3" w:rsidRDefault="00DF7927" w:rsidP="00DF7927">
      <w:pPr>
        <w:pStyle w:val="Normal014"/>
        <w:widowControl/>
        <w:rPr>
          <w:rFonts w:eastAsia="Times New Roman"/>
        </w:rPr>
      </w:pPr>
    </w:p>
    <w:p w14:paraId="7AFAC6BE" w14:textId="080030F8" w:rsidR="00DF7927" w:rsidRDefault="00462ADF" w:rsidP="00DF7927">
      <w:pPr>
        <w:pStyle w:val="Normal014"/>
        <w:widowControl/>
        <w:rPr>
          <w:rFonts w:eastAsia="Times New Roman"/>
        </w:rPr>
      </w:pPr>
      <w:r w:rsidRPr="00FF0BF3">
        <w:rPr>
          <w:rFonts w:eastAsia="Times New Roman"/>
        </w:rPr>
        <w:t xml:space="preserve">A PTO or PTOs </w:t>
      </w:r>
      <w:r>
        <w:rPr>
          <w:rFonts w:eastAsia="Times New Roman"/>
        </w:rPr>
        <w:t xml:space="preserve">identified by the ISO </w:t>
      </w:r>
      <w:r w:rsidRPr="009F272E">
        <w:rPr>
          <w:rFonts w:eastAsia="Times New Roman"/>
        </w:rPr>
        <w:t xml:space="preserve">as the Backstop Transmission Solution provider(s) </w:t>
      </w:r>
      <w:r w:rsidRPr="00FF0BF3">
        <w:rPr>
          <w:rFonts w:eastAsia="Times New Roman"/>
        </w:rPr>
        <w:t xml:space="preserve">shall submit an individual or joint Phase One Proposal </w:t>
      </w:r>
      <w:r>
        <w:rPr>
          <w:rFonts w:eastAsia="Times New Roman"/>
        </w:rPr>
        <w:t>(if more than one PTO is identified) as a Backstop Transmission Solution</w:t>
      </w:r>
      <w:r w:rsidRPr="00FF0BF3">
        <w:rPr>
          <w:rFonts w:eastAsia="Times New Roman"/>
        </w:rPr>
        <w:t xml:space="preserve"> </w:t>
      </w:r>
      <w:r>
        <w:rPr>
          <w:rFonts w:eastAsia="Times New Roman"/>
        </w:rPr>
        <w:t xml:space="preserve">to comprehensively </w:t>
      </w:r>
      <w:r w:rsidRPr="000D756E">
        <w:t xml:space="preserve">address </w:t>
      </w:r>
      <w:r>
        <w:t xml:space="preserve">all of </w:t>
      </w:r>
      <w:r w:rsidRPr="000D756E">
        <w:t xml:space="preserve">the </w:t>
      </w:r>
      <w:r w:rsidRPr="00FF0BF3">
        <w:rPr>
          <w:rFonts w:eastAsia="Times New Roman"/>
        </w:rPr>
        <w:t>need</w:t>
      </w:r>
      <w:r>
        <w:rPr>
          <w:rFonts w:eastAsia="Times New Roman"/>
        </w:rPr>
        <w:t>s</w:t>
      </w:r>
      <w:r w:rsidRPr="00FF0BF3">
        <w:rPr>
          <w:rFonts w:eastAsia="Times New Roman"/>
        </w:rPr>
        <w:t xml:space="preserve"> </w:t>
      </w:r>
      <w:r w:rsidRPr="009F272E">
        <w:rPr>
          <w:rFonts w:eastAsia="Times New Roman"/>
        </w:rPr>
        <w:t>identified in the request for proposal</w:t>
      </w:r>
      <w:r>
        <w:rPr>
          <w:rFonts w:eastAsia="Times New Roman"/>
        </w:rPr>
        <w:t xml:space="preserve"> </w:t>
      </w:r>
      <w:r w:rsidRPr="00FF0BF3">
        <w:rPr>
          <w:rFonts w:eastAsia="Times New Roman"/>
        </w:rPr>
        <w:t xml:space="preserve">that would be solved by a project located within or connected to its/their existing electric system, and which it/they would therefore have an obligation to build under </w:t>
      </w:r>
      <w:r w:rsidRPr="00FF0BF3">
        <w:rPr>
          <w:rFonts w:eastAsia="Times New Roman"/>
        </w:rPr>
        <w:lastRenderedPageBreak/>
        <w:t xml:space="preserve">Schedule 3.09(a) of the TOA.  Such PTOs may recover the costs of preparing </w:t>
      </w:r>
      <w:r>
        <w:rPr>
          <w:rFonts w:eastAsia="Times New Roman"/>
        </w:rPr>
        <w:t xml:space="preserve">the Backstop Transmission Solution </w:t>
      </w:r>
      <w:r w:rsidRPr="00FF0BF3">
        <w:rPr>
          <w:rFonts w:eastAsia="Times New Roman"/>
        </w:rPr>
        <w:t xml:space="preserve">in accordance with the mechanisms reflected in the OATT and the terms of the TOA.  </w:t>
      </w:r>
    </w:p>
    <w:p w14:paraId="01A7644F" w14:textId="77777777" w:rsidR="00DF7927" w:rsidRDefault="00DF7927" w:rsidP="00DF7927">
      <w:pPr>
        <w:pStyle w:val="Normal014"/>
        <w:widowControl/>
        <w:rPr>
          <w:rFonts w:eastAsia="Times New Roman"/>
        </w:rPr>
      </w:pPr>
    </w:p>
    <w:p w14:paraId="0DBFD2CA" w14:textId="77777777" w:rsidR="00DF7927" w:rsidRDefault="00462ADF" w:rsidP="00DF7927">
      <w:pPr>
        <w:pStyle w:val="Normal001"/>
        <w:widowControl/>
        <w:rPr>
          <w:rFonts w:eastAsia="Times New Roman" w:hint="default"/>
        </w:rPr>
      </w:pPr>
      <w:r w:rsidRPr="009F3CBB">
        <w:rPr>
          <w:rFonts w:eastAsia="Times New Roman"/>
        </w:rPr>
        <w:t xml:space="preserve">A member of the Planning Advisory Committee that is not a Qualified Transmission Project Sponsor but would like the ISO to consider a Phase One Proposal reflecting its concept for a project in response to a </w:t>
      </w:r>
      <w:r w:rsidRPr="000D756E">
        <w:t xml:space="preserve">request for proposal </w:t>
      </w:r>
      <w:r w:rsidRPr="009F3CBB">
        <w:rPr>
          <w:rFonts w:eastAsia="Times New Roman"/>
        </w:rPr>
        <w:t xml:space="preserve">(that is, a project that is “unsponsored”) must, before the deadline for the submission of Phase One Proposals, identify a Qualified Transmission Project Sponsor willing to submit a corresponding Phase One Proposal and Phase Two </w:t>
      </w:r>
      <w:r>
        <w:rPr>
          <w:rFonts w:eastAsia="Times New Roman" w:hint="default"/>
        </w:rPr>
        <w:t>Solution</w:t>
      </w:r>
      <w:r w:rsidRPr="009F3CBB">
        <w:rPr>
          <w:rFonts w:eastAsia="Times New Roman"/>
        </w:rPr>
        <w:t xml:space="preserve"> (and to develop and construct the project, if selected in the competitive </w:t>
      </w:r>
      <w:r>
        <w:rPr>
          <w:rFonts w:eastAsia="Times New Roman" w:hint="default"/>
        </w:rPr>
        <w:t>solution</w:t>
      </w:r>
      <w:r w:rsidRPr="009F3CBB">
        <w:rPr>
          <w:rFonts w:eastAsia="Times New Roman"/>
        </w:rPr>
        <w:t xml:space="preserve"> process) in order for the unsponsored project to be submitted in response to an ISO solicitation in Phase One.  Upon request by the pertinent Planning Advisory Committee member for assistance in identifying a sponsor, the ISO shall post on its website and distribute to the Planning Advisory Committee a notice that solicits expressions of interest by Qualified Transmission Project Sponsors for sponsorship of the member’s conceptual project.  All expressions of interest shall include a detailed explanation of why the Qualified Transmission Project Sponsor is best qualified to construct, own and operate the unsponsored project.  If only one Qualified Transmission Project Sponsor expresses interest, the ISO shall designate it as the </w:t>
      </w:r>
      <w:r w:rsidRPr="00A81D4A">
        <w:rPr>
          <w:rFonts w:eastAsia="Times New Roman"/>
        </w:rPr>
        <w:t>Qualified Transmission Project</w:t>
      </w:r>
      <w:r w:rsidRPr="009F3CBB">
        <w:rPr>
          <w:rFonts w:eastAsia="Times New Roman"/>
        </w:rPr>
        <w:t xml:space="preserve"> </w:t>
      </w:r>
      <w:r>
        <w:rPr>
          <w:rFonts w:eastAsia="Times New Roman" w:hint="default"/>
        </w:rPr>
        <w:t>S</w:t>
      </w:r>
      <w:r w:rsidRPr="009F3CBB">
        <w:rPr>
          <w:rFonts w:eastAsia="Times New Roman"/>
        </w:rPr>
        <w:t xml:space="preserve">ponsor.  If more than one Qualified Transmission Project Sponsor expresses interest, the Planning Advisory Committee member shall select the </w:t>
      </w:r>
      <w:r w:rsidRPr="00A81D4A">
        <w:rPr>
          <w:rFonts w:eastAsia="Times New Roman"/>
        </w:rPr>
        <w:t xml:space="preserve">Qualified Transmission Project </w:t>
      </w:r>
      <w:r>
        <w:rPr>
          <w:rFonts w:eastAsia="Times New Roman" w:hint="default"/>
        </w:rPr>
        <w:t>S</w:t>
      </w:r>
      <w:r w:rsidRPr="009F3CBB">
        <w:rPr>
          <w:rFonts w:eastAsia="Times New Roman"/>
        </w:rPr>
        <w:t xml:space="preserve">ponsor.  In either case, the designated </w:t>
      </w:r>
      <w:r w:rsidRPr="00A81D4A">
        <w:rPr>
          <w:rFonts w:eastAsia="Times New Roman"/>
        </w:rPr>
        <w:t xml:space="preserve">Qualified Transmission Project </w:t>
      </w:r>
      <w:r>
        <w:rPr>
          <w:rFonts w:eastAsia="Times New Roman" w:hint="default"/>
        </w:rPr>
        <w:t>S</w:t>
      </w:r>
      <w:r w:rsidRPr="009F3CBB">
        <w:rPr>
          <w:rFonts w:eastAsia="Times New Roman"/>
        </w:rPr>
        <w:t xml:space="preserve">ponsor shall thereafter comply with the requirements of this Attachment K and the ISO Tariff with respect to the project.  If no Qualified Transmission Project Sponsor expresses interest, the unsponsored project may not be submitted </w:t>
      </w:r>
      <w:r>
        <w:rPr>
          <w:rFonts w:eastAsia="Times New Roman" w:hint="default"/>
        </w:rPr>
        <w:t xml:space="preserve">as a </w:t>
      </w:r>
      <w:r w:rsidRPr="009F3CBB">
        <w:rPr>
          <w:rFonts w:eastAsia="Times New Roman"/>
        </w:rPr>
        <w:t>Phase One</w:t>
      </w:r>
      <w:r>
        <w:rPr>
          <w:rFonts w:eastAsia="Times New Roman" w:hint="default"/>
        </w:rPr>
        <w:t xml:space="preserve"> Proposal</w:t>
      </w:r>
      <w:r w:rsidRPr="009F3CBB">
        <w:rPr>
          <w:rFonts w:eastAsia="Times New Roman"/>
        </w:rPr>
        <w:t>.</w:t>
      </w:r>
      <w:r w:rsidRPr="00D42B33">
        <w:rPr>
          <w:rFonts w:eastAsia="Times New Roman"/>
        </w:rPr>
        <w:t xml:space="preserve"> </w:t>
      </w:r>
    </w:p>
    <w:p w14:paraId="130649AE" w14:textId="77777777" w:rsidR="00DF7927" w:rsidRDefault="00DF7927" w:rsidP="00DF7927">
      <w:pPr>
        <w:pStyle w:val="Normal001"/>
        <w:widowControl/>
        <w:rPr>
          <w:rFonts w:eastAsia="Times New Roman" w:hint="default"/>
        </w:rPr>
      </w:pPr>
    </w:p>
    <w:p w14:paraId="73456353" w14:textId="77777777" w:rsidR="00DF7927" w:rsidRDefault="00462ADF" w:rsidP="00DF7927">
      <w:pPr>
        <w:pStyle w:val="Normal001"/>
        <w:widowControl/>
        <w:tabs>
          <w:tab w:val="left" w:pos="1440"/>
        </w:tabs>
        <w:rPr>
          <w:rFonts w:eastAsia="Times New Roman" w:hint="default"/>
          <w:b/>
        </w:rPr>
      </w:pPr>
      <w:r w:rsidRPr="004D3441">
        <w:rPr>
          <w:rFonts w:eastAsia="Times New Roman" w:hint="default"/>
          <w:b/>
        </w:rPr>
        <w:t xml:space="preserve"> (b) </w:t>
      </w:r>
      <w:r>
        <w:rPr>
          <w:rFonts w:eastAsia="Times New Roman" w:hint="default"/>
          <w:b/>
        </w:rPr>
        <w:tab/>
        <w:t>Use and Control of Right of Way</w:t>
      </w:r>
    </w:p>
    <w:p w14:paraId="480057CF" w14:textId="77777777" w:rsidR="00DF7927" w:rsidRPr="00E65A77" w:rsidRDefault="00462ADF" w:rsidP="00DF7927">
      <w:pPr>
        <w:pStyle w:val="Normal014"/>
        <w:widowControl/>
        <w:rPr>
          <w:rFonts w:eastAsia="Times New Roman"/>
        </w:rPr>
      </w:pPr>
      <w:r w:rsidRPr="00E65A77">
        <w:t>Neither the submission of a project by a Qualified Transmission Project Sponsor nor the selection by the ISO of a project submitted by a Qualified Transmission Project Sponsor for inclusion in the RSP Project List shall alter a PTO’s use and control of an existing right of way, the retention, modification, or transfer of which remain subject to the relevant law or regulation, including property or contractual rights, that granted the right-of-way. Nothing in the processes described in this Attachment K requires a PTO to relinquish any of its rights-of-way in order to permit a Qualified Transmission Project Sponsor to develop, construct or own a project.</w:t>
      </w:r>
    </w:p>
    <w:p w14:paraId="50356A9A" w14:textId="77777777" w:rsidR="00DF7927" w:rsidRPr="00FF0BF3" w:rsidRDefault="00DF7927" w:rsidP="00DF7927">
      <w:pPr>
        <w:pStyle w:val="Normal014"/>
        <w:widowControl/>
        <w:ind w:left="0"/>
        <w:rPr>
          <w:rFonts w:eastAsia="Times New Roman"/>
        </w:rPr>
      </w:pPr>
    </w:p>
    <w:p w14:paraId="2C477DF3" w14:textId="77777777" w:rsidR="00DF7927" w:rsidRPr="00D42B33" w:rsidRDefault="00462ADF" w:rsidP="00DF7927">
      <w:pPr>
        <w:pStyle w:val="Normal014"/>
        <w:widowControl/>
        <w:rPr>
          <w:rFonts w:eastAsia="Times New Roman"/>
          <w:b/>
        </w:rPr>
      </w:pPr>
      <w:r w:rsidRPr="00D42B33">
        <w:rPr>
          <w:rFonts w:eastAsia="Times New Roman"/>
          <w:b/>
        </w:rPr>
        <w:lastRenderedPageBreak/>
        <w:t>(c)</w:t>
      </w:r>
      <w:r w:rsidRPr="00D42B33">
        <w:rPr>
          <w:rFonts w:eastAsia="Times New Roman"/>
          <w:b/>
        </w:rPr>
        <w:tab/>
        <w:t>Information Required for Phase One Proposals; Study Deposit; Timing</w:t>
      </w:r>
    </w:p>
    <w:p w14:paraId="4DB78B40" w14:textId="77777777" w:rsidR="00DF7927" w:rsidRPr="00D42B33" w:rsidRDefault="00462ADF" w:rsidP="00DF7927">
      <w:pPr>
        <w:pStyle w:val="Normal014"/>
        <w:widowControl/>
        <w:ind w:firstLine="720"/>
        <w:rPr>
          <w:rFonts w:eastAsia="Times New Roman"/>
          <w:b/>
        </w:rPr>
      </w:pPr>
      <w:r w:rsidRPr="00D42B33">
        <w:rPr>
          <w:rFonts w:eastAsia="Times New Roman"/>
          <w:b/>
        </w:rPr>
        <w:t>Phase One Proposals shall provide the following information:</w:t>
      </w:r>
    </w:p>
    <w:p w14:paraId="1565E407" w14:textId="77777777" w:rsidR="00DF7927" w:rsidRPr="00FF0BF3" w:rsidRDefault="00DF7927" w:rsidP="00DF7927">
      <w:pPr>
        <w:pStyle w:val="Normal014"/>
        <w:widowControl/>
        <w:rPr>
          <w:rFonts w:eastAsia="Times New Roman"/>
        </w:rPr>
      </w:pPr>
    </w:p>
    <w:p w14:paraId="00E9A8DA" w14:textId="77777777" w:rsidR="00DF7927" w:rsidRDefault="00462ADF" w:rsidP="00DF7927">
      <w:pPr>
        <w:pStyle w:val="Normal014"/>
        <w:widowControl/>
        <w:ind w:left="1440" w:hanging="720"/>
        <w:rPr>
          <w:rFonts w:eastAsia="Times New Roman"/>
        </w:rPr>
      </w:pPr>
      <w:r w:rsidRPr="00FF0BF3">
        <w:rPr>
          <w:rFonts w:eastAsia="Times New Roman"/>
        </w:rPr>
        <w:t>(i)</w:t>
      </w:r>
      <w:r w:rsidRPr="00FF0BF3">
        <w:rPr>
          <w:rFonts w:eastAsia="Times New Roman"/>
        </w:rPr>
        <w:tab/>
        <w:t xml:space="preserve">a detailed description of the proposed solution, </w:t>
      </w:r>
      <w:r>
        <w:rPr>
          <w:rFonts w:eastAsia="Times New Roman"/>
        </w:rPr>
        <w:t xml:space="preserve">in the manner specified by the ISO, </w:t>
      </w:r>
      <w:r w:rsidRPr="00FF0BF3">
        <w:rPr>
          <w:rFonts w:eastAsia="Times New Roman"/>
        </w:rPr>
        <w:t>including an identification of the proposed route for the solution and technical details of the project</w:t>
      </w:r>
      <w:r>
        <w:rPr>
          <w:rFonts w:eastAsia="Times New Roman"/>
        </w:rPr>
        <w:t>, such as interconnection into the existing transmission system</w:t>
      </w:r>
      <w:r w:rsidRPr="00FF0BF3">
        <w:rPr>
          <w:rFonts w:eastAsia="Times New Roman"/>
        </w:rPr>
        <w:t>;</w:t>
      </w:r>
    </w:p>
    <w:p w14:paraId="1EFF718A" w14:textId="77777777" w:rsidR="00DF7927" w:rsidRPr="00FF0BF3" w:rsidRDefault="00DF7927" w:rsidP="00DF7927">
      <w:pPr>
        <w:pStyle w:val="Normal014"/>
        <w:widowControl/>
        <w:ind w:left="1440" w:hanging="720"/>
        <w:rPr>
          <w:rFonts w:eastAsia="Times New Roman"/>
        </w:rPr>
      </w:pPr>
    </w:p>
    <w:p w14:paraId="48B37368" w14:textId="77777777" w:rsidR="00DF7927" w:rsidRDefault="00462ADF" w:rsidP="00DF7927">
      <w:pPr>
        <w:pStyle w:val="Normal014"/>
        <w:widowControl/>
        <w:ind w:left="1440" w:hanging="720"/>
        <w:rPr>
          <w:rFonts w:eastAsia="Times New Roman"/>
        </w:rPr>
      </w:pPr>
      <w:r w:rsidRPr="00FF0BF3">
        <w:rPr>
          <w:rFonts w:eastAsia="Times New Roman"/>
        </w:rPr>
        <w:t>(ii)</w:t>
      </w:r>
      <w:r w:rsidRPr="00FF0BF3">
        <w:rPr>
          <w:rFonts w:eastAsia="Times New Roman"/>
        </w:rPr>
        <w:tab/>
        <w:t xml:space="preserve">a detailed explanation of </w:t>
      </w:r>
      <w:r>
        <w:rPr>
          <w:rFonts w:eastAsia="Times New Roman"/>
        </w:rPr>
        <w:t xml:space="preserve">the identified needs that are addressed, </w:t>
      </w:r>
      <w:r w:rsidRPr="00FF0BF3">
        <w:rPr>
          <w:rFonts w:eastAsia="Times New Roman"/>
        </w:rPr>
        <w:t>how the proposed solution addresses th</w:t>
      </w:r>
      <w:r>
        <w:rPr>
          <w:rFonts w:eastAsia="Times New Roman"/>
        </w:rPr>
        <w:t>os</w:t>
      </w:r>
      <w:r w:rsidRPr="00FF0BF3">
        <w:rPr>
          <w:rFonts w:eastAsia="Times New Roman"/>
        </w:rPr>
        <w:t>e identified need</w:t>
      </w:r>
      <w:r>
        <w:rPr>
          <w:rFonts w:eastAsia="Times New Roman"/>
        </w:rPr>
        <w:t>s, a description of those needs which have not been addressed, and a description of the impact of the Phase One Proposal on those needs which have not been addressed</w:t>
      </w:r>
      <w:r w:rsidRPr="00FF0BF3">
        <w:rPr>
          <w:rFonts w:eastAsia="Times New Roman"/>
        </w:rPr>
        <w:t>;</w:t>
      </w:r>
    </w:p>
    <w:p w14:paraId="275F2B92" w14:textId="77777777" w:rsidR="00DF7927" w:rsidRPr="00FF0BF3" w:rsidRDefault="00DF7927" w:rsidP="00DF7927">
      <w:pPr>
        <w:pStyle w:val="Normal014"/>
        <w:widowControl/>
        <w:ind w:left="1440" w:hanging="720"/>
        <w:rPr>
          <w:rFonts w:eastAsia="Times New Roman"/>
        </w:rPr>
      </w:pPr>
    </w:p>
    <w:p w14:paraId="0917467A" w14:textId="77777777" w:rsidR="00DF7927" w:rsidRPr="00FF0BF3" w:rsidRDefault="00462ADF" w:rsidP="00DF7927">
      <w:pPr>
        <w:pStyle w:val="Normal014"/>
        <w:widowControl/>
        <w:ind w:left="1440" w:hanging="720"/>
        <w:rPr>
          <w:rFonts w:eastAsia="Times New Roman"/>
        </w:rPr>
      </w:pPr>
      <w:r w:rsidRPr="00FF0BF3">
        <w:rPr>
          <w:rFonts w:eastAsia="Times New Roman"/>
        </w:rPr>
        <w:t>(iii)</w:t>
      </w:r>
      <w:r w:rsidRPr="00FF0BF3">
        <w:rPr>
          <w:rFonts w:eastAsia="Times New Roman"/>
        </w:rPr>
        <w:tab/>
        <w:t>the proposed schedule</w:t>
      </w:r>
      <w:r>
        <w:rPr>
          <w:rFonts w:eastAsia="Times New Roman"/>
        </w:rPr>
        <w:t xml:space="preserve">, including key high-level milestones, </w:t>
      </w:r>
      <w:r w:rsidRPr="00FF0BF3">
        <w:rPr>
          <w:rFonts w:eastAsia="Times New Roman"/>
        </w:rPr>
        <w:t>for development</w:t>
      </w:r>
      <w:r>
        <w:rPr>
          <w:rFonts w:eastAsia="Times New Roman"/>
        </w:rPr>
        <w:t>, siting, procurement of real estate rights, permitting, construction</w:t>
      </w:r>
      <w:r w:rsidRPr="00FF0BF3">
        <w:rPr>
          <w:rFonts w:eastAsia="Times New Roman"/>
        </w:rPr>
        <w:t xml:space="preserve"> and completion of the proposed solution;</w:t>
      </w:r>
    </w:p>
    <w:p w14:paraId="5CF75FE7" w14:textId="77777777" w:rsidR="00DF7927" w:rsidRDefault="00462ADF" w:rsidP="00DF7927">
      <w:pPr>
        <w:pStyle w:val="Normal014"/>
        <w:widowControl/>
        <w:rPr>
          <w:rFonts w:eastAsia="Times New Roman"/>
        </w:rPr>
      </w:pPr>
      <w:r w:rsidRPr="00FF0BF3">
        <w:rPr>
          <w:rFonts w:eastAsia="Times New Roman"/>
        </w:rPr>
        <w:tab/>
        <w:t xml:space="preserve"> </w:t>
      </w:r>
      <w:r>
        <w:rPr>
          <w:rFonts w:eastAsia="Times New Roman"/>
        </w:rPr>
        <w:br/>
      </w:r>
      <w:r w:rsidRPr="00FF0BF3">
        <w:rPr>
          <w:rFonts w:eastAsia="Times New Roman"/>
        </w:rPr>
        <w:t>(</w:t>
      </w:r>
      <w:r>
        <w:rPr>
          <w:rFonts w:eastAsia="Times New Roman"/>
        </w:rPr>
        <w:t>i</w:t>
      </w:r>
      <w:r w:rsidRPr="00FF0BF3">
        <w:rPr>
          <w:rFonts w:eastAsia="Times New Roman"/>
        </w:rPr>
        <w:t>v)</w:t>
      </w:r>
      <w:r w:rsidRPr="00FF0BF3">
        <w:rPr>
          <w:rFonts w:eastAsia="Times New Roman"/>
        </w:rPr>
        <w:tab/>
        <w:t xml:space="preserve">right, title, and interest in rights of way, substations, and other property or facilities, if </w:t>
      </w:r>
    </w:p>
    <w:p w14:paraId="192719DB" w14:textId="77777777" w:rsidR="00DF7927" w:rsidRDefault="00462ADF" w:rsidP="00DF7927">
      <w:pPr>
        <w:pStyle w:val="Normal014"/>
        <w:widowControl/>
        <w:ind w:left="1440"/>
        <w:rPr>
          <w:rFonts w:eastAsia="Times New Roman"/>
        </w:rPr>
      </w:pPr>
      <w:r w:rsidRPr="00FF0BF3">
        <w:rPr>
          <w:rFonts w:eastAsia="Times New Roman"/>
        </w:rPr>
        <w:t>any, that would contribute to the proposed solution or the means and timeframe by which such would be obtained;</w:t>
      </w:r>
      <w:r>
        <w:rPr>
          <w:rFonts w:eastAsia="Times New Roman"/>
        </w:rPr>
        <w:t xml:space="preserve"> and</w:t>
      </w:r>
    </w:p>
    <w:p w14:paraId="0C17A07B" w14:textId="77777777" w:rsidR="00DF7927" w:rsidRPr="00FF0BF3" w:rsidRDefault="00DF7927" w:rsidP="00DF7927">
      <w:pPr>
        <w:pStyle w:val="Normal014"/>
        <w:widowControl/>
        <w:ind w:left="0"/>
        <w:rPr>
          <w:rFonts w:eastAsia="Times New Roman"/>
        </w:rPr>
      </w:pPr>
    </w:p>
    <w:p w14:paraId="017451D3" w14:textId="77777777" w:rsidR="00DF7927" w:rsidRPr="00FF0BF3" w:rsidRDefault="00462ADF" w:rsidP="00DF7927">
      <w:pPr>
        <w:pStyle w:val="Normal014"/>
        <w:widowControl/>
        <w:ind w:left="1440" w:hanging="720"/>
        <w:rPr>
          <w:rFonts w:eastAsia="Times New Roman"/>
        </w:rPr>
      </w:pPr>
      <w:r w:rsidRPr="00FF0BF3">
        <w:rPr>
          <w:rFonts w:eastAsia="Times New Roman"/>
        </w:rPr>
        <w:t>(v)</w:t>
      </w:r>
      <w:r w:rsidRPr="00FF0BF3">
        <w:rPr>
          <w:rFonts w:eastAsia="Times New Roman"/>
        </w:rPr>
        <w:tab/>
        <w:t xml:space="preserve">the estimated </w:t>
      </w:r>
      <w:r>
        <w:rPr>
          <w:rFonts w:eastAsia="Times New Roman"/>
        </w:rPr>
        <w:t>installed</w:t>
      </w:r>
      <w:r w:rsidRPr="00FF0BF3">
        <w:rPr>
          <w:rFonts w:eastAsia="Times New Roman"/>
        </w:rPr>
        <w:t xml:space="preserve"> cost</w:t>
      </w:r>
      <w:r>
        <w:rPr>
          <w:rFonts w:eastAsia="Times New Roman"/>
        </w:rPr>
        <w:t>s</w:t>
      </w:r>
      <w:r w:rsidRPr="00FF0BF3">
        <w:rPr>
          <w:rFonts w:eastAsia="Times New Roman"/>
        </w:rPr>
        <w:t xml:space="preserve"> of the proposed solution, including a</w:t>
      </w:r>
      <w:r>
        <w:rPr>
          <w:rFonts w:eastAsia="Times New Roman"/>
        </w:rPr>
        <w:t xml:space="preserve"> high-level</w:t>
      </w:r>
      <w:r w:rsidRPr="00FF0BF3">
        <w:rPr>
          <w:rFonts w:eastAsia="Times New Roman"/>
        </w:rPr>
        <w:t xml:space="preserve"> itemization of the components of the cost estimate</w:t>
      </w:r>
      <w:r>
        <w:rPr>
          <w:rFonts w:eastAsia="Times New Roman"/>
        </w:rPr>
        <w:t xml:space="preserve"> and any cost containment or cost cap measures</w:t>
      </w:r>
      <w:r w:rsidRPr="00FF0BF3">
        <w:rPr>
          <w:rFonts w:eastAsia="Times New Roman"/>
        </w:rPr>
        <w:t>.</w:t>
      </w:r>
    </w:p>
    <w:p w14:paraId="6673B589" w14:textId="77777777" w:rsidR="00DF7927" w:rsidRPr="00FF0BF3" w:rsidRDefault="00DF7927" w:rsidP="00DF7927">
      <w:pPr>
        <w:pStyle w:val="Normal014"/>
        <w:widowControl/>
        <w:ind w:left="0"/>
        <w:rPr>
          <w:rFonts w:eastAsia="Times New Roman"/>
        </w:rPr>
      </w:pPr>
    </w:p>
    <w:p w14:paraId="00083738" w14:textId="77777777" w:rsidR="00DF7927" w:rsidRDefault="00462ADF" w:rsidP="00DF7927">
      <w:pPr>
        <w:pStyle w:val="Normal014"/>
        <w:widowControl/>
        <w:rPr>
          <w:rFonts w:eastAsia="Times New Roman"/>
        </w:rPr>
      </w:pPr>
      <w:r w:rsidRPr="009F3CBB">
        <w:rPr>
          <w:rFonts w:eastAsia="Times New Roman"/>
        </w:rPr>
        <w:t xml:space="preserve">With each proposal, the </w:t>
      </w:r>
      <w:r>
        <w:rPr>
          <w:rFonts w:eastAsia="Times New Roman"/>
        </w:rPr>
        <w:t xml:space="preserve">submitting </w:t>
      </w:r>
      <w:r w:rsidRPr="009F3CBB">
        <w:rPr>
          <w:rFonts w:eastAsia="Times New Roman"/>
        </w:rPr>
        <w:t xml:space="preserve">Qualified Transmission Project Sponsor must include payment of a $100,000 study deposit per submitted </w:t>
      </w:r>
      <w:r w:rsidRPr="00EE366D">
        <w:rPr>
          <w:rFonts w:eastAsia="Times New Roman"/>
        </w:rPr>
        <w:t>Phase One</w:t>
      </w:r>
      <w:r>
        <w:rPr>
          <w:rFonts w:eastAsia="Times New Roman"/>
        </w:rPr>
        <w:t xml:space="preserve"> P</w:t>
      </w:r>
      <w:r w:rsidRPr="009F3CBB">
        <w:rPr>
          <w:rFonts w:eastAsia="Times New Roman"/>
        </w:rPr>
        <w:t xml:space="preserve">roposal to support the cost of Phase One </w:t>
      </w:r>
      <w:r>
        <w:rPr>
          <w:rFonts w:eastAsia="Times New Roman"/>
        </w:rPr>
        <w:t>Proposal</w:t>
      </w:r>
      <w:r w:rsidRPr="009F3CBB">
        <w:rPr>
          <w:rFonts w:eastAsia="Times New Roman"/>
        </w:rPr>
        <w:t xml:space="preserve"> and Phase Two </w:t>
      </w:r>
      <w:r>
        <w:rPr>
          <w:rFonts w:eastAsia="Times New Roman"/>
        </w:rPr>
        <w:t>Solution</w:t>
      </w:r>
      <w:r w:rsidRPr="009F3CBB">
        <w:rPr>
          <w:rFonts w:eastAsia="Times New Roman"/>
        </w:rPr>
        <w:t xml:space="preserve"> study work by the ISO. </w:t>
      </w:r>
      <w:r>
        <w:rPr>
          <w:rFonts w:eastAsia="Times New Roman"/>
        </w:rPr>
        <w:t xml:space="preserve"> The study deposit of $100,000 shall be applied towards the costs incurred by the ISO associated with the study of the Phase One Proposal and Phase Two Solution.</w:t>
      </w:r>
    </w:p>
    <w:p w14:paraId="563B143E" w14:textId="77777777" w:rsidR="00DF7927" w:rsidRDefault="00DF7927" w:rsidP="00DF7927">
      <w:pPr>
        <w:pStyle w:val="Normal014"/>
        <w:widowControl/>
        <w:rPr>
          <w:rFonts w:eastAsia="Times New Roman"/>
        </w:rPr>
      </w:pPr>
    </w:p>
    <w:p w14:paraId="33847182" w14:textId="77777777" w:rsidR="00DF7927" w:rsidRPr="00FF0BF3" w:rsidRDefault="00462ADF" w:rsidP="00DF7927">
      <w:pPr>
        <w:pStyle w:val="Normal014"/>
        <w:widowControl/>
        <w:rPr>
          <w:rFonts w:eastAsia="Times New Roman"/>
        </w:rPr>
      </w:pPr>
      <w:r w:rsidRPr="00FF0BF3">
        <w:rPr>
          <w:rFonts w:eastAsia="Times New Roman"/>
        </w:rPr>
        <w:t xml:space="preserve">Phase One Proposals must be submitted by the deadline specified in the </w:t>
      </w:r>
      <w:r>
        <w:rPr>
          <w:rFonts w:eastAsia="Times New Roman"/>
        </w:rPr>
        <w:t xml:space="preserve">public </w:t>
      </w:r>
      <w:r w:rsidRPr="00FF0BF3">
        <w:rPr>
          <w:rFonts w:eastAsia="Times New Roman"/>
        </w:rPr>
        <w:t xml:space="preserve">posting by the ISO of the </w:t>
      </w:r>
      <w:r w:rsidRPr="00A437D7">
        <w:rPr>
          <w:rFonts w:eastAsia="Times New Roman"/>
        </w:rPr>
        <w:t>request</w:t>
      </w:r>
      <w:r>
        <w:rPr>
          <w:rFonts w:eastAsia="Times New Roman"/>
        </w:rPr>
        <w:t xml:space="preserve"> for proposal </w:t>
      </w:r>
      <w:r w:rsidRPr="00FF0BF3">
        <w:rPr>
          <w:rFonts w:eastAsia="Times New Roman"/>
        </w:rPr>
        <w:t>described in Section 4.3(</w:t>
      </w:r>
      <w:r>
        <w:rPr>
          <w:rFonts w:eastAsia="Times New Roman"/>
        </w:rPr>
        <w:t>a</w:t>
      </w:r>
      <w:r w:rsidRPr="00FF0BF3">
        <w:rPr>
          <w:rFonts w:eastAsia="Times New Roman"/>
        </w:rPr>
        <w:t>) of this Attachment, which shall not be less than 60 days from the posting date of the</w:t>
      </w:r>
      <w:r>
        <w:rPr>
          <w:rFonts w:eastAsia="Times New Roman"/>
        </w:rPr>
        <w:t xml:space="preserve"> </w:t>
      </w:r>
      <w:r w:rsidRPr="00A437D7">
        <w:rPr>
          <w:rFonts w:eastAsia="Times New Roman"/>
        </w:rPr>
        <w:t>request</w:t>
      </w:r>
      <w:r>
        <w:rPr>
          <w:rFonts w:eastAsia="Times New Roman"/>
        </w:rPr>
        <w:t xml:space="preserve"> for proposal</w:t>
      </w:r>
      <w:r w:rsidRPr="00FF0BF3">
        <w:rPr>
          <w:rFonts w:eastAsia="Times New Roman"/>
        </w:rPr>
        <w:t>.  The ISO may reject submittals which are insufficient or not adequately supported.</w:t>
      </w:r>
    </w:p>
    <w:p w14:paraId="7B034750" w14:textId="77777777" w:rsidR="00DF7927" w:rsidRPr="00FF0BF3" w:rsidRDefault="00DF7927" w:rsidP="00DF7927">
      <w:pPr>
        <w:pStyle w:val="Normal014"/>
        <w:widowControl/>
        <w:rPr>
          <w:rFonts w:eastAsia="Times New Roman"/>
        </w:rPr>
      </w:pPr>
    </w:p>
    <w:p w14:paraId="47D3C604" w14:textId="77777777" w:rsidR="00DF7927" w:rsidRPr="00A71A89" w:rsidRDefault="00462ADF" w:rsidP="00DF7927">
      <w:pPr>
        <w:pStyle w:val="Normal014"/>
        <w:widowControl/>
        <w:rPr>
          <w:rFonts w:eastAsia="Times New Roman"/>
          <w:b/>
        </w:rPr>
      </w:pPr>
      <w:r w:rsidRPr="00A71A89">
        <w:rPr>
          <w:rFonts w:eastAsia="Times New Roman"/>
          <w:b/>
        </w:rPr>
        <w:lastRenderedPageBreak/>
        <w:t>(</w:t>
      </w:r>
      <w:r w:rsidRPr="00505CB8">
        <w:rPr>
          <w:rFonts w:eastAsia="Times New Roman"/>
          <w:b/>
        </w:rPr>
        <w:t>d</w:t>
      </w:r>
      <w:r w:rsidRPr="00A71A89">
        <w:rPr>
          <w:rFonts w:eastAsia="Times New Roman"/>
          <w:b/>
        </w:rPr>
        <w:t>)</w:t>
      </w:r>
      <w:r w:rsidRPr="00A71A89">
        <w:rPr>
          <w:rFonts w:eastAsia="Times New Roman"/>
          <w:b/>
        </w:rPr>
        <w:tab/>
        <w:t>LSP Coordination</w:t>
      </w:r>
    </w:p>
    <w:p w14:paraId="22606E55" w14:textId="77777777" w:rsidR="00DF7927" w:rsidRPr="00FF0BF3" w:rsidRDefault="00462ADF" w:rsidP="00DF7927">
      <w:pPr>
        <w:pStyle w:val="Normal014"/>
        <w:widowControl/>
        <w:rPr>
          <w:rFonts w:eastAsia="Times New Roman"/>
        </w:rPr>
      </w:pPr>
      <w:r w:rsidRPr="00EE366D">
        <w:rPr>
          <w:rFonts w:eastAsia="Times New Roman"/>
        </w:rPr>
        <w:t>Qualified Transmission Project</w:t>
      </w:r>
      <w:r>
        <w:rPr>
          <w:rFonts w:eastAsia="Times New Roman"/>
        </w:rPr>
        <w:t xml:space="preserve"> </w:t>
      </w:r>
      <w:r w:rsidRPr="00FF0BF3">
        <w:rPr>
          <w:rFonts w:eastAsia="Times New Roman"/>
        </w:rPr>
        <w:t xml:space="preserve">Sponsors of Phase One Proposals shall also identify any LSP plans that require coordination with their </w:t>
      </w:r>
      <w:r>
        <w:rPr>
          <w:rFonts w:eastAsia="Times New Roman"/>
        </w:rPr>
        <w:t>Phase One P</w:t>
      </w:r>
      <w:r w:rsidRPr="00FF0BF3">
        <w:rPr>
          <w:rFonts w:eastAsia="Times New Roman"/>
        </w:rPr>
        <w:t>roposals.</w:t>
      </w:r>
    </w:p>
    <w:p w14:paraId="6875756A" w14:textId="77777777" w:rsidR="00DF7927" w:rsidRPr="00FF0BF3" w:rsidRDefault="00DF7927" w:rsidP="00DF7927">
      <w:pPr>
        <w:pStyle w:val="Normal014"/>
        <w:widowControl/>
        <w:rPr>
          <w:rFonts w:eastAsia="Times New Roman"/>
        </w:rPr>
      </w:pPr>
    </w:p>
    <w:p w14:paraId="7D2648BC" w14:textId="77777777" w:rsidR="00DF7927" w:rsidRPr="00A71A89" w:rsidRDefault="00462ADF" w:rsidP="00DF7927">
      <w:pPr>
        <w:pStyle w:val="Normal014"/>
        <w:widowControl/>
        <w:rPr>
          <w:rFonts w:eastAsia="Times New Roman"/>
          <w:b/>
        </w:rPr>
      </w:pPr>
      <w:r w:rsidRPr="00A71A89">
        <w:rPr>
          <w:rFonts w:eastAsia="Times New Roman"/>
          <w:b/>
        </w:rPr>
        <w:t>(</w:t>
      </w:r>
      <w:r w:rsidRPr="00505CB8">
        <w:rPr>
          <w:rFonts w:eastAsia="Times New Roman"/>
          <w:b/>
        </w:rPr>
        <w:t>e</w:t>
      </w:r>
      <w:r w:rsidRPr="00A71A89">
        <w:rPr>
          <w:rFonts w:eastAsia="Times New Roman"/>
          <w:b/>
        </w:rPr>
        <w:t>)</w:t>
      </w:r>
      <w:r w:rsidRPr="00A71A89">
        <w:rPr>
          <w:rFonts w:eastAsia="Times New Roman"/>
          <w:b/>
        </w:rPr>
        <w:tab/>
        <w:t xml:space="preserve">Review </w:t>
      </w:r>
      <w:r>
        <w:rPr>
          <w:rFonts w:eastAsia="Times New Roman"/>
          <w:b/>
        </w:rPr>
        <w:t xml:space="preserve">of Phase One Proposals </w:t>
      </w:r>
      <w:r w:rsidRPr="00A71A89">
        <w:rPr>
          <w:rFonts w:eastAsia="Times New Roman"/>
          <w:b/>
        </w:rPr>
        <w:t>by ISO</w:t>
      </w:r>
    </w:p>
    <w:p w14:paraId="40C13D59" w14:textId="2C17F8B7" w:rsidR="00DF7927" w:rsidRPr="00FF0BF3" w:rsidRDefault="00462ADF" w:rsidP="00DF7927">
      <w:pPr>
        <w:pStyle w:val="Normal014"/>
        <w:widowControl/>
        <w:rPr>
          <w:rFonts w:eastAsia="Times New Roman"/>
        </w:rPr>
      </w:pPr>
      <w:r w:rsidRPr="00613253">
        <w:rPr>
          <w:rFonts w:eastAsia="Times New Roman"/>
        </w:rPr>
        <w:t xml:space="preserve"> </w:t>
      </w:r>
      <w:r>
        <w:rPr>
          <w:rFonts w:eastAsia="Times New Roman"/>
        </w:rPr>
        <w:t>If any identified need is only solved by the Backstop Transmission Solution</w:t>
      </w:r>
      <w:r w:rsidRPr="00FF0BF3">
        <w:rPr>
          <w:rFonts w:eastAsia="Times New Roman"/>
        </w:rPr>
        <w:t xml:space="preserve">, the ISO shall proceed under Section 4.2 of this Attachment, rather than pursuant to the procedures set forth in the remainder of this Section 4.3.  </w:t>
      </w:r>
    </w:p>
    <w:p w14:paraId="505B4C48" w14:textId="77777777" w:rsidR="00DF7927" w:rsidRPr="00FF0BF3" w:rsidRDefault="00DF7927" w:rsidP="00DF7927">
      <w:pPr>
        <w:pStyle w:val="Normal014"/>
        <w:widowControl/>
        <w:rPr>
          <w:rFonts w:eastAsia="Times New Roman"/>
        </w:rPr>
      </w:pPr>
    </w:p>
    <w:p w14:paraId="598A54E6" w14:textId="77777777" w:rsidR="00DF7927" w:rsidRPr="00FF0BF3" w:rsidRDefault="00462ADF" w:rsidP="00DF7927">
      <w:pPr>
        <w:pStyle w:val="Normal014"/>
        <w:widowControl/>
        <w:rPr>
          <w:rFonts w:eastAsia="Times New Roman"/>
        </w:rPr>
      </w:pPr>
      <w:r w:rsidRPr="00FF0BF3">
        <w:rPr>
          <w:rFonts w:eastAsia="Times New Roman"/>
        </w:rPr>
        <w:t xml:space="preserve">If </w:t>
      </w:r>
      <w:r>
        <w:rPr>
          <w:rFonts w:eastAsia="Times New Roman"/>
        </w:rPr>
        <w:t xml:space="preserve">all of the identified needs are solved by </w:t>
      </w:r>
      <w:r w:rsidRPr="00FF0BF3">
        <w:rPr>
          <w:rFonts w:eastAsia="Times New Roman"/>
        </w:rPr>
        <w:t>more than one Phase One Proposal, the ISO shall perform a review of each proposal to determine whether the proposed solution:</w:t>
      </w:r>
    </w:p>
    <w:p w14:paraId="2AE7E73A" w14:textId="77777777" w:rsidR="00DF7927" w:rsidRPr="00FF0BF3" w:rsidRDefault="00DF7927" w:rsidP="00DF7927">
      <w:pPr>
        <w:pStyle w:val="Normal014"/>
        <w:widowControl/>
        <w:rPr>
          <w:rFonts w:eastAsia="Times New Roman"/>
        </w:rPr>
      </w:pPr>
    </w:p>
    <w:p w14:paraId="1D9E7696" w14:textId="77777777" w:rsidR="00DF7927" w:rsidRDefault="00462ADF" w:rsidP="00DF7927">
      <w:pPr>
        <w:pStyle w:val="Normal014"/>
        <w:widowControl/>
        <w:rPr>
          <w:rFonts w:eastAsia="Times New Roman"/>
        </w:rPr>
      </w:pPr>
      <w:r w:rsidRPr="00FF0BF3">
        <w:rPr>
          <w:rFonts w:eastAsia="Times New Roman"/>
        </w:rPr>
        <w:t>(i)</w:t>
      </w:r>
      <w:r w:rsidRPr="00FF0BF3">
        <w:rPr>
          <w:rFonts w:eastAsia="Times New Roman"/>
        </w:rPr>
        <w:tab/>
        <w:t>provides sufficient data and that the data is of sufficient quality to satisfy Section 4.3(</w:t>
      </w:r>
      <w:r>
        <w:rPr>
          <w:rFonts w:eastAsia="Times New Roman"/>
        </w:rPr>
        <w:t>c</w:t>
      </w:r>
      <w:r w:rsidRPr="00FF0BF3">
        <w:rPr>
          <w:rFonts w:eastAsia="Times New Roman"/>
        </w:rPr>
        <w:t>) of this Attachment;</w:t>
      </w:r>
    </w:p>
    <w:p w14:paraId="63381C27" w14:textId="77777777" w:rsidR="00DF7927" w:rsidRPr="00FF0BF3" w:rsidRDefault="00DF7927" w:rsidP="00DF7927">
      <w:pPr>
        <w:pStyle w:val="Normal014"/>
        <w:widowControl/>
        <w:rPr>
          <w:rFonts w:eastAsia="Times New Roman"/>
        </w:rPr>
      </w:pPr>
    </w:p>
    <w:p w14:paraId="7A9CDED4" w14:textId="77777777" w:rsidR="00DF7927" w:rsidRDefault="00462ADF" w:rsidP="00DF7927">
      <w:pPr>
        <w:pStyle w:val="Normal014"/>
        <w:widowControl/>
        <w:rPr>
          <w:rFonts w:eastAsia="Times New Roman"/>
        </w:rPr>
      </w:pPr>
      <w:r w:rsidRPr="00FF0BF3">
        <w:rPr>
          <w:rFonts w:eastAsia="Times New Roman"/>
        </w:rPr>
        <w:t>(ii)</w:t>
      </w:r>
      <w:r w:rsidRPr="00FF0BF3">
        <w:rPr>
          <w:rFonts w:eastAsia="Times New Roman"/>
        </w:rPr>
        <w:tab/>
        <w:t>satisf</w:t>
      </w:r>
      <w:r>
        <w:rPr>
          <w:rFonts w:eastAsia="Times New Roman"/>
        </w:rPr>
        <w:t>ies</w:t>
      </w:r>
      <w:r w:rsidRPr="00FF0BF3">
        <w:rPr>
          <w:rFonts w:eastAsia="Times New Roman"/>
        </w:rPr>
        <w:t xml:space="preserve"> </w:t>
      </w:r>
      <w:r>
        <w:rPr>
          <w:rFonts w:eastAsia="Times New Roman"/>
        </w:rPr>
        <w:t xml:space="preserve">one or more of </w:t>
      </w:r>
      <w:r w:rsidRPr="00FF0BF3">
        <w:rPr>
          <w:rFonts w:eastAsia="Times New Roman"/>
        </w:rPr>
        <w:t>the needs</w:t>
      </w:r>
      <w:r w:rsidRPr="00D5707F">
        <w:rPr>
          <w:rFonts w:eastAsia="Times New Roman"/>
        </w:rPr>
        <w:t xml:space="preserve"> </w:t>
      </w:r>
      <w:r>
        <w:rPr>
          <w:rFonts w:eastAsia="Times New Roman"/>
        </w:rPr>
        <w:t>as identified in Section 4.3(c)(ii)</w:t>
      </w:r>
      <w:r w:rsidRPr="00FF0BF3">
        <w:rPr>
          <w:rFonts w:eastAsia="Times New Roman"/>
        </w:rPr>
        <w:t>;</w:t>
      </w:r>
    </w:p>
    <w:p w14:paraId="6F1D62F9" w14:textId="77777777" w:rsidR="00DF7927" w:rsidRPr="00FF0BF3" w:rsidRDefault="00DF7927" w:rsidP="00DF7927">
      <w:pPr>
        <w:pStyle w:val="Normal014"/>
        <w:widowControl/>
        <w:rPr>
          <w:rFonts w:eastAsia="Times New Roman"/>
        </w:rPr>
      </w:pPr>
    </w:p>
    <w:p w14:paraId="556AE351" w14:textId="77777777" w:rsidR="00DF7927" w:rsidRDefault="00462ADF" w:rsidP="00DF7927">
      <w:pPr>
        <w:pStyle w:val="Normal014"/>
        <w:widowControl/>
        <w:rPr>
          <w:rFonts w:eastAsia="Times New Roman"/>
        </w:rPr>
      </w:pPr>
      <w:r w:rsidRPr="00FF0BF3">
        <w:rPr>
          <w:rFonts w:eastAsia="Times New Roman"/>
        </w:rPr>
        <w:t>(iii)</w:t>
      </w:r>
      <w:r w:rsidRPr="00FF0BF3">
        <w:rPr>
          <w:rFonts w:eastAsia="Times New Roman"/>
        </w:rPr>
        <w:tab/>
        <w:t>is technically practicable and indicates possession of, or an approach to acquiring, the necessary rights of way, property and facilities that will make the proposal reasonably feasible in the required timeframe; and</w:t>
      </w:r>
    </w:p>
    <w:p w14:paraId="009F73D2" w14:textId="77777777" w:rsidR="00DF7927" w:rsidRPr="00FF0BF3" w:rsidRDefault="00DF7927" w:rsidP="00DF7927">
      <w:pPr>
        <w:pStyle w:val="Normal014"/>
        <w:widowControl/>
        <w:rPr>
          <w:rFonts w:eastAsia="Times New Roman"/>
        </w:rPr>
      </w:pPr>
    </w:p>
    <w:p w14:paraId="002AE728" w14:textId="77777777" w:rsidR="00DF7927" w:rsidRPr="00FF0BF3" w:rsidRDefault="00462ADF" w:rsidP="00DF7927">
      <w:pPr>
        <w:pStyle w:val="Normal014"/>
        <w:widowControl/>
        <w:rPr>
          <w:rFonts w:eastAsia="Times New Roman"/>
        </w:rPr>
      </w:pPr>
      <w:r w:rsidRPr="00FF0BF3">
        <w:rPr>
          <w:rFonts w:eastAsia="Times New Roman"/>
        </w:rPr>
        <w:t>(iv)</w:t>
      </w:r>
      <w:r w:rsidRPr="00FF0BF3">
        <w:rPr>
          <w:rFonts w:eastAsia="Times New Roman"/>
        </w:rPr>
        <w:tab/>
        <w:t>is eligible to be constructed only by an existing PTO in accordance with Schedule 3.09(a) of the TOA because the proposed solution is an upgrade to existing PTO facilities, or because the costs of the proposed solution are not eligible for regional cost allocation under the OATT and will be allocated only to the local customers of a PTO.</w:t>
      </w:r>
    </w:p>
    <w:p w14:paraId="08F28EED" w14:textId="77777777" w:rsidR="00DF7927" w:rsidRPr="00FF0BF3" w:rsidRDefault="00DF7927" w:rsidP="00DF7927">
      <w:pPr>
        <w:pStyle w:val="Normal014"/>
        <w:widowControl/>
        <w:rPr>
          <w:rFonts w:eastAsia="Times New Roman"/>
        </w:rPr>
      </w:pPr>
    </w:p>
    <w:p w14:paraId="5C61CB36" w14:textId="77777777" w:rsidR="00DF7927" w:rsidRPr="00A71A89" w:rsidRDefault="00462ADF" w:rsidP="00DF7927">
      <w:pPr>
        <w:pStyle w:val="Normal014"/>
        <w:widowControl/>
        <w:rPr>
          <w:rFonts w:eastAsia="Times New Roman"/>
          <w:b/>
        </w:rPr>
      </w:pPr>
      <w:r w:rsidRPr="00A71A89">
        <w:rPr>
          <w:rFonts w:eastAsia="Times New Roman"/>
          <w:b/>
        </w:rPr>
        <w:t>(</w:t>
      </w:r>
      <w:r w:rsidRPr="00505CB8">
        <w:rPr>
          <w:rFonts w:eastAsia="Times New Roman"/>
          <w:b/>
        </w:rPr>
        <w:t>f</w:t>
      </w:r>
      <w:r w:rsidRPr="00A71A89">
        <w:rPr>
          <w:rFonts w:eastAsia="Times New Roman"/>
          <w:b/>
        </w:rPr>
        <w:t>)</w:t>
      </w:r>
      <w:r w:rsidRPr="00A71A89">
        <w:rPr>
          <w:rFonts w:eastAsia="Times New Roman"/>
          <w:b/>
        </w:rPr>
        <w:tab/>
        <w:t>Proposal Deficiencies; Further Information</w:t>
      </w:r>
    </w:p>
    <w:p w14:paraId="2EBDB208" w14:textId="77777777" w:rsidR="00DF7927" w:rsidRPr="009F3CBB" w:rsidRDefault="00462ADF" w:rsidP="00DF7927">
      <w:pPr>
        <w:pStyle w:val="Normal014"/>
        <w:widowControl/>
        <w:rPr>
          <w:rFonts w:eastAsia="Times New Roman"/>
        </w:rPr>
      </w:pPr>
      <w:r w:rsidRPr="00FF0BF3">
        <w:rPr>
          <w:rFonts w:eastAsia="Times New Roman"/>
        </w:rPr>
        <w:t>If the ISO identifies any minor deficiencies in meeting the requirements of Section 4.3(</w:t>
      </w:r>
      <w:r>
        <w:rPr>
          <w:rFonts w:eastAsia="Times New Roman"/>
        </w:rPr>
        <w:t>e</w:t>
      </w:r>
      <w:r w:rsidRPr="00FF0BF3">
        <w:rPr>
          <w:rFonts w:eastAsia="Times New Roman"/>
        </w:rPr>
        <w:t xml:space="preserve">) in the information provided in connection with a proposed Phase One Proposal, the ISO will notify the </w:t>
      </w:r>
      <w:r>
        <w:rPr>
          <w:rFonts w:eastAsia="Times New Roman"/>
        </w:rPr>
        <w:t xml:space="preserve">submitting </w:t>
      </w:r>
      <w:r w:rsidRPr="00FF0BF3">
        <w:rPr>
          <w:rFonts w:eastAsia="Times New Roman"/>
        </w:rPr>
        <w:t xml:space="preserve">Phase One Proposal </w:t>
      </w:r>
      <w:r w:rsidRPr="008463A0">
        <w:rPr>
          <w:rFonts w:eastAsia="Times New Roman"/>
        </w:rPr>
        <w:t>Qualified Transmission Project</w:t>
      </w:r>
      <w:r>
        <w:rPr>
          <w:rFonts w:eastAsia="Times New Roman"/>
        </w:rPr>
        <w:t xml:space="preserve"> S</w:t>
      </w:r>
      <w:r w:rsidRPr="00FF0BF3">
        <w:rPr>
          <w:rFonts w:eastAsia="Times New Roman"/>
        </w:rPr>
        <w:t xml:space="preserve">ponsor and provide an opportunity for the sponsor to cure the deficiencies within the timeframe specified by the ISO.  Upon request, </w:t>
      </w:r>
      <w:r w:rsidRPr="008463A0">
        <w:rPr>
          <w:rFonts w:eastAsia="Times New Roman"/>
        </w:rPr>
        <w:t xml:space="preserve">Qualified Transmission Project </w:t>
      </w:r>
      <w:r>
        <w:rPr>
          <w:rFonts w:eastAsia="Times New Roman"/>
        </w:rPr>
        <w:t>S</w:t>
      </w:r>
      <w:r w:rsidRPr="00FF0BF3">
        <w:rPr>
          <w:rFonts w:eastAsia="Times New Roman"/>
        </w:rPr>
        <w:t xml:space="preserve">ponsors of Phase One Proposals shall provide the ISO with additional information reasonably necessary for the ISO’s evaluation of the proposed </w:t>
      </w:r>
      <w:r w:rsidRPr="008463A0">
        <w:rPr>
          <w:rFonts w:eastAsia="Times New Roman"/>
        </w:rPr>
        <w:t>Phase One Proposals</w:t>
      </w:r>
      <w:r w:rsidRPr="00FF0BF3">
        <w:rPr>
          <w:rFonts w:eastAsia="Times New Roman"/>
        </w:rPr>
        <w:t>.</w:t>
      </w:r>
      <w:r w:rsidRPr="00671693">
        <w:rPr>
          <w:rFonts w:eastAsia="Times New Roman"/>
        </w:rPr>
        <w:t xml:space="preserve"> </w:t>
      </w:r>
      <w:r w:rsidRPr="009F3CBB">
        <w:rPr>
          <w:rFonts w:eastAsia="Times New Roman"/>
        </w:rPr>
        <w:t xml:space="preserve">This identification and notification will occur prior to the publication by the </w:t>
      </w:r>
      <w:r w:rsidRPr="009F3CBB">
        <w:rPr>
          <w:rFonts w:eastAsia="Times New Roman"/>
        </w:rPr>
        <w:lastRenderedPageBreak/>
        <w:t xml:space="preserve">ISO of any Phase One Proposals.  </w:t>
      </w:r>
      <w:r w:rsidRPr="009F3CBB">
        <w:rPr>
          <w:rFonts w:eastAsia="Times New Roman" w:cs="Calibri"/>
          <w:szCs w:val="24"/>
        </w:rPr>
        <w:t>In providing information under this subsection (f), or in Phase Two</w:t>
      </w:r>
      <w:r w:rsidRPr="0023511F">
        <w:rPr>
          <w:rFonts w:eastAsia="Times New Roman" w:cs="Calibri"/>
          <w:szCs w:val="24"/>
        </w:rPr>
        <w:t xml:space="preserve"> </w:t>
      </w:r>
      <w:r w:rsidRPr="008463A0">
        <w:rPr>
          <w:rFonts w:eastAsia="Times New Roman" w:cs="Calibri"/>
          <w:szCs w:val="24"/>
        </w:rPr>
        <w:t>Solutions</w:t>
      </w:r>
      <w:r w:rsidRPr="009F3CBB">
        <w:rPr>
          <w:rFonts w:eastAsia="Times New Roman" w:cs="Calibri"/>
          <w:szCs w:val="24"/>
        </w:rPr>
        <w:t xml:space="preserve">, the </w:t>
      </w:r>
      <w:r w:rsidRPr="008463A0">
        <w:rPr>
          <w:rFonts w:eastAsia="Times New Roman"/>
        </w:rPr>
        <w:t xml:space="preserve">Qualified Transmission Project </w:t>
      </w:r>
      <w:r>
        <w:rPr>
          <w:rFonts w:eastAsia="Times New Roman" w:cs="Calibri"/>
          <w:szCs w:val="24"/>
        </w:rPr>
        <w:t>S</w:t>
      </w:r>
      <w:r w:rsidRPr="009F3CBB">
        <w:rPr>
          <w:rFonts w:eastAsia="Times New Roman" w:cs="Calibri"/>
          <w:szCs w:val="24"/>
        </w:rPr>
        <w:t xml:space="preserve">ponsor may not modify its project materially or submit a new project, but instead may clarify its </w:t>
      </w:r>
      <w:r w:rsidRPr="008463A0">
        <w:rPr>
          <w:rFonts w:eastAsia="Times New Roman" w:cs="Calibri"/>
          <w:szCs w:val="24"/>
        </w:rPr>
        <w:t>Phase One Proposal</w:t>
      </w:r>
      <w:r w:rsidRPr="009F3CBB">
        <w:rPr>
          <w:rFonts w:eastAsia="Times New Roman" w:cs="Calibri"/>
          <w:szCs w:val="24"/>
        </w:rPr>
        <w:t xml:space="preserve">.  Phase Two </w:t>
      </w:r>
      <w:r>
        <w:rPr>
          <w:rFonts w:eastAsia="Times New Roman" w:cs="Calibri"/>
          <w:szCs w:val="24"/>
        </w:rPr>
        <w:t>Solutions</w:t>
      </w:r>
      <w:r w:rsidRPr="009F3CBB">
        <w:rPr>
          <w:rFonts w:eastAsia="Times New Roman" w:cs="Calibri"/>
          <w:szCs w:val="24"/>
        </w:rPr>
        <w:t xml:space="preserve"> reflecting a material modification to a Phase One Proposal or representing a new project will be rejected.</w:t>
      </w:r>
    </w:p>
    <w:p w14:paraId="3E63A776" w14:textId="77777777" w:rsidR="00DF7927" w:rsidRPr="00FF0BF3" w:rsidRDefault="00DF7927" w:rsidP="00DF7927">
      <w:pPr>
        <w:pStyle w:val="Normal014"/>
        <w:widowControl/>
        <w:ind w:left="0"/>
        <w:rPr>
          <w:rFonts w:eastAsia="Times New Roman"/>
        </w:rPr>
      </w:pPr>
    </w:p>
    <w:p w14:paraId="101C2972" w14:textId="77777777" w:rsidR="00DF7927" w:rsidRPr="00A71A89" w:rsidRDefault="00462ADF" w:rsidP="00DF7927">
      <w:pPr>
        <w:pStyle w:val="Normal014"/>
        <w:widowControl/>
        <w:rPr>
          <w:rFonts w:eastAsia="Times New Roman"/>
          <w:b/>
        </w:rPr>
      </w:pPr>
      <w:r w:rsidRPr="00505CB8">
        <w:rPr>
          <w:rFonts w:eastAsia="Times New Roman"/>
          <w:b/>
        </w:rPr>
        <w:t>(g</w:t>
      </w:r>
      <w:r w:rsidRPr="00A71A89">
        <w:rPr>
          <w:rFonts w:eastAsia="Times New Roman"/>
          <w:b/>
        </w:rPr>
        <w:t>)</w:t>
      </w:r>
      <w:r w:rsidRPr="00A71A89">
        <w:rPr>
          <w:rFonts w:eastAsia="Times New Roman"/>
          <w:b/>
        </w:rPr>
        <w:tab/>
        <w:t>Listing of Qualifying Phase One Proposals</w:t>
      </w:r>
      <w:r>
        <w:rPr>
          <w:rFonts w:eastAsia="Times New Roman"/>
          <w:b/>
        </w:rPr>
        <w:t xml:space="preserve"> or Groups of Phase One Proposals</w:t>
      </w:r>
    </w:p>
    <w:p w14:paraId="236EAA25" w14:textId="77777777" w:rsidR="00DF7927" w:rsidRPr="00FF0BF3" w:rsidRDefault="00462ADF" w:rsidP="00DF7927">
      <w:pPr>
        <w:pStyle w:val="Normal014"/>
        <w:widowControl/>
        <w:rPr>
          <w:rFonts w:eastAsia="Times New Roman"/>
        </w:rPr>
      </w:pPr>
      <w:r>
        <w:rPr>
          <w:rFonts w:eastAsia="Times New Roman"/>
        </w:rPr>
        <w:t>T</w:t>
      </w:r>
      <w:r w:rsidRPr="00FF0BF3">
        <w:rPr>
          <w:rFonts w:eastAsia="Times New Roman"/>
        </w:rPr>
        <w:t>he ISO will provide the Planning Advisory Committee with, and post on the ISO’s website, a listing of Phase One Proposals that meet the criteria of Section 4.3(</w:t>
      </w:r>
      <w:r>
        <w:rPr>
          <w:rFonts w:eastAsia="Times New Roman"/>
        </w:rPr>
        <w:t>e</w:t>
      </w:r>
      <w:r w:rsidRPr="00FF0BF3">
        <w:rPr>
          <w:rFonts w:eastAsia="Times New Roman"/>
        </w:rPr>
        <w:t xml:space="preserve">).  </w:t>
      </w:r>
      <w:r>
        <w:rPr>
          <w:rFonts w:eastAsia="Times New Roman"/>
        </w:rPr>
        <w:t xml:space="preserve">The listing will contain Phase One Proposals, either individually or as a group, that solve all of the identified needs.  </w:t>
      </w:r>
      <w:r w:rsidRPr="00FF0BF3">
        <w:rPr>
          <w:rFonts w:eastAsia="Times New Roman"/>
        </w:rPr>
        <w:t>A meeting of the Planning Advisory Committee will be held thereafter in order to solicit stakeholder input on the listing, and the listed proposals.  The ISO with input from the P</w:t>
      </w:r>
      <w:r>
        <w:rPr>
          <w:rFonts w:eastAsia="Times New Roman"/>
        </w:rPr>
        <w:t xml:space="preserve">lanning </w:t>
      </w:r>
      <w:r w:rsidRPr="00FF0BF3">
        <w:rPr>
          <w:rFonts w:eastAsia="Times New Roman"/>
        </w:rPr>
        <w:t>A</w:t>
      </w:r>
      <w:r>
        <w:rPr>
          <w:rFonts w:eastAsia="Times New Roman"/>
        </w:rPr>
        <w:t xml:space="preserve">dvisory </w:t>
      </w:r>
      <w:r w:rsidRPr="00FF0BF3">
        <w:rPr>
          <w:rFonts w:eastAsia="Times New Roman"/>
        </w:rPr>
        <w:t>C</w:t>
      </w:r>
      <w:r>
        <w:rPr>
          <w:rFonts w:eastAsia="Times New Roman"/>
        </w:rPr>
        <w:t>ommittee</w:t>
      </w:r>
      <w:r w:rsidRPr="00FF0BF3">
        <w:rPr>
          <w:rFonts w:eastAsia="Times New Roman"/>
        </w:rPr>
        <w:t xml:space="preserve"> may exclude </w:t>
      </w:r>
      <w:r>
        <w:rPr>
          <w:rFonts w:eastAsia="Times New Roman"/>
        </w:rPr>
        <w:t>Phase One Proposals,</w:t>
      </w:r>
      <w:r w:rsidRPr="00FF0BF3">
        <w:rPr>
          <w:rFonts w:eastAsia="Times New Roman"/>
        </w:rPr>
        <w:t xml:space="preserve"> from </w:t>
      </w:r>
      <w:r>
        <w:rPr>
          <w:rFonts w:eastAsia="Times New Roman"/>
        </w:rPr>
        <w:t>the list, and from consideration in Phase Two</w:t>
      </w:r>
      <w:r w:rsidRPr="008463A0">
        <w:rPr>
          <w:rFonts w:eastAsia="Times New Roman"/>
        </w:rPr>
        <w:t xml:space="preserve"> Solutions</w:t>
      </w:r>
      <w:r>
        <w:rPr>
          <w:rFonts w:eastAsia="Times New Roman"/>
        </w:rPr>
        <w:t xml:space="preserve">, </w:t>
      </w:r>
      <w:r w:rsidRPr="00FF0BF3">
        <w:rPr>
          <w:rFonts w:eastAsia="Times New Roman"/>
        </w:rPr>
        <w:t xml:space="preserve">based on a determination that the </w:t>
      </w:r>
      <w:r w:rsidRPr="008463A0">
        <w:rPr>
          <w:rFonts w:eastAsia="Times New Roman"/>
        </w:rPr>
        <w:t xml:space="preserve">Phase One Proposal </w:t>
      </w:r>
      <w:r w:rsidRPr="00FF0BF3">
        <w:rPr>
          <w:rFonts w:eastAsia="Times New Roman"/>
        </w:rPr>
        <w:t xml:space="preserve">is not competitive with other </w:t>
      </w:r>
      <w:r>
        <w:rPr>
          <w:rFonts w:eastAsia="Times New Roman"/>
        </w:rPr>
        <w:t>Phase One Proposals,</w:t>
      </w:r>
      <w:r w:rsidRPr="00FF0BF3">
        <w:rPr>
          <w:rFonts w:eastAsia="Times New Roman"/>
        </w:rPr>
        <w:t xml:space="preserve"> that have been submitted in terms of cost, electrical performance, future system expandability, or feasibility.  Information on Phase One Proposals containing CEII will be posted on the ISO’s protected website consistent with Section 2.4(d) of this Attachment.  The ISO may amend its listing based on stakeholder input.  </w:t>
      </w:r>
      <w:r w:rsidRPr="009F3CBB">
        <w:rPr>
          <w:rFonts w:eastAsia="Times New Roman"/>
        </w:rPr>
        <w:t xml:space="preserve">The ISO shall post on its website an explanation of why it has determined to exclude a Phase One Proposal from consideration in </w:t>
      </w:r>
      <w:r>
        <w:rPr>
          <w:rFonts w:eastAsia="Times New Roman"/>
        </w:rPr>
        <w:t xml:space="preserve">the </w:t>
      </w:r>
      <w:r w:rsidRPr="009F3CBB">
        <w:rPr>
          <w:rFonts w:eastAsia="Times New Roman"/>
        </w:rPr>
        <w:t>Phase Two</w:t>
      </w:r>
      <w:r>
        <w:rPr>
          <w:rFonts w:eastAsia="Times New Roman"/>
        </w:rPr>
        <w:t xml:space="preserve"> Solution process</w:t>
      </w:r>
      <w:r w:rsidRPr="009F3CBB">
        <w:rPr>
          <w:rFonts w:eastAsia="Times New Roman"/>
        </w:rPr>
        <w:t>.</w:t>
      </w:r>
    </w:p>
    <w:p w14:paraId="67821BF7" w14:textId="77777777" w:rsidR="00DF7927" w:rsidRPr="00FF0BF3" w:rsidRDefault="00DF7927" w:rsidP="00DF7927">
      <w:pPr>
        <w:pStyle w:val="Normal014"/>
        <w:widowControl/>
        <w:rPr>
          <w:rFonts w:eastAsia="Times New Roman"/>
        </w:rPr>
      </w:pPr>
    </w:p>
    <w:p w14:paraId="0577BA5C" w14:textId="77777777" w:rsidR="00DF7927" w:rsidRDefault="00462ADF" w:rsidP="00DF7927">
      <w:pPr>
        <w:pStyle w:val="Normal014"/>
        <w:widowControl/>
        <w:rPr>
          <w:rFonts w:eastAsia="Times New Roman"/>
          <w:b/>
        </w:rPr>
      </w:pPr>
      <w:r w:rsidRPr="00A71A89">
        <w:rPr>
          <w:rFonts w:eastAsia="Times New Roman"/>
          <w:b/>
        </w:rPr>
        <w:t>(</w:t>
      </w:r>
      <w:r w:rsidRPr="00505CB8">
        <w:rPr>
          <w:rFonts w:eastAsia="Times New Roman"/>
          <w:b/>
        </w:rPr>
        <w:t>h</w:t>
      </w:r>
      <w:r w:rsidRPr="00A71A89">
        <w:rPr>
          <w:rFonts w:eastAsia="Times New Roman"/>
          <w:b/>
        </w:rPr>
        <w:t>)</w:t>
      </w:r>
      <w:r w:rsidRPr="00A71A89">
        <w:rPr>
          <w:rFonts w:eastAsia="Times New Roman"/>
          <w:b/>
        </w:rPr>
        <w:tab/>
      </w:r>
      <w:r w:rsidRPr="000E6D71">
        <w:rPr>
          <w:rFonts w:eastAsia="Times New Roman"/>
          <w:b/>
        </w:rPr>
        <w:t xml:space="preserve">Information Required for </w:t>
      </w:r>
      <w:r w:rsidRPr="000F2F1B">
        <w:rPr>
          <w:rFonts w:eastAsia="Times New Roman"/>
          <w:b/>
        </w:rPr>
        <w:t xml:space="preserve">Phase Two Solutions; Identification and Reporting of </w:t>
      </w:r>
    </w:p>
    <w:p w14:paraId="5D3516EA" w14:textId="77777777" w:rsidR="00DF7927" w:rsidRPr="000F2F1B" w:rsidRDefault="00462ADF" w:rsidP="00DF7927">
      <w:pPr>
        <w:pStyle w:val="Normal014"/>
        <w:widowControl/>
        <w:rPr>
          <w:rFonts w:eastAsia="Times New Roman"/>
          <w:b/>
        </w:rPr>
      </w:pPr>
      <w:r>
        <w:rPr>
          <w:rFonts w:eastAsia="Times New Roman"/>
          <w:b/>
        </w:rPr>
        <w:tab/>
      </w:r>
      <w:r w:rsidRPr="00A71A89">
        <w:rPr>
          <w:rFonts w:eastAsia="Times New Roman"/>
          <w:b/>
        </w:rPr>
        <w:t>Preliminary Preferred Phase Two Solut</w:t>
      </w:r>
      <w:r w:rsidRPr="000E6D71">
        <w:rPr>
          <w:rFonts w:eastAsia="Times New Roman"/>
          <w:b/>
        </w:rPr>
        <w:t>ion</w:t>
      </w:r>
    </w:p>
    <w:p w14:paraId="58BCF163" w14:textId="77777777" w:rsidR="00DF7927" w:rsidRDefault="00462ADF" w:rsidP="00DF7927">
      <w:pPr>
        <w:pStyle w:val="Normal014"/>
        <w:widowControl/>
        <w:rPr>
          <w:rFonts w:eastAsia="Times New Roman"/>
        </w:rPr>
      </w:pPr>
      <w:r w:rsidRPr="00FF0BF3">
        <w:rPr>
          <w:rFonts w:eastAsia="Times New Roman"/>
        </w:rPr>
        <w:t xml:space="preserve">Qualified Transmission Project Sponsors of </w:t>
      </w:r>
      <w:r w:rsidRPr="00426558">
        <w:rPr>
          <w:rFonts w:eastAsia="Times New Roman"/>
        </w:rPr>
        <w:t xml:space="preserve">Phase One Proposals </w:t>
      </w:r>
      <w:r w:rsidRPr="00FF0BF3">
        <w:rPr>
          <w:rFonts w:eastAsia="Times New Roman"/>
        </w:rPr>
        <w:t>reflected on the final listing developed pursuant to Section 4.3(</w:t>
      </w:r>
      <w:r>
        <w:rPr>
          <w:rFonts w:eastAsia="Times New Roman"/>
        </w:rPr>
        <w:t>g</w:t>
      </w:r>
      <w:r w:rsidRPr="00FF0BF3">
        <w:rPr>
          <w:rFonts w:eastAsia="Times New Roman"/>
        </w:rPr>
        <w:t>) of this Attachment</w:t>
      </w:r>
      <w:r>
        <w:rPr>
          <w:rFonts w:eastAsia="Times New Roman"/>
        </w:rPr>
        <w:t xml:space="preserve"> shall provide the following information in their proposed Phase Two Solutions:</w:t>
      </w:r>
      <w:r w:rsidRPr="00FF0BF3">
        <w:rPr>
          <w:rFonts w:eastAsia="Times New Roman"/>
        </w:rPr>
        <w:t xml:space="preserve"> </w:t>
      </w:r>
    </w:p>
    <w:p w14:paraId="63854FC2" w14:textId="77777777" w:rsidR="00DF7927" w:rsidRPr="009F3CBB" w:rsidRDefault="00462ADF" w:rsidP="00DF7927">
      <w:pPr>
        <w:pStyle w:val="Normal014"/>
        <w:widowControl/>
        <w:ind w:left="1440" w:hanging="720"/>
        <w:rPr>
          <w:rFonts w:eastAsia="Times New Roman"/>
        </w:rPr>
      </w:pPr>
      <w:r w:rsidRPr="009F3CBB">
        <w:rPr>
          <w:rFonts w:eastAsia="Times New Roman"/>
        </w:rPr>
        <w:t>(i)</w:t>
      </w:r>
      <w:r w:rsidRPr="009F3CBB">
        <w:rPr>
          <w:rFonts w:eastAsia="Times New Roman"/>
        </w:rPr>
        <w:tab/>
        <w:t>updates of the information provided in Phase One Proposals, or a certification that the information remains current and correct;</w:t>
      </w:r>
    </w:p>
    <w:p w14:paraId="0C51BBCB" w14:textId="77777777" w:rsidR="00DF7927" w:rsidRPr="009F3CBB" w:rsidRDefault="00DF7927" w:rsidP="00DF7927">
      <w:pPr>
        <w:pStyle w:val="Normal014"/>
        <w:widowControl/>
        <w:ind w:left="1440" w:hanging="720"/>
        <w:rPr>
          <w:rFonts w:eastAsia="Times New Roman"/>
        </w:rPr>
      </w:pPr>
    </w:p>
    <w:p w14:paraId="369E06F4" w14:textId="77777777" w:rsidR="00DF7927" w:rsidRPr="009F3CBB" w:rsidRDefault="00462ADF" w:rsidP="00DF7927">
      <w:pPr>
        <w:pStyle w:val="Normal014"/>
        <w:widowControl/>
        <w:ind w:left="1440" w:hanging="720"/>
        <w:rPr>
          <w:rFonts w:eastAsia="Times New Roman"/>
        </w:rPr>
      </w:pPr>
      <w:r w:rsidRPr="009F3CBB">
        <w:rPr>
          <w:rFonts w:eastAsia="Times New Roman"/>
        </w:rPr>
        <w:t>(ii)</w:t>
      </w:r>
      <w:r w:rsidRPr="009F3CBB">
        <w:rPr>
          <w:rFonts w:eastAsia="Times New Roman"/>
        </w:rPr>
        <w:tab/>
        <w:t>list of required major Federal, State and local permits;</w:t>
      </w:r>
    </w:p>
    <w:p w14:paraId="677D9EEC" w14:textId="77777777" w:rsidR="00DF7927" w:rsidRPr="009F3CBB" w:rsidRDefault="00DF7927" w:rsidP="00DF7927">
      <w:pPr>
        <w:pStyle w:val="Normal014"/>
        <w:widowControl/>
        <w:ind w:left="1440" w:hanging="720"/>
        <w:rPr>
          <w:rFonts w:eastAsia="Times New Roman"/>
        </w:rPr>
      </w:pPr>
    </w:p>
    <w:p w14:paraId="5946AD3B" w14:textId="77777777" w:rsidR="00DF7927" w:rsidRPr="009F3CBB" w:rsidRDefault="00462ADF" w:rsidP="00DF7927">
      <w:pPr>
        <w:pStyle w:val="Normal014"/>
        <w:widowControl/>
        <w:ind w:left="1440" w:hanging="720"/>
        <w:rPr>
          <w:rFonts w:eastAsia="Times New Roman"/>
        </w:rPr>
      </w:pPr>
      <w:r w:rsidRPr="009F3CBB">
        <w:rPr>
          <w:rFonts w:eastAsia="Times New Roman"/>
        </w:rPr>
        <w:t>(iii)</w:t>
      </w:r>
      <w:r w:rsidRPr="009F3CBB">
        <w:rPr>
          <w:rFonts w:eastAsia="Times New Roman"/>
        </w:rPr>
        <w:tab/>
        <w:t>description of construction sequencing, a conceptual plan for the anticipated transmission and generation outages necessary to construct the Phase Two Solution and their respective durations, and possible constraints;</w:t>
      </w:r>
    </w:p>
    <w:p w14:paraId="0770A70D" w14:textId="77777777" w:rsidR="00DF7927" w:rsidRPr="009F3CBB" w:rsidRDefault="00DF7927" w:rsidP="00DF7927">
      <w:pPr>
        <w:pStyle w:val="Normal014"/>
        <w:widowControl/>
        <w:ind w:left="1440" w:hanging="720"/>
        <w:rPr>
          <w:rFonts w:eastAsia="Times New Roman"/>
        </w:rPr>
      </w:pPr>
    </w:p>
    <w:p w14:paraId="07C53F72" w14:textId="77777777" w:rsidR="00DF7927" w:rsidRPr="009F3CBB" w:rsidRDefault="00462ADF" w:rsidP="00DF7927">
      <w:pPr>
        <w:pStyle w:val="Normal014"/>
        <w:widowControl/>
        <w:ind w:left="1440" w:hanging="720"/>
        <w:rPr>
          <w:rFonts w:eastAsia="Times New Roman"/>
        </w:rPr>
      </w:pPr>
      <w:r w:rsidRPr="009F3CBB">
        <w:rPr>
          <w:rFonts w:eastAsia="Times New Roman"/>
        </w:rPr>
        <w:t>(iv)</w:t>
      </w:r>
      <w:r w:rsidRPr="009F3CBB">
        <w:rPr>
          <w:rFonts w:eastAsia="Times New Roman"/>
        </w:rPr>
        <w:tab/>
        <w:t>project schedule, with additional detail compared with Phase One Proposals, as specified by the ISO;</w:t>
      </w:r>
    </w:p>
    <w:p w14:paraId="351FA1DA" w14:textId="77777777" w:rsidR="00DF7927" w:rsidRPr="009F3CBB" w:rsidRDefault="00DF7927" w:rsidP="00DF7927">
      <w:pPr>
        <w:pStyle w:val="Normal014"/>
        <w:widowControl/>
        <w:ind w:left="1440" w:hanging="720"/>
        <w:rPr>
          <w:rFonts w:eastAsia="Times New Roman"/>
        </w:rPr>
      </w:pPr>
    </w:p>
    <w:p w14:paraId="1990ECD5" w14:textId="77777777" w:rsidR="00DF7927" w:rsidRDefault="00462ADF" w:rsidP="00DF7927">
      <w:pPr>
        <w:pStyle w:val="Normal014"/>
        <w:widowControl/>
        <w:ind w:left="1440" w:hanging="720"/>
        <w:rPr>
          <w:rFonts w:eastAsia="Times New Roman"/>
        </w:rPr>
      </w:pPr>
      <w:r w:rsidRPr="009F3CBB">
        <w:rPr>
          <w:rFonts w:eastAsia="Times New Roman"/>
        </w:rPr>
        <w:t>(v)</w:t>
      </w:r>
      <w:r w:rsidRPr="009F3CBB">
        <w:rPr>
          <w:rFonts w:eastAsia="Times New Roman"/>
        </w:rPr>
        <w:tab/>
        <w:t>detailed cost component itemization and life-cycle cost</w:t>
      </w:r>
      <w:r>
        <w:rPr>
          <w:rFonts w:eastAsia="Times New Roman"/>
        </w:rPr>
        <w:t xml:space="preserve"> including any clarifications to cost containment or cost cap measures that were not included as part of the Phase One Proposal</w:t>
      </w:r>
      <w:r w:rsidRPr="009F3CBB">
        <w:rPr>
          <w:rFonts w:eastAsia="Times New Roman"/>
        </w:rPr>
        <w:t>;</w:t>
      </w:r>
      <w:r w:rsidRPr="00BF5AEE">
        <w:rPr>
          <w:rFonts w:eastAsia="Times New Roman"/>
        </w:rPr>
        <w:t xml:space="preserve"> </w:t>
      </w:r>
    </w:p>
    <w:p w14:paraId="67DA698A" w14:textId="77777777" w:rsidR="00DF7927" w:rsidRDefault="00DF7927" w:rsidP="00DF7927">
      <w:pPr>
        <w:pStyle w:val="Normal014"/>
        <w:widowControl/>
        <w:ind w:left="1440" w:hanging="720"/>
        <w:rPr>
          <w:rFonts w:eastAsia="Times New Roman"/>
        </w:rPr>
      </w:pPr>
    </w:p>
    <w:p w14:paraId="410FBBE2" w14:textId="77777777" w:rsidR="00DF7927" w:rsidRPr="009F3CBB" w:rsidRDefault="00462ADF" w:rsidP="00DF7927">
      <w:pPr>
        <w:pStyle w:val="Normal014"/>
        <w:widowControl/>
        <w:ind w:left="1440" w:hanging="720"/>
        <w:rPr>
          <w:rFonts w:eastAsia="Times New Roman"/>
        </w:rPr>
      </w:pPr>
      <w:r>
        <w:rPr>
          <w:rFonts w:eastAsia="Times New Roman"/>
        </w:rPr>
        <w:t>(vi)</w:t>
      </w:r>
      <w:r>
        <w:rPr>
          <w:rFonts w:eastAsia="Times New Roman"/>
        </w:rPr>
        <w:tab/>
        <w:t>description of the financing being used;</w:t>
      </w:r>
    </w:p>
    <w:p w14:paraId="13A7A465" w14:textId="77777777" w:rsidR="00DF7927" w:rsidRPr="009F3CBB" w:rsidRDefault="00DF7927" w:rsidP="00DF7927">
      <w:pPr>
        <w:pStyle w:val="Normal014"/>
        <w:widowControl/>
        <w:ind w:left="1440" w:hanging="720"/>
        <w:rPr>
          <w:rFonts w:eastAsia="Times New Roman"/>
        </w:rPr>
      </w:pPr>
    </w:p>
    <w:p w14:paraId="215A819F" w14:textId="77777777" w:rsidR="00DF7927" w:rsidRPr="009F3CBB" w:rsidRDefault="00462ADF" w:rsidP="00DF7927">
      <w:pPr>
        <w:pStyle w:val="Normal014"/>
        <w:widowControl/>
        <w:ind w:left="1440" w:hanging="720"/>
        <w:rPr>
          <w:rFonts w:eastAsia="Times New Roman"/>
        </w:rPr>
      </w:pPr>
      <w:r w:rsidRPr="009F3CBB">
        <w:rPr>
          <w:rFonts w:eastAsia="Times New Roman"/>
        </w:rPr>
        <w:t>(vi</w:t>
      </w:r>
      <w:r>
        <w:rPr>
          <w:rFonts w:eastAsia="Times New Roman"/>
        </w:rPr>
        <w:t>i</w:t>
      </w:r>
      <w:r w:rsidRPr="009F3CBB">
        <w:rPr>
          <w:rFonts w:eastAsia="Times New Roman"/>
        </w:rPr>
        <w:t>)</w:t>
      </w:r>
      <w:r w:rsidRPr="009F3CBB">
        <w:rPr>
          <w:rFonts w:eastAsia="Times New Roman"/>
        </w:rPr>
        <w:tab/>
        <w:t xml:space="preserve">design </w:t>
      </w:r>
      <w:r>
        <w:rPr>
          <w:rFonts w:eastAsia="Times New Roman"/>
        </w:rPr>
        <w:t xml:space="preserve">and equipment </w:t>
      </w:r>
      <w:r w:rsidRPr="009F3CBB">
        <w:rPr>
          <w:rFonts w:eastAsia="Times New Roman"/>
        </w:rPr>
        <w:t>standards to be used;</w:t>
      </w:r>
    </w:p>
    <w:p w14:paraId="282B7CD1" w14:textId="77777777" w:rsidR="00DF7927" w:rsidRPr="009F3CBB" w:rsidRDefault="00DF7927" w:rsidP="00DF7927">
      <w:pPr>
        <w:pStyle w:val="Normal014"/>
        <w:widowControl/>
        <w:ind w:left="1440" w:hanging="720"/>
        <w:rPr>
          <w:rFonts w:eastAsia="Times New Roman"/>
        </w:rPr>
      </w:pPr>
    </w:p>
    <w:p w14:paraId="27601F6A" w14:textId="77777777" w:rsidR="00DF7927" w:rsidRPr="009F3CBB" w:rsidRDefault="00462ADF" w:rsidP="00DF7927">
      <w:pPr>
        <w:pStyle w:val="Normal014"/>
        <w:widowControl/>
        <w:ind w:left="1440" w:hanging="720"/>
        <w:rPr>
          <w:rFonts w:eastAsia="Times New Roman"/>
        </w:rPr>
      </w:pPr>
      <w:r w:rsidRPr="009F3CBB">
        <w:rPr>
          <w:rFonts w:eastAsia="Times New Roman"/>
        </w:rPr>
        <w:t>(vii</w:t>
      </w:r>
      <w:r>
        <w:rPr>
          <w:rFonts w:eastAsia="Times New Roman"/>
        </w:rPr>
        <w:t>i</w:t>
      </w:r>
      <w:r w:rsidRPr="009F3CBB">
        <w:rPr>
          <w:rFonts w:eastAsia="Times New Roman"/>
        </w:rPr>
        <w:t>)</w:t>
      </w:r>
      <w:r w:rsidRPr="009F3CBB">
        <w:rPr>
          <w:rFonts w:eastAsia="Times New Roman"/>
        </w:rPr>
        <w:tab/>
        <w:t xml:space="preserve">description of the authority the </w:t>
      </w:r>
      <w:r>
        <w:rPr>
          <w:rFonts w:eastAsia="Times New Roman"/>
        </w:rPr>
        <w:t>Qualified Transmission Project S</w:t>
      </w:r>
      <w:r w:rsidRPr="009F3CBB">
        <w:rPr>
          <w:rFonts w:eastAsia="Times New Roman"/>
        </w:rPr>
        <w:t>ponsor</w:t>
      </w:r>
      <w:r>
        <w:rPr>
          <w:rFonts w:eastAsia="Times New Roman"/>
        </w:rPr>
        <w:t>(s)</w:t>
      </w:r>
      <w:r w:rsidRPr="009F3CBB">
        <w:rPr>
          <w:rFonts w:eastAsia="Times New Roman"/>
        </w:rPr>
        <w:t xml:space="preserve"> has to acquire necessary rights of way;</w:t>
      </w:r>
    </w:p>
    <w:p w14:paraId="2DA1F5E8" w14:textId="77777777" w:rsidR="00DF7927" w:rsidRPr="009F3CBB" w:rsidRDefault="00DF7927" w:rsidP="00DF7927">
      <w:pPr>
        <w:pStyle w:val="Normal014"/>
        <w:widowControl/>
        <w:ind w:left="1440" w:hanging="720"/>
        <w:rPr>
          <w:rFonts w:eastAsia="Times New Roman"/>
        </w:rPr>
      </w:pPr>
    </w:p>
    <w:p w14:paraId="39639B4D" w14:textId="77777777" w:rsidR="00DF7927" w:rsidRPr="009F3CBB" w:rsidRDefault="00462ADF" w:rsidP="00DF7927">
      <w:pPr>
        <w:pStyle w:val="Normal014"/>
        <w:widowControl/>
        <w:ind w:left="1440" w:hanging="720"/>
        <w:rPr>
          <w:rFonts w:eastAsia="Times New Roman"/>
        </w:rPr>
      </w:pPr>
      <w:r w:rsidRPr="009F3CBB">
        <w:rPr>
          <w:rFonts w:eastAsia="Times New Roman"/>
        </w:rPr>
        <w:t>(</w:t>
      </w:r>
      <w:r>
        <w:rPr>
          <w:rFonts w:eastAsia="Times New Roman"/>
        </w:rPr>
        <w:t>ix</w:t>
      </w:r>
      <w:r w:rsidRPr="009F3CBB">
        <w:rPr>
          <w:rFonts w:eastAsia="Times New Roman"/>
        </w:rPr>
        <w:t>)</w:t>
      </w:r>
      <w:r w:rsidRPr="009F3CBB">
        <w:rPr>
          <w:rFonts w:eastAsia="Times New Roman"/>
        </w:rPr>
        <w:tab/>
        <w:t xml:space="preserve">experience of the </w:t>
      </w:r>
      <w:r>
        <w:rPr>
          <w:rFonts w:eastAsia="Times New Roman"/>
        </w:rPr>
        <w:t>Qualified Transmission Project S</w:t>
      </w:r>
      <w:r w:rsidRPr="009F3CBB">
        <w:rPr>
          <w:rFonts w:eastAsia="Times New Roman"/>
        </w:rPr>
        <w:t>ponsor</w:t>
      </w:r>
      <w:r>
        <w:rPr>
          <w:rFonts w:eastAsia="Times New Roman"/>
        </w:rPr>
        <w:t>(s)</w:t>
      </w:r>
      <w:r w:rsidRPr="009F3CBB">
        <w:rPr>
          <w:rFonts w:eastAsia="Times New Roman"/>
        </w:rPr>
        <w:t xml:space="preserve"> in acquiring rights of way; </w:t>
      </w:r>
    </w:p>
    <w:p w14:paraId="3D49A088" w14:textId="77777777" w:rsidR="00DF7927" w:rsidRPr="009F3CBB" w:rsidRDefault="00DF7927" w:rsidP="00DF7927">
      <w:pPr>
        <w:pStyle w:val="Normal014"/>
        <w:widowControl/>
        <w:ind w:left="1440" w:hanging="720"/>
        <w:rPr>
          <w:rFonts w:eastAsia="Times New Roman"/>
        </w:rPr>
      </w:pPr>
    </w:p>
    <w:p w14:paraId="4CA046CA" w14:textId="77777777" w:rsidR="00DF7927" w:rsidRPr="009F3CBB" w:rsidRDefault="00462ADF" w:rsidP="00DF7927">
      <w:pPr>
        <w:pStyle w:val="Normal014"/>
        <w:widowControl/>
        <w:ind w:left="1440" w:hanging="720"/>
        <w:rPr>
          <w:rFonts w:eastAsia="Times New Roman"/>
        </w:rPr>
      </w:pPr>
      <w:r w:rsidRPr="009F3CBB">
        <w:rPr>
          <w:rFonts w:eastAsia="Times New Roman"/>
        </w:rPr>
        <w:t>(x)</w:t>
      </w:r>
      <w:r w:rsidRPr="009F3CBB">
        <w:rPr>
          <w:rFonts w:eastAsia="Times New Roman"/>
        </w:rPr>
        <w:tab/>
        <w:t xml:space="preserve">status of acquisition of right, title, and interest in rights of way, substations, and other property or facilities, if any, that are necessary for the proposed </w:t>
      </w:r>
      <w:r w:rsidRPr="00565B4F">
        <w:rPr>
          <w:rFonts w:eastAsia="Times New Roman"/>
        </w:rPr>
        <w:t xml:space="preserve">Phase </w:t>
      </w:r>
      <w:r w:rsidRPr="009F272E">
        <w:rPr>
          <w:rFonts w:eastAsia="Times New Roman"/>
        </w:rPr>
        <w:t xml:space="preserve">Two </w:t>
      </w:r>
      <w:r>
        <w:rPr>
          <w:rFonts w:eastAsia="Times New Roman"/>
        </w:rPr>
        <w:t>S</w:t>
      </w:r>
      <w:r w:rsidRPr="009F3CBB">
        <w:rPr>
          <w:rFonts w:eastAsia="Times New Roman"/>
        </w:rPr>
        <w:t>olution;</w:t>
      </w:r>
    </w:p>
    <w:p w14:paraId="3BC894DD" w14:textId="77777777" w:rsidR="00DF7927" w:rsidRPr="009F3CBB" w:rsidRDefault="00DF7927" w:rsidP="00DF7927">
      <w:pPr>
        <w:pStyle w:val="Normal014"/>
        <w:widowControl/>
        <w:ind w:left="1440" w:hanging="720"/>
        <w:rPr>
          <w:rFonts w:eastAsia="Times New Roman"/>
        </w:rPr>
      </w:pPr>
    </w:p>
    <w:p w14:paraId="1903C831" w14:textId="77777777" w:rsidR="00DF7927" w:rsidRPr="009F3CBB" w:rsidRDefault="00462ADF" w:rsidP="00DF7927">
      <w:pPr>
        <w:pStyle w:val="Normal014"/>
        <w:widowControl/>
        <w:ind w:left="1440" w:hanging="720"/>
        <w:rPr>
          <w:rFonts w:eastAsia="Times New Roman"/>
        </w:rPr>
      </w:pPr>
      <w:r w:rsidRPr="009F3CBB">
        <w:rPr>
          <w:rFonts w:eastAsia="Times New Roman"/>
        </w:rPr>
        <w:t>(x</w:t>
      </w:r>
      <w:r>
        <w:rPr>
          <w:rFonts w:eastAsia="Times New Roman"/>
        </w:rPr>
        <w:t>i</w:t>
      </w:r>
      <w:r w:rsidRPr="009F3CBB">
        <w:rPr>
          <w:rFonts w:eastAsia="Times New Roman"/>
        </w:rPr>
        <w:t>)</w:t>
      </w:r>
      <w:r w:rsidRPr="009F3CBB">
        <w:rPr>
          <w:rFonts w:eastAsia="Times New Roman"/>
        </w:rPr>
        <w:tab/>
        <w:t>detailed explanation of project feasibility and potential constraints and challenges;</w:t>
      </w:r>
    </w:p>
    <w:p w14:paraId="4123B47A" w14:textId="77777777" w:rsidR="00DF7927" w:rsidRPr="009F3CBB" w:rsidRDefault="00DF7927" w:rsidP="00DF7927">
      <w:pPr>
        <w:pStyle w:val="Normal014"/>
        <w:widowControl/>
        <w:ind w:left="1440" w:hanging="720"/>
        <w:rPr>
          <w:rFonts w:eastAsia="Times New Roman"/>
        </w:rPr>
      </w:pPr>
    </w:p>
    <w:p w14:paraId="11CF7A66" w14:textId="77777777" w:rsidR="00DF7927" w:rsidRPr="009F3CBB" w:rsidRDefault="00462ADF" w:rsidP="00DF7927">
      <w:pPr>
        <w:pStyle w:val="Normal014"/>
        <w:widowControl/>
        <w:ind w:left="1440" w:hanging="720"/>
        <w:rPr>
          <w:rFonts w:eastAsia="Times New Roman"/>
        </w:rPr>
      </w:pPr>
      <w:r w:rsidRPr="009F3CBB">
        <w:rPr>
          <w:rFonts w:eastAsia="Times New Roman"/>
        </w:rPr>
        <w:t>(xi</w:t>
      </w:r>
      <w:r>
        <w:rPr>
          <w:rFonts w:eastAsia="Times New Roman"/>
        </w:rPr>
        <w:t>i</w:t>
      </w:r>
      <w:r w:rsidRPr="009F3CBB">
        <w:rPr>
          <w:rFonts w:eastAsia="Times New Roman"/>
        </w:rPr>
        <w:t>)</w:t>
      </w:r>
      <w:r w:rsidRPr="009F3CBB">
        <w:rPr>
          <w:rFonts w:eastAsia="Times New Roman"/>
        </w:rPr>
        <w:tab/>
        <w:t xml:space="preserve">description of the means by which the </w:t>
      </w:r>
      <w:r>
        <w:rPr>
          <w:rFonts w:eastAsia="Times New Roman"/>
        </w:rPr>
        <w:t>Qualified Transmission Project S</w:t>
      </w:r>
      <w:r w:rsidRPr="009F3CBB">
        <w:rPr>
          <w:rFonts w:eastAsia="Times New Roman"/>
        </w:rPr>
        <w:t>ponsor</w:t>
      </w:r>
      <w:r>
        <w:rPr>
          <w:rFonts w:eastAsia="Times New Roman"/>
        </w:rPr>
        <w:t>(s)</w:t>
      </w:r>
      <w:r w:rsidRPr="009F3CBB">
        <w:rPr>
          <w:rFonts w:eastAsia="Times New Roman"/>
        </w:rPr>
        <w:t xml:space="preserve"> proposes to satisfy legal or regulatory requirements for siting, constructing, owning and operating transmission projects; and</w:t>
      </w:r>
    </w:p>
    <w:p w14:paraId="5F9758DE" w14:textId="77777777" w:rsidR="00DF7927" w:rsidRPr="009F3CBB" w:rsidRDefault="00DF7927" w:rsidP="00DF7927">
      <w:pPr>
        <w:pStyle w:val="Normal014"/>
        <w:widowControl/>
        <w:ind w:left="1440" w:hanging="720"/>
        <w:rPr>
          <w:rFonts w:eastAsia="Times New Roman"/>
        </w:rPr>
      </w:pPr>
    </w:p>
    <w:p w14:paraId="4C39373B" w14:textId="77777777" w:rsidR="00DF7927" w:rsidRDefault="00462ADF" w:rsidP="00DF7927">
      <w:pPr>
        <w:pStyle w:val="Normal014"/>
        <w:widowControl/>
        <w:ind w:left="1440" w:hanging="720"/>
        <w:rPr>
          <w:rFonts w:eastAsia="Times New Roman"/>
        </w:rPr>
      </w:pPr>
      <w:r w:rsidRPr="009F3CBB">
        <w:rPr>
          <w:rFonts w:eastAsia="Times New Roman"/>
        </w:rPr>
        <w:t>(xii</w:t>
      </w:r>
      <w:r>
        <w:rPr>
          <w:rFonts w:eastAsia="Times New Roman"/>
        </w:rPr>
        <w:t>i</w:t>
      </w:r>
      <w:r w:rsidRPr="009F3CBB">
        <w:rPr>
          <w:rFonts w:eastAsia="Times New Roman"/>
        </w:rPr>
        <w:t>)</w:t>
      </w:r>
      <w:r w:rsidRPr="009F3CBB">
        <w:rPr>
          <w:rFonts w:eastAsia="Times New Roman"/>
        </w:rPr>
        <w:tab/>
        <w:t>detailed explanation of potential future expandability.</w:t>
      </w:r>
    </w:p>
    <w:p w14:paraId="4A08B291" w14:textId="77777777" w:rsidR="00DF7927" w:rsidRPr="009F3CBB" w:rsidRDefault="00DF7927" w:rsidP="00DF7927">
      <w:pPr>
        <w:pStyle w:val="Normal014"/>
        <w:widowControl/>
        <w:ind w:left="1440" w:hanging="720"/>
        <w:rPr>
          <w:rFonts w:eastAsia="Times New Roman"/>
        </w:rPr>
      </w:pPr>
    </w:p>
    <w:p w14:paraId="4AB7403D" w14:textId="77777777" w:rsidR="00DF7927" w:rsidRDefault="00462ADF" w:rsidP="00DF7927">
      <w:pPr>
        <w:pStyle w:val="Normal001"/>
        <w:widowControl/>
        <w:rPr>
          <w:rFonts w:hint="default"/>
        </w:rPr>
      </w:pPr>
      <w:r w:rsidRPr="009D6B68">
        <w:t xml:space="preserve">Phase </w:t>
      </w:r>
      <w:r>
        <w:t>Two</w:t>
      </w:r>
      <w:r w:rsidRPr="009D6B68">
        <w:t xml:space="preserve"> </w:t>
      </w:r>
      <w:r>
        <w:t>Solutions</w:t>
      </w:r>
      <w:r w:rsidRPr="009D6B68">
        <w:t xml:space="preserve"> must be submitted </w:t>
      </w:r>
      <w:r>
        <w:t xml:space="preserve">to the ISO </w:t>
      </w:r>
      <w:r w:rsidRPr="009D6B68">
        <w:t xml:space="preserve">by the deadline specified in the posting </w:t>
      </w:r>
      <w:r>
        <w:t xml:space="preserve">of the final listing (following stakeholder input) of Phase One Proposals </w:t>
      </w:r>
      <w:r>
        <w:rPr>
          <w:rFonts w:hint="default"/>
        </w:rPr>
        <w:t xml:space="preserve">described in </w:t>
      </w:r>
      <w:r w:rsidRPr="00E70658">
        <w:rPr>
          <w:rFonts w:hint="default"/>
        </w:rPr>
        <w:t>Section 4</w:t>
      </w:r>
      <w:r>
        <w:rPr>
          <w:rFonts w:hint="default"/>
        </w:rPr>
        <w:t>.3(g</w:t>
      </w:r>
      <w:r>
        <w:t xml:space="preserve">).  The deadline for submittal of Phase Two Solutions shall not be less than 60 days from the posting date of the final listing.  </w:t>
      </w:r>
      <w:r w:rsidRPr="009D6B68">
        <w:t xml:space="preserve">The ISO may reject </w:t>
      </w:r>
      <w:r>
        <w:t xml:space="preserve">Phase Two Solution </w:t>
      </w:r>
      <w:r w:rsidRPr="009D6B68">
        <w:t>submittals which are insufficient or not</w:t>
      </w:r>
      <w:r>
        <w:t xml:space="preserve"> </w:t>
      </w:r>
      <w:r w:rsidRPr="009D6B68">
        <w:t>adequately supported</w:t>
      </w:r>
      <w:r>
        <w:t>.</w:t>
      </w:r>
    </w:p>
    <w:p w14:paraId="73283CA6" w14:textId="77777777" w:rsidR="00DF7927" w:rsidRDefault="00DF7927" w:rsidP="00DF7927">
      <w:pPr>
        <w:pStyle w:val="Normal014"/>
        <w:widowControl/>
        <w:rPr>
          <w:rFonts w:eastAsia="Times New Roman"/>
        </w:rPr>
      </w:pPr>
    </w:p>
    <w:p w14:paraId="69AB99FF" w14:textId="77777777" w:rsidR="00DF7927" w:rsidRDefault="00462ADF" w:rsidP="00DF7927">
      <w:pPr>
        <w:pStyle w:val="Normal014"/>
        <w:widowControl/>
        <w:rPr>
          <w:rFonts w:eastAsia="Times New Roman"/>
        </w:rPr>
      </w:pPr>
      <w:r w:rsidRPr="00FF0BF3">
        <w:rPr>
          <w:rFonts w:eastAsia="Times New Roman"/>
        </w:rPr>
        <w:lastRenderedPageBreak/>
        <w:t xml:space="preserve">The ISO will identify the </w:t>
      </w:r>
      <w:r>
        <w:rPr>
          <w:rFonts w:eastAsia="Times New Roman"/>
        </w:rPr>
        <w:t>Phase Two Solution, individually or as a group,</w:t>
      </w:r>
      <w:r w:rsidRPr="00FF0BF3">
        <w:rPr>
          <w:rFonts w:eastAsia="Times New Roman"/>
        </w:rPr>
        <w:t xml:space="preserve"> that offers the best combination of electrical performance, cost, future system expandability and feasibility to </w:t>
      </w:r>
      <w:r>
        <w:rPr>
          <w:rFonts w:eastAsia="Times New Roman"/>
        </w:rPr>
        <w:t xml:space="preserve">comprehensively </w:t>
      </w:r>
      <w:r w:rsidRPr="000D756E">
        <w:t xml:space="preserve">address </w:t>
      </w:r>
      <w:r>
        <w:t xml:space="preserve">all of </w:t>
      </w:r>
      <w:r w:rsidRPr="000D756E">
        <w:t>the</w:t>
      </w:r>
      <w:r w:rsidRPr="00FF0BF3">
        <w:rPr>
          <w:rFonts w:eastAsia="Times New Roman"/>
        </w:rPr>
        <w:t xml:space="preserve"> need</w:t>
      </w:r>
      <w:r>
        <w:rPr>
          <w:rFonts w:eastAsia="Times New Roman"/>
        </w:rPr>
        <w:t>s</w:t>
      </w:r>
      <w:r w:rsidRPr="00FF0BF3">
        <w:rPr>
          <w:rFonts w:eastAsia="Times New Roman"/>
        </w:rPr>
        <w:t xml:space="preserve"> in the required timeframe as the preliminary preferred Phase Two Solution in response to each </w:t>
      </w:r>
      <w:r w:rsidRPr="000D756E">
        <w:t>request for proposal</w:t>
      </w:r>
      <w:r w:rsidRPr="00FF0BF3">
        <w:rPr>
          <w:rFonts w:eastAsia="Times New Roman"/>
        </w:rPr>
        <w:t xml:space="preserve">.  The ISO will report the preliminary preferred Phase Two Solution, together with explanatory materials, to the Planning Advisory Committee and seek stakeholder input on the preliminary preferred </w:t>
      </w:r>
      <w:r>
        <w:rPr>
          <w:rFonts w:eastAsia="Times New Roman"/>
        </w:rPr>
        <w:t>Phase Two S</w:t>
      </w:r>
      <w:r w:rsidRPr="00FF0BF3">
        <w:rPr>
          <w:rFonts w:eastAsia="Times New Roman"/>
        </w:rPr>
        <w:t xml:space="preserve">olution.  </w:t>
      </w:r>
    </w:p>
    <w:p w14:paraId="773FC8D7" w14:textId="77777777" w:rsidR="00DF7927" w:rsidRDefault="00DF7927" w:rsidP="00DF7927">
      <w:pPr>
        <w:pStyle w:val="Normal014"/>
        <w:widowControl/>
        <w:ind w:left="1710"/>
        <w:rPr>
          <w:rFonts w:eastAsia="Times New Roman"/>
        </w:rPr>
      </w:pPr>
    </w:p>
    <w:p w14:paraId="6508CDF3" w14:textId="77777777" w:rsidR="00DF7927" w:rsidRPr="009A0197" w:rsidRDefault="00462ADF" w:rsidP="00DF7927">
      <w:pPr>
        <w:pStyle w:val="Normal178"/>
        <w:spacing w:after="0" w:line="360" w:lineRule="auto"/>
        <w:ind w:left="720"/>
        <w:rPr>
          <w:rFonts w:ascii="Times New Roman" w:hAnsi="Times New Roman"/>
        </w:rPr>
      </w:pPr>
      <w:r w:rsidRPr="009A0197">
        <w:rPr>
          <w:rFonts w:ascii="Times New Roman" w:hAnsi="Times New Roman"/>
        </w:rPr>
        <w:t>The ISO will consider several factors during the evaluation process for identification of the preliminarily preferred Phase Two Solution. These factors may include, but are not limited to, the following which are listed in no particular order:</w:t>
      </w:r>
    </w:p>
    <w:p w14:paraId="1DD1C835" w14:textId="77777777" w:rsidR="00DF7927" w:rsidRDefault="00462ADF" w:rsidP="00DF7927">
      <w:pPr>
        <w:pStyle w:val="Normal014"/>
        <w:widowControl/>
        <w:numPr>
          <w:ilvl w:val="0"/>
          <w:numId w:val="246"/>
        </w:numPr>
        <w:ind w:left="2160" w:hanging="630"/>
        <w:rPr>
          <w:rFonts w:eastAsia="Times New Roman"/>
        </w:rPr>
      </w:pPr>
      <w:r>
        <w:rPr>
          <w:rFonts w:eastAsia="Times New Roman"/>
        </w:rPr>
        <w:t>Life-cycle c</w:t>
      </w:r>
      <w:r w:rsidRPr="00B83C79">
        <w:rPr>
          <w:rFonts w:eastAsia="Times New Roman"/>
        </w:rPr>
        <w:t>ost</w:t>
      </w:r>
      <w:r>
        <w:rPr>
          <w:rFonts w:eastAsia="Times New Roman"/>
        </w:rPr>
        <w:t>,</w:t>
      </w:r>
      <w:r w:rsidRPr="00B83C79">
        <w:rPr>
          <w:rFonts w:eastAsia="Times New Roman"/>
        </w:rPr>
        <w:t xml:space="preserve"> including all costs asso</w:t>
      </w:r>
      <w:r>
        <w:rPr>
          <w:rFonts w:eastAsia="Times New Roman"/>
        </w:rPr>
        <w:t>ciated with right</w:t>
      </w:r>
      <w:r w:rsidRPr="00B83C79">
        <w:rPr>
          <w:rFonts w:eastAsia="Times New Roman"/>
        </w:rPr>
        <w:t xml:space="preserve"> of way</w:t>
      </w:r>
      <w:r>
        <w:rPr>
          <w:rFonts w:eastAsia="Times New Roman"/>
        </w:rPr>
        <w:t xml:space="preserve"> acquisition</w:t>
      </w:r>
      <w:r w:rsidRPr="00B83C79">
        <w:rPr>
          <w:rFonts w:eastAsia="Times New Roman"/>
        </w:rPr>
        <w:t>, easements</w:t>
      </w:r>
      <w:r>
        <w:rPr>
          <w:rFonts w:eastAsia="Times New Roman"/>
        </w:rPr>
        <w:t>,</w:t>
      </w:r>
      <w:r w:rsidRPr="00B83C79">
        <w:rPr>
          <w:rFonts w:eastAsia="Times New Roman"/>
        </w:rPr>
        <w:t xml:space="preserve"> and associated real estate</w:t>
      </w:r>
      <w:r>
        <w:rPr>
          <w:rFonts w:eastAsia="Times New Roman"/>
        </w:rPr>
        <w:t>;</w:t>
      </w:r>
    </w:p>
    <w:p w14:paraId="13FA666F" w14:textId="77777777" w:rsidR="00DF7927" w:rsidRDefault="00462ADF" w:rsidP="00DF7927">
      <w:pPr>
        <w:pStyle w:val="Normal014"/>
        <w:widowControl/>
        <w:numPr>
          <w:ilvl w:val="0"/>
          <w:numId w:val="245"/>
        </w:numPr>
        <w:ind w:left="2160" w:hanging="630"/>
        <w:rPr>
          <w:rFonts w:eastAsia="Times New Roman"/>
        </w:rPr>
      </w:pPr>
      <w:r>
        <w:rPr>
          <w:rFonts w:eastAsia="Times New Roman"/>
        </w:rPr>
        <w:t>System performance;</w:t>
      </w:r>
    </w:p>
    <w:p w14:paraId="08386740" w14:textId="77777777" w:rsidR="00DF7927" w:rsidRPr="00B83C79" w:rsidRDefault="00462ADF" w:rsidP="00DF7927">
      <w:pPr>
        <w:pStyle w:val="Normal014"/>
        <w:widowControl/>
        <w:numPr>
          <w:ilvl w:val="0"/>
          <w:numId w:val="245"/>
        </w:numPr>
        <w:ind w:left="2160" w:hanging="630"/>
        <w:rPr>
          <w:rFonts w:eastAsia="Times New Roman"/>
        </w:rPr>
      </w:pPr>
      <w:r>
        <w:rPr>
          <w:rFonts w:eastAsia="Times New Roman"/>
        </w:rPr>
        <w:t>Cost cap or cost containment provisions;</w:t>
      </w:r>
      <w:r w:rsidRPr="00B83C79">
        <w:rPr>
          <w:rFonts w:eastAsia="Times New Roman"/>
        </w:rPr>
        <w:t xml:space="preserve">  </w:t>
      </w:r>
    </w:p>
    <w:p w14:paraId="76DDBB31" w14:textId="77777777" w:rsidR="00DF7927" w:rsidRDefault="00462ADF" w:rsidP="00DF7927">
      <w:pPr>
        <w:pStyle w:val="Normal014"/>
        <w:widowControl/>
        <w:numPr>
          <w:ilvl w:val="0"/>
          <w:numId w:val="245"/>
        </w:numPr>
        <w:ind w:left="2160" w:hanging="630"/>
        <w:rPr>
          <w:rFonts w:eastAsia="Times New Roman"/>
        </w:rPr>
      </w:pPr>
      <w:r>
        <w:rPr>
          <w:rFonts w:eastAsia="Times New Roman"/>
        </w:rPr>
        <w:t>I</w:t>
      </w:r>
      <w:r w:rsidRPr="00B83C79">
        <w:rPr>
          <w:rFonts w:eastAsia="Times New Roman"/>
        </w:rPr>
        <w:t>n-service date of the project</w:t>
      </w:r>
      <w:r>
        <w:rPr>
          <w:rFonts w:eastAsia="Times New Roman"/>
        </w:rPr>
        <w:t xml:space="preserve"> or portion(s) thereof;</w:t>
      </w:r>
    </w:p>
    <w:p w14:paraId="336348CD" w14:textId="77777777" w:rsidR="00DF7927" w:rsidRDefault="00462ADF" w:rsidP="00DF7927">
      <w:pPr>
        <w:pStyle w:val="Normal014"/>
        <w:widowControl/>
        <w:numPr>
          <w:ilvl w:val="0"/>
          <w:numId w:val="245"/>
        </w:numPr>
        <w:ind w:left="2160" w:hanging="630"/>
        <w:rPr>
          <w:rFonts w:eastAsia="Times New Roman"/>
        </w:rPr>
      </w:pPr>
      <w:r>
        <w:rPr>
          <w:rFonts w:eastAsia="Times New Roman"/>
        </w:rPr>
        <w:t xml:space="preserve">Project constructability; </w:t>
      </w:r>
    </w:p>
    <w:p w14:paraId="02ECC003" w14:textId="77777777" w:rsidR="00DF7927" w:rsidRDefault="00462ADF" w:rsidP="00DF7927">
      <w:pPr>
        <w:pStyle w:val="Normal014"/>
        <w:widowControl/>
        <w:numPr>
          <w:ilvl w:val="0"/>
          <w:numId w:val="245"/>
        </w:numPr>
        <w:ind w:left="2160" w:hanging="630"/>
        <w:rPr>
          <w:rFonts w:eastAsia="Times New Roman"/>
        </w:rPr>
      </w:pPr>
      <w:r>
        <w:rPr>
          <w:rFonts w:eastAsia="Times New Roman"/>
        </w:rPr>
        <w:t>Generation and transmission facility outages required during construction;</w:t>
      </w:r>
    </w:p>
    <w:p w14:paraId="4F8ED6E8" w14:textId="77777777" w:rsidR="00DF7927" w:rsidRPr="00B83C79" w:rsidRDefault="00462ADF" w:rsidP="00DF7927">
      <w:pPr>
        <w:pStyle w:val="Normal014"/>
        <w:widowControl/>
        <w:numPr>
          <w:ilvl w:val="0"/>
          <w:numId w:val="245"/>
        </w:numPr>
        <w:ind w:left="2160" w:hanging="630"/>
        <w:rPr>
          <w:rFonts w:eastAsia="Times New Roman"/>
        </w:rPr>
      </w:pPr>
      <w:r>
        <w:rPr>
          <w:rFonts w:eastAsia="Times New Roman"/>
        </w:rPr>
        <w:t xml:space="preserve">Extreme contingency performance; </w:t>
      </w:r>
    </w:p>
    <w:p w14:paraId="35D75561" w14:textId="77777777" w:rsidR="00DF7927" w:rsidRPr="00B83C79" w:rsidRDefault="00462ADF" w:rsidP="00DF7927">
      <w:pPr>
        <w:pStyle w:val="Normal014"/>
        <w:widowControl/>
        <w:numPr>
          <w:ilvl w:val="0"/>
          <w:numId w:val="245"/>
        </w:numPr>
        <w:ind w:left="2160" w:hanging="630"/>
        <w:rPr>
          <w:rFonts w:eastAsia="Times New Roman"/>
        </w:rPr>
      </w:pPr>
      <w:r>
        <w:rPr>
          <w:rFonts w:eastAsia="Times New Roman"/>
        </w:rPr>
        <w:t>O</w:t>
      </w:r>
      <w:r w:rsidRPr="00B83C79">
        <w:rPr>
          <w:rFonts w:eastAsia="Times New Roman"/>
        </w:rPr>
        <w:t>perational impacts</w:t>
      </w:r>
      <w:r>
        <w:rPr>
          <w:rFonts w:eastAsia="Times New Roman"/>
        </w:rPr>
        <w:t>;</w:t>
      </w:r>
      <w:r w:rsidRPr="00B83C79">
        <w:rPr>
          <w:rFonts w:eastAsia="Times New Roman"/>
        </w:rPr>
        <w:t xml:space="preserve"> </w:t>
      </w:r>
    </w:p>
    <w:p w14:paraId="20F34594" w14:textId="77777777" w:rsidR="00DF7927" w:rsidRDefault="00462ADF" w:rsidP="00DF7927">
      <w:pPr>
        <w:pStyle w:val="Normal014"/>
        <w:widowControl/>
        <w:numPr>
          <w:ilvl w:val="0"/>
          <w:numId w:val="245"/>
        </w:numPr>
        <w:ind w:left="2160" w:hanging="630"/>
        <w:rPr>
          <w:rFonts w:eastAsia="Times New Roman"/>
        </w:rPr>
      </w:pPr>
      <w:r w:rsidRPr="00647DC4">
        <w:rPr>
          <w:rFonts w:eastAsia="Times New Roman"/>
        </w:rPr>
        <w:t xml:space="preserve">Incremental costs for potential </w:t>
      </w:r>
      <w:r>
        <w:rPr>
          <w:rFonts w:eastAsia="Times New Roman"/>
        </w:rPr>
        <w:t xml:space="preserve">resource </w:t>
      </w:r>
      <w:r w:rsidRPr="00647DC4">
        <w:rPr>
          <w:rFonts w:eastAsia="Times New Roman"/>
        </w:rPr>
        <w:t>retirements</w:t>
      </w:r>
      <w:r>
        <w:rPr>
          <w:rFonts w:eastAsia="Times New Roman"/>
        </w:rPr>
        <w:t>;</w:t>
      </w:r>
    </w:p>
    <w:p w14:paraId="2FC1025A" w14:textId="77777777" w:rsidR="00DF7927" w:rsidRDefault="00462ADF" w:rsidP="00DF7927">
      <w:pPr>
        <w:pStyle w:val="Normal014"/>
        <w:widowControl/>
        <w:numPr>
          <w:ilvl w:val="0"/>
          <w:numId w:val="245"/>
        </w:numPr>
        <w:ind w:left="2160" w:hanging="630"/>
        <w:rPr>
          <w:rFonts w:eastAsia="Times New Roman"/>
        </w:rPr>
      </w:pPr>
      <w:r>
        <w:rPr>
          <w:rFonts w:eastAsia="Times New Roman"/>
        </w:rPr>
        <w:t>Interface impacts;</w:t>
      </w:r>
    </w:p>
    <w:p w14:paraId="1A840A65" w14:textId="77777777" w:rsidR="00DF7927" w:rsidRPr="00B83C79" w:rsidRDefault="00462ADF" w:rsidP="00DF7927">
      <w:pPr>
        <w:pStyle w:val="Normal014"/>
        <w:widowControl/>
        <w:numPr>
          <w:ilvl w:val="0"/>
          <w:numId w:val="245"/>
        </w:numPr>
        <w:ind w:left="2160" w:hanging="630"/>
        <w:rPr>
          <w:rFonts w:eastAsia="Times New Roman"/>
        </w:rPr>
      </w:pPr>
      <w:r w:rsidRPr="00E87761">
        <w:rPr>
          <w:rFonts w:eastAsia="Times New Roman"/>
        </w:rPr>
        <w:t>Future expandability</w:t>
      </w:r>
      <w:r>
        <w:rPr>
          <w:rFonts w:eastAsia="Times New Roman"/>
        </w:rPr>
        <w:t>;</w:t>
      </w:r>
    </w:p>
    <w:p w14:paraId="568F740C" w14:textId="77777777" w:rsidR="00DF7927" w:rsidRPr="00B83C79" w:rsidRDefault="00462ADF" w:rsidP="00DF7927">
      <w:pPr>
        <w:pStyle w:val="Normal014"/>
        <w:widowControl/>
        <w:numPr>
          <w:ilvl w:val="0"/>
          <w:numId w:val="245"/>
        </w:numPr>
        <w:ind w:left="2160" w:hanging="630"/>
        <w:rPr>
          <w:rFonts w:eastAsia="Times New Roman"/>
        </w:rPr>
      </w:pPr>
      <w:r w:rsidRPr="00B83C79">
        <w:rPr>
          <w:rFonts w:eastAsia="Times New Roman"/>
        </w:rPr>
        <w:t xml:space="preserve">Consistency </w:t>
      </w:r>
      <w:r>
        <w:rPr>
          <w:rFonts w:eastAsia="Times New Roman"/>
        </w:rPr>
        <w:t>with Good Utility Practice;</w:t>
      </w:r>
    </w:p>
    <w:p w14:paraId="5863C268" w14:textId="77777777" w:rsidR="00DF7927" w:rsidRPr="00B83C79" w:rsidRDefault="00462ADF" w:rsidP="00DF7927">
      <w:pPr>
        <w:pStyle w:val="Normal014"/>
        <w:widowControl/>
        <w:numPr>
          <w:ilvl w:val="0"/>
          <w:numId w:val="245"/>
        </w:numPr>
        <w:ind w:left="2160" w:hanging="630"/>
        <w:rPr>
          <w:rFonts w:eastAsia="Times New Roman"/>
        </w:rPr>
      </w:pPr>
      <w:r>
        <w:rPr>
          <w:rFonts w:eastAsia="Times New Roman"/>
        </w:rPr>
        <w:t>Potential s</w:t>
      </w:r>
      <w:r w:rsidRPr="00B83C79">
        <w:rPr>
          <w:rFonts w:eastAsia="Times New Roman"/>
        </w:rPr>
        <w:t>iting</w:t>
      </w:r>
      <w:r>
        <w:rPr>
          <w:rFonts w:eastAsia="Times New Roman"/>
        </w:rPr>
        <w:t xml:space="preserve">/permitting </w:t>
      </w:r>
      <w:r w:rsidRPr="00B83C79">
        <w:rPr>
          <w:rFonts w:eastAsia="Times New Roman"/>
        </w:rPr>
        <w:t>issues or delays</w:t>
      </w:r>
      <w:r>
        <w:rPr>
          <w:rFonts w:eastAsia="Times New Roman"/>
        </w:rPr>
        <w:t xml:space="preserve">; </w:t>
      </w:r>
    </w:p>
    <w:p w14:paraId="0625E5A7" w14:textId="77777777" w:rsidR="00DF7927" w:rsidRPr="00E87761" w:rsidRDefault="00462ADF" w:rsidP="00DF7927">
      <w:pPr>
        <w:pStyle w:val="Normal014"/>
        <w:widowControl/>
        <w:numPr>
          <w:ilvl w:val="0"/>
          <w:numId w:val="245"/>
        </w:numPr>
        <w:ind w:left="2160" w:hanging="630"/>
        <w:rPr>
          <w:b/>
        </w:rPr>
      </w:pPr>
      <w:r>
        <w:rPr>
          <w:rFonts w:eastAsia="Times New Roman"/>
        </w:rPr>
        <w:t>Loss savings;</w:t>
      </w:r>
    </w:p>
    <w:p w14:paraId="76E7F149" w14:textId="77777777" w:rsidR="00DF7927" w:rsidRPr="0004645C" w:rsidRDefault="00462ADF" w:rsidP="00DF7927">
      <w:pPr>
        <w:pStyle w:val="Normal014"/>
        <w:widowControl/>
        <w:numPr>
          <w:ilvl w:val="0"/>
          <w:numId w:val="245"/>
        </w:numPr>
        <w:ind w:left="2160" w:hanging="630"/>
        <w:rPr>
          <w:b/>
        </w:rPr>
      </w:pPr>
      <w:r>
        <w:rPr>
          <w:rFonts w:eastAsia="Times New Roman"/>
        </w:rPr>
        <w:t>Replacement of aging infrastructure;</w:t>
      </w:r>
    </w:p>
    <w:p w14:paraId="3B207182" w14:textId="77777777" w:rsidR="00DF7927" w:rsidRPr="0004645C" w:rsidRDefault="00462ADF" w:rsidP="00DF7927">
      <w:pPr>
        <w:pStyle w:val="Normal014"/>
        <w:widowControl/>
        <w:numPr>
          <w:ilvl w:val="0"/>
          <w:numId w:val="245"/>
        </w:numPr>
        <w:ind w:left="2160" w:hanging="630"/>
        <w:rPr>
          <w:b/>
        </w:rPr>
      </w:pPr>
      <w:r>
        <w:rPr>
          <w:rFonts w:eastAsia="Times New Roman"/>
        </w:rPr>
        <w:t>Environmental impact;</w:t>
      </w:r>
    </w:p>
    <w:p w14:paraId="66AF68F5" w14:textId="77777777" w:rsidR="00DF7927" w:rsidRPr="0004645C" w:rsidRDefault="00462ADF" w:rsidP="00DF7927">
      <w:pPr>
        <w:pStyle w:val="Normal014"/>
        <w:widowControl/>
        <w:numPr>
          <w:ilvl w:val="0"/>
          <w:numId w:val="245"/>
        </w:numPr>
        <w:ind w:left="2160" w:hanging="630"/>
        <w:rPr>
          <w:b/>
        </w:rPr>
      </w:pPr>
      <w:r>
        <w:rPr>
          <w:rFonts w:eastAsia="Times New Roman"/>
        </w:rPr>
        <w:t>Design standards;</w:t>
      </w:r>
    </w:p>
    <w:p w14:paraId="725A6BF2" w14:textId="77777777" w:rsidR="00DF7927" w:rsidRPr="008F3849" w:rsidRDefault="00462ADF" w:rsidP="00DF7927">
      <w:pPr>
        <w:pStyle w:val="Normal014"/>
        <w:widowControl/>
        <w:numPr>
          <w:ilvl w:val="0"/>
          <w:numId w:val="245"/>
        </w:numPr>
        <w:ind w:left="2160" w:hanging="630"/>
        <w:rPr>
          <w:b/>
        </w:rPr>
      </w:pPr>
      <w:r>
        <w:rPr>
          <w:rFonts w:eastAsia="Times New Roman"/>
        </w:rPr>
        <w:t>Impact on NPCC Bulk Power System classification; and</w:t>
      </w:r>
    </w:p>
    <w:p w14:paraId="11EC272A" w14:textId="77777777" w:rsidR="00DF7927" w:rsidRPr="00E87761" w:rsidRDefault="00462ADF" w:rsidP="00DF7927">
      <w:pPr>
        <w:pStyle w:val="Normal014"/>
        <w:widowControl/>
        <w:numPr>
          <w:ilvl w:val="0"/>
          <w:numId w:val="245"/>
        </w:numPr>
        <w:ind w:left="2160" w:hanging="630"/>
        <w:rPr>
          <w:b/>
        </w:rPr>
      </w:pPr>
      <w:r>
        <w:rPr>
          <w:rFonts w:eastAsia="Times New Roman"/>
        </w:rPr>
        <w:t>Qualified Transmission Project Sponsor(s) capabilities.</w:t>
      </w:r>
    </w:p>
    <w:p w14:paraId="2BA740AA" w14:textId="77777777" w:rsidR="00DF7927" w:rsidRPr="00FF0BF3" w:rsidRDefault="00DF7927" w:rsidP="00DF7927">
      <w:pPr>
        <w:pStyle w:val="Normal014"/>
        <w:widowControl/>
        <w:rPr>
          <w:rFonts w:eastAsia="Times New Roman"/>
        </w:rPr>
      </w:pPr>
    </w:p>
    <w:p w14:paraId="4A687B65" w14:textId="77777777" w:rsidR="00DF7927" w:rsidRPr="000F2F1B" w:rsidRDefault="00462ADF" w:rsidP="00DF7927">
      <w:pPr>
        <w:pStyle w:val="Normal014"/>
        <w:widowControl/>
        <w:tabs>
          <w:tab w:val="left" w:pos="1440"/>
        </w:tabs>
        <w:ind w:left="1440" w:hanging="720"/>
        <w:rPr>
          <w:rFonts w:eastAsia="Times New Roman"/>
          <w:b/>
        </w:rPr>
      </w:pPr>
      <w:r w:rsidRPr="00A71A89">
        <w:rPr>
          <w:rFonts w:eastAsia="Times New Roman"/>
          <w:b/>
        </w:rPr>
        <w:t>(</w:t>
      </w:r>
      <w:r w:rsidRPr="003F4CEB">
        <w:rPr>
          <w:rFonts w:eastAsia="Times New Roman"/>
          <w:b/>
        </w:rPr>
        <w:t>i</w:t>
      </w:r>
      <w:r w:rsidRPr="00A71A89">
        <w:rPr>
          <w:rFonts w:eastAsia="Times New Roman"/>
          <w:b/>
        </w:rPr>
        <w:t xml:space="preserve">)  </w:t>
      </w:r>
      <w:r>
        <w:rPr>
          <w:rFonts w:eastAsia="Times New Roman"/>
          <w:b/>
        </w:rPr>
        <w:tab/>
      </w:r>
      <w:r w:rsidRPr="00A71A89">
        <w:rPr>
          <w:rFonts w:eastAsia="Times New Roman"/>
          <w:b/>
        </w:rPr>
        <w:t>Reimbursement of Phase Two Solution Costs</w:t>
      </w:r>
      <w:r w:rsidRPr="000E6D71">
        <w:rPr>
          <w:rFonts w:eastAsia="Times New Roman"/>
          <w:b/>
        </w:rPr>
        <w:t>; Collection and Refund of ISO Study Costs</w:t>
      </w:r>
    </w:p>
    <w:p w14:paraId="2552B007" w14:textId="77777777" w:rsidR="00DF7927" w:rsidRDefault="00462ADF" w:rsidP="00DF7927">
      <w:pPr>
        <w:pStyle w:val="Normal014"/>
        <w:widowControl/>
        <w:rPr>
          <w:rFonts w:eastAsia="Times New Roman"/>
        </w:rPr>
      </w:pPr>
      <w:r w:rsidRPr="00FF0BF3">
        <w:rPr>
          <w:rFonts w:eastAsia="Times New Roman"/>
        </w:rPr>
        <w:lastRenderedPageBreak/>
        <w:t xml:space="preserve">Qualified Transmission Project Sponsors whose </w:t>
      </w:r>
      <w:r w:rsidRPr="002F4D3B">
        <w:rPr>
          <w:rFonts w:eastAsia="Times New Roman"/>
        </w:rPr>
        <w:t>Phase One Proposals</w:t>
      </w:r>
      <w:r>
        <w:rPr>
          <w:rFonts w:eastAsia="Times New Roman"/>
        </w:rPr>
        <w:t xml:space="preserve"> </w:t>
      </w:r>
      <w:r w:rsidRPr="00FF0BF3">
        <w:rPr>
          <w:rFonts w:eastAsia="Times New Roman"/>
        </w:rPr>
        <w:t>are listed pursuant to Section 4.3(</w:t>
      </w:r>
      <w:r>
        <w:rPr>
          <w:rFonts w:eastAsia="Times New Roman"/>
        </w:rPr>
        <w:t>g</w:t>
      </w:r>
      <w:r w:rsidRPr="00FF0BF3">
        <w:rPr>
          <w:rFonts w:eastAsia="Times New Roman"/>
        </w:rPr>
        <w:t xml:space="preserve">) for review as Phase Two Solutions shall be entitled to recover, pursuant to rates and appropriate financial arrangements set forth in the Tariff (and, as applicable, the TOA and NTDOA), all prudently incurred costs associated with developing a Phase Two Solution.  PTOs shall be entitled to recover, pursuant to rates and appropriate financial arrangements set forth in the Tariff, all prudently incurred study costs and costs associated with developing any upgrades or modifications to such PTOs’ existing facilities necessary to facilitate the development of a listed </w:t>
      </w:r>
      <w:r w:rsidRPr="002F4D3B">
        <w:rPr>
          <w:rFonts w:eastAsia="Times New Roman"/>
        </w:rPr>
        <w:t>Phase One Proposal</w:t>
      </w:r>
      <w:r w:rsidRPr="00FF0BF3">
        <w:rPr>
          <w:rFonts w:eastAsia="Times New Roman"/>
        </w:rPr>
        <w:t xml:space="preserve"> proposed by any other Qualified Transmission Project Sponsor.  </w:t>
      </w:r>
    </w:p>
    <w:p w14:paraId="7037CA51" w14:textId="77777777" w:rsidR="00DF7927" w:rsidRDefault="00DF7927" w:rsidP="00DF7927">
      <w:pPr>
        <w:pStyle w:val="Normal014"/>
        <w:widowControl/>
        <w:rPr>
          <w:rFonts w:eastAsia="Times New Roman"/>
        </w:rPr>
      </w:pPr>
    </w:p>
    <w:p w14:paraId="27597419" w14:textId="77777777" w:rsidR="00DF7927" w:rsidRPr="009F3CBB" w:rsidRDefault="00462ADF" w:rsidP="00DF7927">
      <w:pPr>
        <w:pStyle w:val="Normal014"/>
        <w:rPr>
          <w:rFonts w:eastAsia="Times New Roman"/>
        </w:rPr>
      </w:pPr>
      <w:r w:rsidRPr="009F3CBB">
        <w:t xml:space="preserve">Any difference between a Qualified Transmission Project Sponsor’s study deposit and the actual cost of the Phase One </w:t>
      </w:r>
      <w:r>
        <w:t xml:space="preserve">Proposal </w:t>
      </w:r>
      <w:r w:rsidRPr="009F3CBB">
        <w:t xml:space="preserve">and Phase Two </w:t>
      </w:r>
      <w:r>
        <w:t xml:space="preserve">Solution </w:t>
      </w:r>
      <w:r w:rsidRPr="009F3CBB">
        <w:t xml:space="preserve">studies shall be paid by or refunded to the Qualified Transmission Project Sponsor, as appropriate, with </w:t>
      </w:r>
      <w:r w:rsidRPr="009F3CBB">
        <w:rPr>
          <w:rFonts w:eastAsia="Times New Roman"/>
        </w:rPr>
        <w:t xml:space="preserve">interest calculated in accordance with Section 35.19a(a)(2) of the FERC regulations. </w:t>
      </w:r>
      <w:r>
        <w:rPr>
          <w:rFonts w:eastAsia="Times New Roman"/>
        </w:rPr>
        <w:t xml:space="preserve"> </w:t>
      </w:r>
      <w:r>
        <w:t>Any refund payment shall be accompanied by a detailed and itemized accounting of the actual study costs incurred.  Any invoice to collect funds in addition to the deposit shall be accompanied by a detailed and itemized accounting of the actual study costs incurred.  Any disputes arising from the study process shall be addressed under the dispute resolution process specified in Section I.6 of the ISO Tariff.</w:t>
      </w:r>
    </w:p>
    <w:p w14:paraId="2DC7A180" w14:textId="77777777" w:rsidR="00DF7927" w:rsidRPr="00FF0BF3" w:rsidRDefault="00DF7927" w:rsidP="00DF7927">
      <w:pPr>
        <w:pStyle w:val="Normal014"/>
        <w:widowControl/>
        <w:ind w:left="0"/>
        <w:rPr>
          <w:rFonts w:eastAsia="Times New Roman"/>
        </w:rPr>
      </w:pPr>
    </w:p>
    <w:p w14:paraId="5E8B6ABD" w14:textId="77777777" w:rsidR="00DF7927" w:rsidRPr="00A71A89" w:rsidRDefault="00462ADF" w:rsidP="00DF7927">
      <w:pPr>
        <w:pStyle w:val="Normal014"/>
        <w:widowControl/>
        <w:rPr>
          <w:rFonts w:eastAsia="Times New Roman"/>
          <w:b/>
        </w:rPr>
      </w:pPr>
      <w:r w:rsidRPr="003F4CEB">
        <w:rPr>
          <w:rFonts w:eastAsia="Times New Roman"/>
          <w:b/>
        </w:rPr>
        <w:t>(j</w:t>
      </w:r>
      <w:r w:rsidRPr="00A71A89">
        <w:rPr>
          <w:rFonts w:eastAsia="Times New Roman"/>
          <w:b/>
        </w:rPr>
        <w:t>)</w:t>
      </w:r>
      <w:r w:rsidRPr="00A71A89">
        <w:rPr>
          <w:rFonts w:eastAsia="Times New Roman"/>
          <w:b/>
        </w:rPr>
        <w:tab/>
      </w:r>
      <w:r>
        <w:rPr>
          <w:rFonts w:eastAsia="Times New Roman"/>
          <w:b/>
        </w:rPr>
        <w:t xml:space="preserve">Selection of the Preferred Phase Two Solution </w:t>
      </w:r>
    </w:p>
    <w:p w14:paraId="258ABA31" w14:textId="77777777" w:rsidR="00DF7927" w:rsidRPr="00FF0BF3" w:rsidRDefault="00462ADF" w:rsidP="00DF7927">
      <w:pPr>
        <w:pStyle w:val="Normal014"/>
        <w:widowControl/>
        <w:rPr>
          <w:rFonts w:eastAsia="Times New Roman"/>
        </w:rPr>
      </w:pPr>
      <w:r w:rsidRPr="00FF0BF3">
        <w:rPr>
          <w:rFonts w:eastAsia="Times New Roman"/>
        </w:rPr>
        <w:t>Following receipt of stakeholder input, the ISO will identify the preferred Phase Two Solution</w:t>
      </w:r>
      <w:r>
        <w:rPr>
          <w:rFonts w:eastAsia="Times New Roman"/>
        </w:rPr>
        <w:t>, individually or as a group,</w:t>
      </w:r>
      <w:r w:rsidRPr="00FF0BF3">
        <w:rPr>
          <w:rFonts w:eastAsia="Times New Roman"/>
        </w:rPr>
        <w:t xml:space="preserve"> (with an overview of why the solution is preferred) by a posting on its website.  The ISO’s identification will select the project that offers the best combination of electrical performance, cost, future system expandability and feasibility to meet the need in the required timeframe.  The ISO will also notify the Qualified Transmission Project Sponsor</w:t>
      </w:r>
      <w:r>
        <w:rPr>
          <w:rFonts w:eastAsia="Times New Roman"/>
        </w:rPr>
        <w:t>(s)</w:t>
      </w:r>
      <w:r w:rsidRPr="00FF0BF3">
        <w:rPr>
          <w:rFonts w:eastAsia="Times New Roman"/>
        </w:rPr>
        <w:t xml:space="preserve"> that proposed the preferred Phase Two Solution that its project has been selected for development</w:t>
      </w:r>
      <w:r>
        <w:rPr>
          <w:rFonts w:eastAsia="Times New Roman"/>
        </w:rPr>
        <w:t xml:space="preserve">.  The preferred Phase Two Solution </w:t>
      </w:r>
      <w:r>
        <w:t>may</w:t>
      </w:r>
      <w:r w:rsidRPr="00524632">
        <w:t xml:space="preserve"> include an upgrade(s) located on or connected to a PTO’s existing transmission system where the Qualified Transmission Project Sponsor is not the PTO for the existing system element(s). </w:t>
      </w:r>
      <w:r>
        <w:t xml:space="preserve"> In such cases the</w:t>
      </w:r>
      <w:r>
        <w:rPr>
          <w:rFonts w:eastAsia="Times New Roman"/>
        </w:rPr>
        <w:t xml:space="preserve"> ISO will notify the PTO that have upgrades required by the preferred Phase Two Solution to proceed </w:t>
      </w:r>
      <w:r w:rsidRPr="00524632">
        <w:t>in accordance with Schedule 3.09(a) of the Transmission Operating Agreement</w:t>
      </w:r>
      <w:r>
        <w:t>.</w:t>
      </w:r>
      <w:r>
        <w:rPr>
          <w:rFonts w:eastAsia="Times New Roman"/>
        </w:rPr>
        <w:t xml:space="preserve">  Once the ISO has identified the preferred Phase Two </w:t>
      </w:r>
      <w:r w:rsidRPr="00E52FB6">
        <w:rPr>
          <w:rFonts w:eastAsia="Times New Roman"/>
        </w:rPr>
        <w:t>Solution, any remaining Phase Two Solutions, along with the Backstop Transmission Solution, must stop all development</w:t>
      </w:r>
      <w:r w:rsidRPr="00FF0BF3">
        <w:rPr>
          <w:rFonts w:eastAsia="Times New Roman"/>
        </w:rPr>
        <w:t xml:space="preserve">.  The ISO will include the project as a Reliability Transmission Upgrade or Market Efficiency Transmission Upgrade, as appropriate, in the RSP and/or its Project List, as it is updated from time to time in accordance with this Attachment.  </w:t>
      </w:r>
      <w:r w:rsidRPr="009F3CBB">
        <w:rPr>
          <w:rFonts w:eastAsia="Times New Roman"/>
        </w:rPr>
        <w:t xml:space="preserve">Where </w:t>
      </w:r>
      <w:r w:rsidRPr="009F3CBB">
        <w:rPr>
          <w:rFonts w:eastAsia="Times New Roman"/>
        </w:rPr>
        <w:lastRenderedPageBreak/>
        <w:t>external impacts of regional projects are identified through coordination by the ISO with neighboring entities, those impacts will be identified in the RSP.  Costs associated with such impacts will be addressed as set forth in Schedule 15.</w:t>
      </w:r>
    </w:p>
    <w:p w14:paraId="5615A1FF" w14:textId="77777777" w:rsidR="00DF7927" w:rsidRPr="00FF0BF3" w:rsidRDefault="00DF7927" w:rsidP="00DF7927">
      <w:pPr>
        <w:pStyle w:val="Normal014"/>
        <w:widowControl/>
        <w:rPr>
          <w:rFonts w:eastAsia="Times New Roman"/>
        </w:rPr>
      </w:pPr>
    </w:p>
    <w:p w14:paraId="16F49652" w14:textId="77777777" w:rsidR="00DF7927" w:rsidRPr="000E6D71" w:rsidRDefault="00462ADF" w:rsidP="00DF7927">
      <w:pPr>
        <w:pStyle w:val="Normal014"/>
        <w:widowControl/>
        <w:rPr>
          <w:rFonts w:eastAsia="Times New Roman"/>
          <w:b/>
        </w:rPr>
      </w:pPr>
      <w:r w:rsidRPr="00A71A89">
        <w:rPr>
          <w:rFonts w:eastAsia="Times New Roman"/>
          <w:b/>
        </w:rPr>
        <w:t>(</w:t>
      </w:r>
      <w:r w:rsidRPr="003F4CEB">
        <w:rPr>
          <w:rFonts w:eastAsia="Times New Roman"/>
          <w:b/>
        </w:rPr>
        <w:t>k</w:t>
      </w:r>
      <w:r w:rsidRPr="00A71A89">
        <w:rPr>
          <w:rFonts w:eastAsia="Times New Roman"/>
          <w:b/>
        </w:rPr>
        <w:t>)</w:t>
      </w:r>
      <w:r w:rsidRPr="00A71A89">
        <w:rPr>
          <w:rFonts w:eastAsia="Times New Roman"/>
          <w:b/>
        </w:rPr>
        <w:tab/>
      </w:r>
      <w:r w:rsidRPr="00E0220B">
        <w:rPr>
          <w:rFonts w:eastAsia="Times New Roman" w:cs="Calibri"/>
          <w:b/>
          <w:szCs w:val="24"/>
        </w:rPr>
        <w:t xml:space="preserve">Execution of </w:t>
      </w:r>
      <w:r w:rsidRPr="00E0220B">
        <w:rPr>
          <w:rFonts w:eastAsia="Times New Roman"/>
          <w:b/>
        </w:rPr>
        <w:t>Selected Qualified Transmission Project Sponsor Agreement</w:t>
      </w:r>
    </w:p>
    <w:p w14:paraId="403783BB" w14:textId="77777777" w:rsidR="00DF7927" w:rsidRPr="009F3CBB" w:rsidRDefault="00462ADF" w:rsidP="00DF7927">
      <w:pPr>
        <w:pStyle w:val="Normal014"/>
        <w:widowControl/>
        <w:rPr>
          <w:rFonts w:eastAsia="Times New Roman"/>
        </w:rPr>
      </w:pPr>
      <w:r w:rsidRPr="00FF0BF3">
        <w:rPr>
          <w:rFonts w:eastAsia="Times New Roman"/>
        </w:rPr>
        <w:t xml:space="preserve">Within 30 </w:t>
      </w:r>
      <w:r>
        <w:rPr>
          <w:rFonts w:eastAsia="Times New Roman"/>
        </w:rPr>
        <w:t>d</w:t>
      </w:r>
      <w:r w:rsidRPr="00FF0BF3">
        <w:rPr>
          <w:rFonts w:eastAsia="Times New Roman"/>
        </w:rPr>
        <w:t>ays of receiving notification pursuant to Section 4.3(</w:t>
      </w:r>
      <w:r>
        <w:rPr>
          <w:rFonts w:eastAsia="Times New Roman"/>
        </w:rPr>
        <w:t>j</w:t>
      </w:r>
      <w:r w:rsidRPr="00FF0BF3">
        <w:rPr>
          <w:rFonts w:eastAsia="Times New Roman"/>
        </w:rPr>
        <w:t xml:space="preserve">) of this Attachment, the Qualified Transmission Project Sponsor shall submit to the ISO </w:t>
      </w:r>
      <w:r>
        <w:rPr>
          <w:rFonts w:eastAsia="Times New Roman"/>
        </w:rPr>
        <w:t xml:space="preserve">its acceptance of </w:t>
      </w:r>
      <w:r w:rsidRPr="00340BB3">
        <w:rPr>
          <w:rFonts w:eastAsia="Times New Roman"/>
        </w:rPr>
        <w:t>responsibility t</w:t>
      </w:r>
      <w:r w:rsidRPr="00FC7FEA">
        <w:rPr>
          <w:rFonts w:eastAsia="Times New Roman"/>
        </w:rPr>
        <w:t>o proceed with the preferred Phase Two Solution</w:t>
      </w:r>
      <w:r>
        <w:rPr>
          <w:rFonts w:eastAsia="Times New Roman"/>
        </w:rPr>
        <w:t xml:space="preserve"> by execution of a Selected Qualified Transmission Project Sponsor Agreement </w:t>
      </w:r>
      <w:r w:rsidRPr="003E7AB7">
        <w:rPr>
          <w:rFonts w:eastAsia="Times New Roman"/>
        </w:rPr>
        <w:t>(</w:t>
      </w:r>
      <w:r w:rsidRPr="003E7AB7">
        <w:t>Attachment P to the OATT</w:t>
      </w:r>
      <w:r w:rsidRPr="003E7AB7">
        <w:rPr>
          <w:rFonts w:eastAsia="Times New Roman"/>
        </w:rPr>
        <w:t>)</w:t>
      </w:r>
      <w:r>
        <w:rPr>
          <w:rFonts w:eastAsia="Times New Roman"/>
        </w:rPr>
        <w:t>.  W</w:t>
      </w:r>
      <w:r w:rsidRPr="00FF0BF3">
        <w:rPr>
          <w:rFonts w:eastAsia="Times New Roman"/>
        </w:rPr>
        <w:t xml:space="preserve">ithin 30 </w:t>
      </w:r>
      <w:r>
        <w:rPr>
          <w:rFonts w:eastAsia="Times New Roman"/>
        </w:rPr>
        <w:t>d</w:t>
      </w:r>
      <w:r w:rsidRPr="00FF0BF3">
        <w:rPr>
          <w:rFonts w:eastAsia="Times New Roman"/>
        </w:rPr>
        <w:t>ays of receiving notification pursuant to Section 4.3(</w:t>
      </w:r>
      <w:r>
        <w:rPr>
          <w:rFonts w:eastAsia="Times New Roman"/>
        </w:rPr>
        <w:t>j</w:t>
      </w:r>
      <w:r w:rsidRPr="00FF0BF3">
        <w:rPr>
          <w:rFonts w:eastAsia="Times New Roman"/>
        </w:rPr>
        <w:t>) of this Attachment</w:t>
      </w:r>
      <w:r>
        <w:rPr>
          <w:rFonts w:eastAsia="Times New Roman"/>
        </w:rPr>
        <w:t xml:space="preserve">, each </w:t>
      </w:r>
      <w:r w:rsidRPr="00FF0BF3">
        <w:rPr>
          <w:rFonts w:eastAsia="Times New Roman"/>
        </w:rPr>
        <w:t>Qualified Transmission Project Sponsor</w:t>
      </w:r>
      <w:r>
        <w:rPr>
          <w:rFonts w:eastAsia="Times New Roman"/>
        </w:rPr>
        <w:t xml:space="preserve"> that is part of the joint proposal shall submit</w:t>
      </w:r>
      <w:r w:rsidRPr="00F10AE6">
        <w:rPr>
          <w:rFonts w:eastAsia="Times New Roman"/>
        </w:rPr>
        <w:t xml:space="preserve"> </w:t>
      </w:r>
      <w:r>
        <w:rPr>
          <w:rFonts w:eastAsia="Times New Roman"/>
        </w:rPr>
        <w:t xml:space="preserve">to </w:t>
      </w:r>
      <w:r w:rsidRPr="00FF0BF3">
        <w:rPr>
          <w:rFonts w:eastAsia="Times New Roman"/>
        </w:rPr>
        <w:t xml:space="preserve">the ISO </w:t>
      </w:r>
      <w:r>
        <w:rPr>
          <w:rFonts w:eastAsia="Times New Roman"/>
        </w:rPr>
        <w:t xml:space="preserve">its acceptance of </w:t>
      </w:r>
      <w:r w:rsidRPr="00340BB3">
        <w:rPr>
          <w:rFonts w:eastAsia="Times New Roman"/>
        </w:rPr>
        <w:t>responsibility t</w:t>
      </w:r>
      <w:r w:rsidRPr="00FC7FEA">
        <w:rPr>
          <w:rFonts w:eastAsia="Times New Roman"/>
        </w:rPr>
        <w:t>o proceed with the preferred Phase Two Solution</w:t>
      </w:r>
      <w:r>
        <w:rPr>
          <w:rFonts w:eastAsia="Times New Roman"/>
        </w:rPr>
        <w:t xml:space="preserve"> by execution of a Selected Qualified Transmission Project Sponsor Agreement </w:t>
      </w:r>
      <w:r w:rsidRPr="003E7AB7">
        <w:rPr>
          <w:rFonts w:eastAsia="Times New Roman"/>
        </w:rPr>
        <w:t>(</w:t>
      </w:r>
      <w:r w:rsidRPr="003E7AB7">
        <w:t>Attachment P to the OATT</w:t>
      </w:r>
      <w:r w:rsidRPr="003E7AB7">
        <w:rPr>
          <w:rFonts w:eastAsia="Times New Roman"/>
        </w:rPr>
        <w:t>)</w:t>
      </w:r>
      <w:r>
        <w:rPr>
          <w:rFonts w:eastAsia="Times New Roman"/>
        </w:rPr>
        <w:t>.  Any cost cap or cost containment provisions shall be included in each Selected Qualified Transmission Project Sponsor Agreement.</w:t>
      </w:r>
      <w:r w:rsidRPr="00724EC4">
        <w:rPr>
          <w:rFonts w:eastAsia="Times New Roman" w:cs="Calibri"/>
          <w:szCs w:val="24"/>
        </w:rPr>
        <w:t xml:space="preserve"> </w:t>
      </w:r>
    </w:p>
    <w:p w14:paraId="2CC582C3" w14:textId="77777777" w:rsidR="00DF7927" w:rsidRDefault="00DF7927" w:rsidP="00DF7927">
      <w:pPr>
        <w:pStyle w:val="Normal014"/>
        <w:widowControl/>
        <w:ind w:left="0"/>
        <w:rPr>
          <w:rFonts w:eastAsia="Times New Roman"/>
        </w:rPr>
      </w:pPr>
    </w:p>
    <w:p w14:paraId="303646E9" w14:textId="77777777" w:rsidR="00DF7927" w:rsidRPr="00A57F4F" w:rsidRDefault="00462ADF" w:rsidP="00DF7927">
      <w:pPr>
        <w:pStyle w:val="Normal014"/>
        <w:widowControl/>
        <w:rPr>
          <w:rFonts w:eastAsia="Times New Roman"/>
          <w:b/>
        </w:rPr>
      </w:pPr>
      <w:r w:rsidRPr="00A57F4F">
        <w:rPr>
          <w:rFonts w:eastAsia="Times New Roman"/>
          <w:b/>
        </w:rPr>
        <w:t>(l)</w:t>
      </w:r>
      <w:r w:rsidRPr="00A57F4F">
        <w:rPr>
          <w:rFonts w:eastAsia="Times New Roman"/>
          <w:b/>
        </w:rPr>
        <w:tab/>
      </w:r>
      <w:r>
        <w:rPr>
          <w:rFonts w:eastAsia="Times New Roman"/>
          <w:b/>
        </w:rPr>
        <w:t>Failure to Proceed</w:t>
      </w:r>
    </w:p>
    <w:p w14:paraId="2D4B2AD8" w14:textId="6589520E" w:rsidR="00DF7927" w:rsidRDefault="00462ADF" w:rsidP="00DF7927">
      <w:pPr>
        <w:pStyle w:val="Normal014"/>
        <w:widowControl/>
        <w:rPr>
          <w:rFonts w:eastAsia="Times New Roman"/>
        </w:rPr>
      </w:pPr>
      <w:r w:rsidRPr="00FF0BF3">
        <w:rPr>
          <w:rFonts w:eastAsia="Times New Roman"/>
        </w:rPr>
        <w:t xml:space="preserve">If the ISO finds, after consultation with </w:t>
      </w:r>
      <w:r>
        <w:rPr>
          <w:rFonts w:eastAsia="Times New Roman"/>
        </w:rPr>
        <w:t>a PTO</w:t>
      </w:r>
      <w:r w:rsidRPr="00FF0BF3">
        <w:rPr>
          <w:rFonts w:eastAsia="Times New Roman"/>
        </w:rPr>
        <w:t xml:space="preserve"> Qualified Transmission Project Sponsor</w:t>
      </w:r>
      <w:r>
        <w:rPr>
          <w:rFonts w:eastAsia="Times New Roman"/>
        </w:rPr>
        <w:t>(s)</w:t>
      </w:r>
      <w:r w:rsidRPr="00FF0BF3">
        <w:rPr>
          <w:rFonts w:eastAsia="Times New Roman"/>
        </w:rPr>
        <w:t xml:space="preserve">, that </w:t>
      </w:r>
      <w:r>
        <w:rPr>
          <w:rFonts w:eastAsia="Times New Roman"/>
        </w:rPr>
        <w:t xml:space="preserve">one or more of the </w:t>
      </w:r>
      <w:r w:rsidRPr="00FF0BF3">
        <w:rPr>
          <w:rFonts w:eastAsia="Times New Roman"/>
        </w:rPr>
        <w:t>Qualified Transmission Project Sponsor</w:t>
      </w:r>
      <w:r>
        <w:rPr>
          <w:rFonts w:eastAsia="Times New Roman"/>
        </w:rPr>
        <w:t xml:space="preserve">s </w:t>
      </w:r>
      <w:r w:rsidRPr="00FF0BF3">
        <w:rPr>
          <w:rFonts w:eastAsia="Times New Roman"/>
        </w:rPr>
        <w:t xml:space="preserve">is failing to pursue approvals or construction in a reasonably diligent fashion, </w:t>
      </w:r>
      <w:r w:rsidRPr="00D5707F">
        <w:rPr>
          <w:rFonts w:eastAsia="Times New Roman"/>
        </w:rPr>
        <w:t>the ISO will notify all Qualified Transmission Project Sponsors that one or more of the Qualified Transmission Project Sponsors is failing to pursue approvals or construction in a reasonably diligent fashion.  The Qualified Transmission Project Sponsor(s) that is failing to pursue approvals or construction in a reasonably diligent fashion will have 60 days from the ISO’s notification to reassign a portion or all of the preferred Phase Two Solution to another Qualified Transmission Project Sponsor</w:t>
      </w:r>
      <w:r>
        <w:rPr>
          <w:rFonts w:eastAsia="Times New Roman"/>
        </w:rPr>
        <w:t xml:space="preserve"> </w:t>
      </w:r>
      <w:r w:rsidRPr="00D5707F">
        <w:rPr>
          <w:rFonts w:eastAsia="Times New Roman"/>
        </w:rPr>
        <w:t>in accordance with Section 8 of the Selected Qualified Transmission Project Sponsor Agreement (</w:t>
      </w:r>
      <w:r w:rsidRPr="00D5707F">
        <w:t>Attachment P to the OATT</w:t>
      </w:r>
      <w:r w:rsidRPr="00D5707F">
        <w:rPr>
          <w:rFonts w:eastAsia="Times New Roman"/>
        </w:rPr>
        <w:t xml:space="preserve">).  In the event that such reassignment does not occur within 60 days, </w:t>
      </w:r>
      <w:r w:rsidRPr="00FF0BF3">
        <w:rPr>
          <w:rFonts w:eastAsia="Times New Roman"/>
        </w:rPr>
        <w:t xml:space="preserve">the ISO shall </w:t>
      </w:r>
      <w:r>
        <w:rPr>
          <w:rFonts w:eastAsia="Times New Roman"/>
        </w:rPr>
        <w:t xml:space="preserve">require the applicable PTO(s) to execute the Selected Qualified Transmission Project Sponsor Agreement and implement the Backstop Transmission Solution </w:t>
      </w:r>
      <w:r w:rsidRPr="00FE57E3">
        <w:rPr>
          <w:rFonts w:eastAsia="Times New Roman"/>
        </w:rPr>
        <w:t>pursuant to Schedule 3.09(a) of the Transmission Operating Agreement</w:t>
      </w:r>
      <w:r>
        <w:rPr>
          <w:rFonts w:eastAsia="Times New Roman"/>
        </w:rPr>
        <w:t xml:space="preserve">.  In such cases the ISO shall </w:t>
      </w:r>
      <w:r w:rsidRPr="00FF0BF3">
        <w:rPr>
          <w:rFonts w:eastAsia="Times New Roman"/>
        </w:rPr>
        <w:t>prepare a report</w:t>
      </w:r>
      <w:r>
        <w:rPr>
          <w:rFonts w:eastAsia="Times New Roman"/>
        </w:rPr>
        <w:t xml:space="preserve"> explaining why it has reassigned the project. </w:t>
      </w:r>
      <w:r w:rsidRPr="00FF0BF3">
        <w:rPr>
          <w:rFonts w:eastAsia="Times New Roman"/>
        </w:rPr>
        <w:t xml:space="preserve">If </w:t>
      </w:r>
      <w:r>
        <w:rPr>
          <w:rFonts w:eastAsia="Times New Roman"/>
        </w:rPr>
        <w:t xml:space="preserve">the </w:t>
      </w:r>
      <w:r w:rsidRPr="00FF0BF3">
        <w:rPr>
          <w:rFonts w:eastAsia="Times New Roman"/>
        </w:rPr>
        <w:t>Qualified Transmission Project Sponsor that is</w:t>
      </w:r>
      <w:r>
        <w:rPr>
          <w:rFonts w:eastAsia="Times New Roman"/>
        </w:rPr>
        <w:t xml:space="preserve"> failing or unable to proceed is</w:t>
      </w:r>
      <w:r w:rsidRPr="00FF0BF3">
        <w:rPr>
          <w:rFonts w:eastAsia="Times New Roman"/>
        </w:rPr>
        <w:t xml:space="preserve"> a PTO, the report </w:t>
      </w:r>
      <w:r>
        <w:rPr>
          <w:rFonts w:eastAsia="Times New Roman"/>
        </w:rPr>
        <w:t xml:space="preserve">shall be </w:t>
      </w:r>
      <w:r w:rsidRPr="00FF0BF3">
        <w:rPr>
          <w:rFonts w:eastAsia="Times New Roman"/>
        </w:rPr>
        <w:t>consistent with the provisions of Section 1.1(e) of Schedule 3.09(a) of the Transmission Operating Agreement</w:t>
      </w:r>
      <w:r>
        <w:rPr>
          <w:rFonts w:eastAsia="Times New Roman"/>
        </w:rPr>
        <w:t>, including the ISO’s proposed course of action</w:t>
      </w:r>
      <w:r w:rsidRPr="00FF0BF3">
        <w:rPr>
          <w:rFonts w:eastAsia="Times New Roman"/>
        </w:rPr>
        <w:t xml:space="preserve">.  If prepared with respect to a Qualified Transmission Project Sponsor that is not a PTO, </w:t>
      </w:r>
      <w:r w:rsidRPr="00FF0BF3">
        <w:rPr>
          <w:rFonts w:eastAsia="Times New Roman"/>
        </w:rPr>
        <w:lastRenderedPageBreak/>
        <w:t xml:space="preserve">the report shall include a report from that sponsor.  The ISO shall file its report </w:t>
      </w:r>
      <w:r>
        <w:rPr>
          <w:rFonts w:eastAsia="Times New Roman"/>
        </w:rPr>
        <w:t xml:space="preserve">(whether with respect to a PTO or non-PTO Qualified Transmission Project Sponsor) </w:t>
      </w:r>
      <w:r w:rsidRPr="00FF0BF3">
        <w:rPr>
          <w:rFonts w:eastAsia="Times New Roman"/>
        </w:rPr>
        <w:t xml:space="preserve">with the Commission.  </w:t>
      </w:r>
    </w:p>
    <w:p w14:paraId="37B75DE9" w14:textId="77777777" w:rsidR="00DF7927" w:rsidRDefault="00DF7927" w:rsidP="00DF7927">
      <w:pPr>
        <w:pStyle w:val="Normal014"/>
        <w:widowControl/>
        <w:rPr>
          <w:rFonts w:eastAsia="Times New Roman"/>
        </w:rPr>
      </w:pPr>
    </w:p>
    <w:p w14:paraId="109A8B64" w14:textId="77777777" w:rsidR="00DF7927" w:rsidRPr="00211EA6" w:rsidRDefault="00462ADF" w:rsidP="00DF7927">
      <w:pPr>
        <w:pStyle w:val="Normal014"/>
        <w:widowControl/>
        <w:rPr>
          <w:rFonts w:eastAsia="Times New Roman"/>
        </w:rPr>
      </w:pPr>
      <w:r w:rsidRPr="00D44F25">
        <w:rPr>
          <w:rFonts w:eastAsia="Times New Roman"/>
          <w:b/>
        </w:rPr>
        <w:t>(</w:t>
      </w:r>
      <w:r>
        <w:rPr>
          <w:rFonts w:eastAsia="Times New Roman"/>
          <w:b/>
        </w:rPr>
        <w:t>m</w:t>
      </w:r>
      <w:r w:rsidRPr="00D44F25">
        <w:rPr>
          <w:rFonts w:eastAsia="Times New Roman"/>
          <w:b/>
        </w:rPr>
        <w:t>)</w:t>
      </w:r>
      <w:r>
        <w:rPr>
          <w:rFonts w:eastAsia="Times New Roman"/>
          <w:b/>
        </w:rPr>
        <w:tab/>
      </w:r>
      <w:r>
        <w:rPr>
          <w:rFonts w:eastAsia="Times New Roman"/>
        </w:rPr>
        <w:t xml:space="preserve"> </w:t>
      </w:r>
      <w:r w:rsidRPr="00211EA6">
        <w:rPr>
          <w:rFonts w:eastAsia="Times New Roman"/>
          <w:b/>
        </w:rPr>
        <w:t>Cancel</w:t>
      </w:r>
      <w:r>
        <w:rPr>
          <w:rFonts w:eastAsia="Times New Roman"/>
          <w:b/>
        </w:rPr>
        <w:t>l</w:t>
      </w:r>
      <w:r w:rsidRPr="00211EA6">
        <w:rPr>
          <w:rFonts w:eastAsia="Times New Roman"/>
          <w:b/>
        </w:rPr>
        <w:t>ation of a Request for Proposal</w:t>
      </w:r>
    </w:p>
    <w:p w14:paraId="13E22358" w14:textId="77777777" w:rsidR="00DF7927" w:rsidRDefault="00462ADF" w:rsidP="00DF7927">
      <w:pPr>
        <w:pStyle w:val="Normal014"/>
      </w:pPr>
      <w:r w:rsidRPr="00211EA6">
        <w:t xml:space="preserve">The ISO may </w:t>
      </w:r>
      <w:r w:rsidRPr="00CC0B5E">
        <w:t xml:space="preserve">cancel a request for proposal </w:t>
      </w:r>
      <w:r w:rsidRPr="00211EA6">
        <w:t xml:space="preserve">at any </w:t>
      </w:r>
      <w:r>
        <w:t xml:space="preserve">time. Such cancellation may be due to new or different assumptions which may change or eliminate the identified needs.  Any costs associated with </w:t>
      </w:r>
      <w:r w:rsidRPr="00CC0B5E">
        <w:t xml:space="preserve">solution </w:t>
      </w:r>
      <w:r>
        <w:t xml:space="preserve">development shall be recovered pursuant to </w:t>
      </w:r>
      <w:r w:rsidRPr="00211EA6">
        <w:t xml:space="preserve">Sections </w:t>
      </w:r>
      <w:r w:rsidRPr="00CC0B5E">
        <w:t xml:space="preserve">3.6(c), 4.3(a) and </w:t>
      </w:r>
      <w:r w:rsidRPr="00211EA6">
        <w:t>4.</w:t>
      </w:r>
      <w:r>
        <w:t>3(i) of this Attachment.</w:t>
      </w:r>
    </w:p>
    <w:p w14:paraId="65729A4B" w14:textId="77777777" w:rsidR="00DF7927" w:rsidRDefault="00DF7927" w:rsidP="00DF7927">
      <w:pPr>
        <w:pStyle w:val="Normal178"/>
        <w:spacing w:after="0" w:line="360" w:lineRule="auto"/>
        <w:rPr>
          <w:rFonts w:ascii="Times New Roman" w:hAnsi="Times New Roman"/>
        </w:rPr>
      </w:pPr>
    </w:p>
    <w:p w14:paraId="78961957" w14:textId="77777777" w:rsidR="00DF7927" w:rsidRDefault="00462ADF" w:rsidP="00DF7927">
      <w:pPr>
        <w:pStyle w:val="Normal014"/>
        <w:widowControl/>
        <w:ind w:left="0"/>
        <w:rPr>
          <w:rFonts w:eastAsia="Times New Roman" w:cs="Calibri"/>
          <w:b/>
          <w:szCs w:val="24"/>
        </w:rPr>
      </w:pPr>
      <w:r w:rsidRPr="00724EC4">
        <w:rPr>
          <w:rFonts w:eastAsia="Times New Roman" w:cs="Calibri"/>
          <w:b/>
          <w:szCs w:val="24"/>
        </w:rPr>
        <w:t>4A.</w:t>
      </w:r>
      <w:r w:rsidRPr="00724EC4">
        <w:rPr>
          <w:rFonts w:eastAsia="Times New Roman" w:cs="Calibri"/>
          <w:b/>
          <w:szCs w:val="24"/>
        </w:rPr>
        <w:tab/>
        <w:t>Public Policy Transmission Studies; Public Policy Transmission Upgrades</w:t>
      </w:r>
    </w:p>
    <w:p w14:paraId="3157269A" w14:textId="77777777" w:rsidR="00DF7927" w:rsidRDefault="00462ADF" w:rsidP="00DF7927">
      <w:pPr>
        <w:pStyle w:val="Normal014"/>
        <w:keepNext/>
        <w:widowControl/>
        <w:ind w:left="0" w:firstLine="720"/>
        <w:rPr>
          <w:rFonts w:eastAsia="Times New Roman" w:cs="Calibri"/>
          <w:b/>
          <w:szCs w:val="24"/>
        </w:rPr>
      </w:pPr>
      <w:r w:rsidRPr="00724EC4">
        <w:rPr>
          <w:rFonts w:eastAsia="Times New Roman" w:cs="Calibri"/>
          <w:b/>
          <w:szCs w:val="24"/>
        </w:rPr>
        <w:t>4A.1</w:t>
      </w:r>
      <w:r w:rsidRPr="00724EC4">
        <w:rPr>
          <w:rFonts w:eastAsia="Times New Roman" w:cs="Calibri"/>
          <w:b/>
          <w:szCs w:val="24"/>
        </w:rPr>
        <w:tab/>
        <w:t>NESCOE Requests for Public Policy Transmission Studies</w:t>
      </w:r>
    </w:p>
    <w:p w14:paraId="7770AF7E" w14:textId="77777777" w:rsidR="00DF7927" w:rsidRPr="009F3CBB" w:rsidRDefault="00462ADF" w:rsidP="00DF7927">
      <w:pPr>
        <w:pStyle w:val="Normal014"/>
        <w:widowControl/>
        <w:rPr>
          <w:rFonts w:eastAsia="Times New Roman" w:cs="Calibri"/>
          <w:szCs w:val="24"/>
        </w:rPr>
      </w:pPr>
      <w:r w:rsidRPr="00724EC4">
        <w:rPr>
          <w:rFonts w:eastAsia="Times New Roman" w:cs="Calibri"/>
          <w:szCs w:val="24"/>
        </w:rPr>
        <w:t xml:space="preserve">No less often than every three years, by January 15 of that year, the ISO will post a notice </w:t>
      </w:r>
      <w:r w:rsidRPr="00EA403D">
        <w:rPr>
          <w:rFonts w:eastAsia="Times New Roman" w:cs="Calibri"/>
          <w:szCs w:val="24"/>
        </w:rPr>
        <w:t>indicating that members of the Planning Advisory Committee may, no later than 45 days after the posting of the notice: (i) provide NESCOE, via the process described below, with input regarding</w:t>
      </w:r>
      <w:r w:rsidRPr="00724EC4">
        <w:rPr>
          <w:rFonts w:eastAsia="Times New Roman" w:cs="Calibri"/>
          <w:szCs w:val="24"/>
        </w:rPr>
        <w:t xml:space="preserve"> state and federal </w:t>
      </w:r>
      <w:r>
        <w:rPr>
          <w:rFonts w:eastAsia="Times New Roman" w:cs="Calibri"/>
          <w:szCs w:val="24"/>
        </w:rPr>
        <w:t>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R</w:t>
      </w:r>
      <w:r w:rsidRPr="00724EC4">
        <w:rPr>
          <w:rFonts w:eastAsia="Times New Roman" w:cs="Calibri"/>
          <w:szCs w:val="24"/>
        </w:rPr>
        <w:t xml:space="preserve">equirements identified as driving transmission needs relating to the New England Transmission System, and regarding particular transmission needs driven by </w:t>
      </w:r>
      <w:r>
        <w:rPr>
          <w:rFonts w:eastAsia="Times New Roman" w:cs="Calibri"/>
          <w:szCs w:val="24"/>
        </w:rPr>
        <w:t>those 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R</w:t>
      </w:r>
      <w:r w:rsidRPr="00724EC4">
        <w:rPr>
          <w:rFonts w:eastAsia="Times New Roman" w:cs="Calibri"/>
          <w:szCs w:val="24"/>
        </w:rPr>
        <w:t>equirements</w:t>
      </w:r>
      <w:r>
        <w:rPr>
          <w:rFonts w:eastAsia="Times New Roman" w:cs="Calibri"/>
          <w:szCs w:val="24"/>
        </w:rPr>
        <w:t>, and (ii) provide the ISO with input regarding local (e.g., municipal and county) Public Policy Requirements identified as driving transmission needs relating to the New England Transmission System, and regarding particular transmission needs driven by those Public Policy Requirements</w:t>
      </w:r>
      <w:r w:rsidRPr="00724EC4">
        <w:rPr>
          <w:rFonts w:eastAsia="Times New Roman" w:cs="Calibri"/>
          <w:szCs w:val="24"/>
        </w:rPr>
        <w:t xml:space="preserve">. A meeting of the Planning Advisory Committee may be held for this purpose.  </w:t>
      </w:r>
      <w:r w:rsidRPr="00EA403D">
        <w:t>Members of the Planning Advisory Committee shall direct all such input related to state, federal, and local Public Policy Requirements that drive transmission needs to the ISO and the ISO will post such input on the ISO’s website.</w:t>
      </w:r>
      <w:r>
        <w:t xml:space="preserve">  </w:t>
      </w:r>
      <w:r w:rsidRPr="00724EC4">
        <w:rPr>
          <w:rFonts w:eastAsia="Times New Roman" w:cs="Calibri"/>
          <w:szCs w:val="24"/>
        </w:rPr>
        <w:t xml:space="preserve">By no later than </w:t>
      </w:r>
      <w:r>
        <w:rPr>
          <w:rFonts w:eastAsia="Times New Roman" w:cs="Calibri"/>
          <w:szCs w:val="24"/>
        </w:rPr>
        <w:t xml:space="preserve">May </w:t>
      </w:r>
      <w:r w:rsidRPr="00724EC4">
        <w:rPr>
          <w:rFonts w:eastAsia="Times New Roman" w:cs="Calibri"/>
          <w:szCs w:val="24"/>
        </w:rPr>
        <w:t xml:space="preserve">1 of that year, NESCOE may submit to the ISO in writing a request for a new Public Policy Transmission Study, or an update of a previously conducted study.  The request will identify the </w:t>
      </w:r>
      <w:r>
        <w:rPr>
          <w:rFonts w:eastAsia="Times New Roman" w:cs="Calibri"/>
          <w:szCs w:val="24"/>
        </w:rPr>
        <w:t>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R</w:t>
      </w:r>
      <w:r w:rsidRPr="00724EC4">
        <w:rPr>
          <w:rFonts w:eastAsia="Times New Roman" w:cs="Calibri"/>
          <w:szCs w:val="24"/>
        </w:rPr>
        <w:t xml:space="preserve">equirements identified as driving transmission needs relating to the New England Transmission System, and may identify particular NESCOE-identified public policy-related transmission needs as well.  Along with any such request, NESCOE will provide the ISO with a written explanation of which transmission needs driven by </w:t>
      </w:r>
      <w:r>
        <w:rPr>
          <w:rFonts w:eastAsia="Times New Roman" w:cs="Calibri"/>
          <w:szCs w:val="24"/>
        </w:rPr>
        <w:t>state or federal 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R</w:t>
      </w:r>
      <w:r w:rsidRPr="00724EC4">
        <w:rPr>
          <w:rFonts w:eastAsia="Times New Roman" w:cs="Calibri"/>
          <w:szCs w:val="24"/>
        </w:rPr>
        <w:t xml:space="preserve">equirements the ISO will evaluate for potential solutions in the regional planning process, including why other suggested transmission needs will not be evaluated.  The ISO will post the NESCOE request and explanation on the ISO’s website.  </w:t>
      </w:r>
      <w:r w:rsidRPr="009F3CBB">
        <w:rPr>
          <w:rFonts w:eastAsia="Times New Roman" w:cs="Calibri"/>
          <w:szCs w:val="24"/>
        </w:rPr>
        <w:t xml:space="preserve">If NESCOE does not provide that listing of identified transmission needs (which may consist of a NESCOE statement of its determination that no transmission needs are driven by state or federal Public Policy Requirements identified during the </w:t>
      </w:r>
      <w:r w:rsidRPr="009F3CBB">
        <w:rPr>
          <w:rFonts w:eastAsia="Times New Roman" w:cs="Calibri"/>
          <w:szCs w:val="24"/>
        </w:rPr>
        <w:lastRenderedPageBreak/>
        <w:t>stakeholder process) and that explanation (which may consist of a NESCOE explanation of why no transmission needs are driven by state or federal Public Policy Requirements identified during the stakeholder process), the ISO will note on its website that a NESCOE listing and explanation ha</w:t>
      </w:r>
      <w:r>
        <w:rPr>
          <w:rFonts w:eastAsia="Times New Roman" w:cs="Calibri"/>
          <w:szCs w:val="24"/>
        </w:rPr>
        <w:t>ve</w:t>
      </w:r>
      <w:r w:rsidRPr="009F3CBB">
        <w:rPr>
          <w:rFonts w:eastAsia="Times New Roman" w:cs="Calibri"/>
          <w:szCs w:val="24"/>
        </w:rPr>
        <w:t xml:space="preserve"> not been provided.  In that circumstance, the ISO will determine subsequently (after opportunity for Planning Advisory Committee input), and post on its website an explanation of, which transmission needs driven by state or federal Public Policy Requirements the ISO will evaluate in the regional planning process, including why other suggested transmission needs will not be evaluated. </w:t>
      </w:r>
    </w:p>
    <w:p w14:paraId="390974E7" w14:textId="77777777" w:rsidR="00DF7927" w:rsidRDefault="00DF7927" w:rsidP="00DF7927">
      <w:pPr>
        <w:pStyle w:val="Normal014"/>
        <w:widowControl/>
        <w:ind w:left="0"/>
        <w:rPr>
          <w:rFonts w:eastAsia="Times New Roman" w:cs="Calibri"/>
          <w:szCs w:val="24"/>
        </w:rPr>
      </w:pPr>
    </w:p>
    <w:p w14:paraId="3AD68CC6" w14:textId="77777777" w:rsidR="00DF7927" w:rsidRDefault="00462ADF" w:rsidP="00DF7927">
      <w:pPr>
        <w:pStyle w:val="Normal014"/>
        <w:widowControl/>
        <w:ind w:left="1350" w:hanging="630"/>
        <w:rPr>
          <w:rFonts w:eastAsia="Times New Roman" w:cs="Calibri"/>
          <w:b/>
          <w:szCs w:val="24"/>
        </w:rPr>
      </w:pPr>
      <w:r w:rsidRPr="00724EC4">
        <w:rPr>
          <w:rFonts w:eastAsia="Times New Roman" w:cs="Calibri"/>
          <w:b/>
          <w:szCs w:val="24"/>
        </w:rPr>
        <w:t>4A.1.1 Study of Federal Public Polic</w:t>
      </w:r>
      <w:r>
        <w:rPr>
          <w:rFonts w:eastAsia="Times New Roman" w:cs="Calibri"/>
          <w:b/>
          <w:szCs w:val="24"/>
        </w:rPr>
        <w:t>y Requirements</w:t>
      </w:r>
      <w:r w:rsidRPr="00724EC4">
        <w:rPr>
          <w:rFonts w:eastAsia="Times New Roman" w:cs="Calibri"/>
          <w:b/>
          <w:szCs w:val="24"/>
        </w:rPr>
        <w:t xml:space="preserve"> Not Identified by NESCOE</w:t>
      </w:r>
      <w:r>
        <w:rPr>
          <w:rFonts w:eastAsia="Times New Roman" w:cs="Calibri"/>
          <w:b/>
          <w:szCs w:val="24"/>
        </w:rPr>
        <w:t>; Local Public Policy Requirements</w:t>
      </w:r>
    </w:p>
    <w:p w14:paraId="53E34D03" w14:textId="77777777" w:rsidR="00DF7927" w:rsidRPr="009F3CBB" w:rsidRDefault="00462ADF" w:rsidP="00DF7927">
      <w:pPr>
        <w:pStyle w:val="Normal014"/>
        <w:widowControl/>
        <w:rPr>
          <w:rFonts w:eastAsia="Times New Roman" w:cs="Calibri"/>
          <w:szCs w:val="24"/>
        </w:rPr>
      </w:pPr>
      <w:r w:rsidRPr="00724EC4">
        <w:rPr>
          <w:rFonts w:eastAsia="Times New Roman" w:cs="Calibri"/>
          <w:szCs w:val="24"/>
        </w:rPr>
        <w:t xml:space="preserve">If a stakeholder believes that a federal </w:t>
      </w:r>
      <w:r>
        <w:rPr>
          <w:rFonts w:eastAsia="Times New Roman" w:cs="Calibri"/>
          <w:szCs w:val="24"/>
        </w:rPr>
        <w:t>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R</w:t>
      </w:r>
      <w:r w:rsidRPr="00724EC4">
        <w:rPr>
          <w:rFonts w:eastAsia="Times New Roman" w:cs="Calibri"/>
          <w:szCs w:val="24"/>
        </w:rPr>
        <w:t>equirement that may drive transmission needs relating to the New England Transmission System has not been appropriately addressed by NESCOE, it may file with the ISO</w:t>
      </w:r>
      <w:r>
        <w:rPr>
          <w:rFonts w:eastAsia="Times New Roman" w:cs="Calibri"/>
          <w:szCs w:val="24"/>
        </w:rPr>
        <w:t>, no later than 15 days after the posting of NESCOE’s explanation as described in Section 4A.1 of this Attachment,</w:t>
      </w:r>
      <w:r w:rsidRPr="00724EC4">
        <w:rPr>
          <w:rFonts w:eastAsia="Times New Roman" w:cs="Calibri"/>
          <w:szCs w:val="24"/>
        </w:rPr>
        <w:t xml:space="preserve"> a written request that explains the stakeholder’s reasoning and that seeks </w:t>
      </w:r>
      <w:r>
        <w:rPr>
          <w:rFonts w:eastAsia="Times New Roman" w:cs="Calibri"/>
          <w:szCs w:val="24"/>
        </w:rPr>
        <w:t>re</w:t>
      </w:r>
      <w:r w:rsidRPr="00724EC4">
        <w:rPr>
          <w:rFonts w:eastAsia="Times New Roman" w:cs="Calibri"/>
          <w:szCs w:val="24"/>
        </w:rPr>
        <w:t xml:space="preserve">consideration by the ISO of NESCOE’s position regarding that requirement.  </w:t>
      </w:r>
      <w:r>
        <w:rPr>
          <w:rFonts w:eastAsia="Times New Roman" w:cs="Calibri"/>
          <w:szCs w:val="24"/>
        </w:rPr>
        <w:t xml:space="preserve">The ISO will post the stakeholder’s written request on the ISO’s website.  </w:t>
      </w:r>
      <w:r w:rsidRPr="00724EC4">
        <w:rPr>
          <w:rFonts w:eastAsia="Times New Roman" w:cs="Calibri"/>
          <w:szCs w:val="24"/>
        </w:rPr>
        <w:t xml:space="preserve">Where the ISO agrees with a stated stakeholder position, or on its own finding, the ISO may perform an evaluation under Sections 4A.2 through 4A.4 of this Attachment of a federal </w:t>
      </w:r>
      <w:r>
        <w:rPr>
          <w:rFonts w:eastAsia="Times New Roman" w:cs="Calibri"/>
          <w:szCs w:val="24"/>
        </w:rPr>
        <w:t>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 xml:space="preserve">Requirement </w:t>
      </w:r>
      <w:r w:rsidRPr="00724EC4">
        <w:rPr>
          <w:rFonts w:eastAsia="Times New Roman" w:cs="Calibri"/>
          <w:szCs w:val="24"/>
        </w:rPr>
        <w:t>not otherwise identified by NESCOE.</w:t>
      </w:r>
      <w:r w:rsidRPr="0001534C">
        <w:rPr>
          <w:rFonts w:eastAsia="Times New Roman" w:cs="Calibri"/>
          <w:szCs w:val="24"/>
        </w:rPr>
        <w:t xml:space="preserve"> </w:t>
      </w:r>
      <w:r w:rsidRPr="009F3CBB">
        <w:rPr>
          <w:rFonts w:eastAsia="Times New Roman" w:cs="Calibri"/>
          <w:szCs w:val="24"/>
        </w:rPr>
        <w:t>The ISO will post on its website an explanation of those transmission needs driven by federal Public Policy Requirements not identified by NESCOE that will be evaluated for potential transmission solutions in the regional system planning process, and why other suggested transmission needs driven by federal Public Policy Requirements not identified by NESCOE will not be evaluated.  In addition, the ISO will post on its website an explanation of those transmission needs driven by local Public Policy Requirements that will be evaluated for potential transmission solutions in the regional system planning process, and why other suggested transmission needs driven by local Public Policy Requirements will not be evaluated.</w:t>
      </w:r>
    </w:p>
    <w:p w14:paraId="520E5810" w14:textId="77777777" w:rsidR="00DF7927" w:rsidRDefault="00DF7927" w:rsidP="00DF7927">
      <w:pPr>
        <w:pStyle w:val="Normal014"/>
        <w:widowControl/>
        <w:ind w:left="0"/>
        <w:rPr>
          <w:rFonts w:eastAsia="Times New Roman" w:cs="Calibri"/>
          <w:szCs w:val="24"/>
        </w:rPr>
      </w:pPr>
    </w:p>
    <w:p w14:paraId="0B552DD7" w14:textId="77777777" w:rsidR="00DF7927" w:rsidRDefault="00462ADF" w:rsidP="00DF7927">
      <w:pPr>
        <w:pStyle w:val="Normal014"/>
        <w:keepNext/>
        <w:widowControl/>
        <w:rPr>
          <w:rFonts w:eastAsia="Times New Roman" w:cs="Calibri"/>
          <w:b/>
          <w:szCs w:val="24"/>
        </w:rPr>
      </w:pPr>
      <w:r w:rsidRPr="00724EC4">
        <w:rPr>
          <w:rFonts w:eastAsia="Times New Roman" w:cs="Calibri"/>
          <w:b/>
          <w:szCs w:val="24"/>
        </w:rPr>
        <w:t>4A.2</w:t>
      </w:r>
      <w:r w:rsidRPr="00724EC4">
        <w:rPr>
          <w:rFonts w:eastAsia="Times New Roman" w:cs="Calibri"/>
          <w:b/>
          <w:szCs w:val="24"/>
        </w:rPr>
        <w:tab/>
        <w:t>Preparation for Conduct of Public Policy Transmission Studies; Stakeholder Input</w:t>
      </w:r>
    </w:p>
    <w:p w14:paraId="5DCC4448" w14:textId="77777777" w:rsidR="00DF7927" w:rsidRDefault="00462ADF" w:rsidP="00DF7927">
      <w:pPr>
        <w:pStyle w:val="Normal014"/>
        <w:widowControl/>
        <w:rPr>
          <w:rFonts w:eastAsia="Times New Roman" w:cs="Calibri"/>
          <w:b/>
          <w:szCs w:val="24"/>
        </w:rPr>
      </w:pPr>
      <w:r w:rsidRPr="00724EC4">
        <w:rPr>
          <w:rFonts w:eastAsia="Times New Roman" w:cs="Calibri"/>
          <w:szCs w:val="24"/>
        </w:rPr>
        <w:t xml:space="preserve">Upon receipt of the NESCOE request, or as the result of </w:t>
      </w:r>
      <w:r>
        <w:rPr>
          <w:rFonts w:eastAsia="Times New Roman" w:cs="Calibri"/>
          <w:szCs w:val="24"/>
        </w:rPr>
        <w:t xml:space="preserve">the ISO’s consideration of </w:t>
      </w:r>
      <w:r w:rsidRPr="00724EC4">
        <w:rPr>
          <w:rFonts w:eastAsia="Times New Roman" w:cs="Calibri"/>
          <w:szCs w:val="24"/>
        </w:rPr>
        <w:t>a federal</w:t>
      </w:r>
      <w:r>
        <w:rPr>
          <w:rFonts w:eastAsia="Times New Roman" w:cs="Calibri"/>
          <w:szCs w:val="24"/>
        </w:rPr>
        <w:t xml:space="preserve"> or local 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R</w:t>
      </w:r>
      <w:r w:rsidRPr="00724EC4">
        <w:rPr>
          <w:rFonts w:eastAsia="Times New Roman" w:cs="Calibri"/>
          <w:szCs w:val="24"/>
        </w:rPr>
        <w:t xml:space="preserve">equirement </w:t>
      </w:r>
      <w:r>
        <w:rPr>
          <w:rFonts w:eastAsia="Times New Roman" w:cs="Calibri"/>
          <w:szCs w:val="24"/>
        </w:rPr>
        <w:t>pursuant to Section 4A.1.1, the ISO</w:t>
      </w:r>
      <w:r w:rsidRPr="00724EC4">
        <w:rPr>
          <w:rFonts w:eastAsia="Times New Roman" w:cs="Calibri"/>
          <w:szCs w:val="24"/>
        </w:rPr>
        <w:t xml:space="preserve"> will prepare and post on its website a proposed scope for the Public Policy Transmission Study, and associated parameters and assumptions</w:t>
      </w:r>
      <w:r>
        <w:rPr>
          <w:rFonts w:eastAsia="Times New Roman" w:cs="Calibri"/>
          <w:szCs w:val="24"/>
        </w:rPr>
        <w:t xml:space="preserve"> (including resource assumptions)</w:t>
      </w:r>
      <w:r w:rsidRPr="00724EC4">
        <w:rPr>
          <w:rFonts w:eastAsia="Times New Roman" w:cs="Calibri"/>
          <w:szCs w:val="24"/>
        </w:rPr>
        <w:t xml:space="preserve">, and provide the foregoing to the Planning </w:t>
      </w:r>
      <w:r w:rsidRPr="00724EC4">
        <w:rPr>
          <w:rFonts w:eastAsia="Times New Roman" w:cs="Calibri"/>
          <w:szCs w:val="24"/>
        </w:rPr>
        <w:lastRenderedPageBreak/>
        <w:t xml:space="preserve">Advisory Committee by no later than </w:t>
      </w:r>
      <w:r>
        <w:rPr>
          <w:rFonts w:eastAsia="Times New Roman" w:cs="Calibri"/>
          <w:szCs w:val="24"/>
        </w:rPr>
        <w:t xml:space="preserve">September </w:t>
      </w:r>
      <w:r w:rsidRPr="00724EC4">
        <w:rPr>
          <w:rFonts w:eastAsia="Times New Roman" w:cs="Calibri"/>
          <w:szCs w:val="24"/>
        </w:rPr>
        <w:t xml:space="preserve">1 of the request year.  A meeting of the Planning Advisory Committee will be held promptly thereafter in order to solicit stakeholder input for consideration by the ISO on the </w:t>
      </w:r>
      <w:r>
        <w:rPr>
          <w:rFonts w:eastAsia="Times New Roman" w:cs="Calibri"/>
          <w:szCs w:val="24"/>
        </w:rPr>
        <w:t xml:space="preserve">study’s </w:t>
      </w:r>
      <w:r w:rsidRPr="00724EC4">
        <w:rPr>
          <w:rFonts w:eastAsia="Times New Roman" w:cs="Calibri"/>
          <w:szCs w:val="24"/>
        </w:rPr>
        <w:t>scope, parameters and assumptions.</w:t>
      </w:r>
    </w:p>
    <w:p w14:paraId="00645A52" w14:textId="77777777" w:rsidR="00DF7927" w:rsidRDefault="00DF7927" w:rsidP="00DF7927">
      <w:pPr>
        <w:pStyle w:val="Normal014"/>
        <w:widowControl/>
        <w:rPr>
          <w:rFonts w:eastAsia="Times New Roman" w:cs="Calibri"/>
          <w:szCs w:val="24"/>
        </w:rPr>
      </w:pPr>
    </w:p>
    <w:p w14:paraId="24E9BF4D" w14:textId="77777777" w:rsidR="00DF7927" w:rsidRDefault="00462ADF" w:rsidP="00DF7927">
      <w:pPr>
        <w:pStyle w:val="Normal014"/>
        <w:widowControl/>
        <w:ind w:left="0" w:firstLine="720"/>
        <w:rPr>
          <w:rFonts w:eastAsia="Times New Roman" w:cs="Calibri"/>
          <w:b/>
          <w:szCs w:val="24"/>
        </w:rPr>
      </w:pPr>
      <w:r w:rsidRPr="00724EC4">
        <w:rPr>
          <w:rFonts w:eastAsia="Times New Roman" w:cs="Calibri"/>
          <w:b/>
          <w:szCs w:val="24"/>
        </w:rPr>
        <w:t>4A.3</w:t>
      </w:r>
      <w:r w:rsidRPr="00724EC4">
        <w:rPr>
          <w:rFonts w:eastAsia="Times New Roman" w:cs="Calibri"/>
          <w:b/>
          <w:szCs w:val="24"/>
        </w:rPr>
        <w:tab/>
        <w:t>Public Policy Transmission Studies</w:t>
      </w:r>
    </w:p>
    <w:p w14:paraId="365CB9B4" w14:textId="77777777" w:rsidR="00DF7927" w:rsidRDefault="00462ADF" w:rsidP="00DF7927">
      <w:pPr>
        <w:pStyle w:val="Normal014"/>
        <w:widowControl/>
        <w:ind w:left="0" w:firstLine="720"/>
        <w:rPr>
          <w:rFonts w:eastAsia="Times New Roman" w:cs="Calibri"/>
          <w:b/>
          <w:szCs w:val="24"/>
        </w:rPr>
      </w:pPr>
      <w:r>
        <w:rPr>
          <w:rFonts w:eastAsia="Times New Roman" w:cs="Calibri"/>
          <w:b/>
          <w:szCs w:val="24"/>
        </w:rPr>
        <w:t>(a)</w:t>
      </w:r>
      <w:r>
        <w:rPr>
          <w:rFonts w:eastAsia="Times New Roman" w:cs="Calibri"/>
          <w:b/>
          <w:szCs w:val="24"/>
        </w:rPr>
        <w:tab/>
        <w:t>Conduct of Public Policy Transmission Studies; Stakeholder Input</w:t>
      </w:r>
    </w:p>
    <w:p w14:paraId="1E4CF041" w14:textId="77777777" w:rsidR="00DF7927" w:rsidRDefault="00462ADF" w:rsidP="00DF7927">
      <w:pPr>
        <w:pStyle w:val="Normal014"/>
        <w:widowControl/>
        <w:rPr>
          <w:rFonts w:eastAsia="Times New Roman" w:cs="Calibri"/>
          <w:szCs w:val="24"/>
        </w:rPr>
      </w:pPr>
      <w:r w:rsidRPr="00724EC4">
        <w:rPr>
          <w:rFonts w:eastAsia="Times New Roman" w:cs="Calibri"/>
          <w:szCs w:val="24"/>
        </w:rPr>
        <w:t>With input from P</w:t>
      </w:r>
      <w:r>
        <w:rPr>
          <w:rFonts w:eastAsia="Times New Roman" w:cs="Calibri"/>
          <w:szCs w:val="24"/>
        </w:rPr>
        <w:t xml:space="preserve">lanning </w:t>
      </w:r>
      <w:r w:rsidRPr="00724EC4">
        <w:rPr>
          <w:rFonts w:eastAsia="Times New Roman" w:cs="Calibri"/>
          <w:szCs w:val="24"/>
        </w:rPr>
        <w:t>A</w:t>
      </w:r>
      <w:r>
        <w:rPr>
          <w:rFonts w:eastAsia="Times New Roman" w:cs="Calibri"/>
          <w:szCs w:val="24"/>
        </w:rPr>
        <w:t xml:space="preserve">dvisory </w:t>
      </w:r>
      <w:r w:rsidRPr="00724EC4">
        <w:rPr>
          <w:rFonts w:eastAsia="Times New Roman" w:cs="Calibri"/>
          <w:szCs w:val="24"/>
        </w:rPr>
        <w:t>C</w:t>
      </w:r>
      <w:r>
        <w:rPr>
          <w:rFonts w:eastAsia="Times New Roman" w:cs="Calibri"/>
          <w:szCs w:val="24"/>
        </w:rPr>
        <w:t>ommittee</w:t>
      </w:r>
      <w:r w:rsidRPr="00724EC4">
        <w:rPr>
          <w:rFonts w:eastAsia="Times New Roman" w:cs="Calibri"/>
          <w:szCs w:val="24"/>
        </w:rPr>
        <w:t xml:space="preserve"> and potentially impacted PTOs, </w:t>
      </w:r>
      <w:r>
        <w:rPr>
          <w:rFonts w:eastAsia="Times New Roman" w:cs="Calibri"/>
          <w:szCs w:val="24"/>
        </w:rPr>
        <w:t xml:space="preserve">the </w:t>
      </w:r>
      <w:r w:rsidRPr="00724EC4">
        <w:rPr>
          <w:rFonts w:eastAsia="Times New Roman" w:cs="Calibri"/>
          <w:szCs w:val="24"/>
        </w:rPr>
        <w:t xml:space="preserve">ISO will </w:t>
      </w:r>
      <w:r>
        <w:rPr>
          <w:rFonts w:eastAsia="Times New Roman" w:cs="Calibri"/>
          <w:szCs w:val="24"/>
        </w:rPr>
        <w:t xml:space="preserve">perform the initial phase of the Public Policy Transmission Study to </w:t>
      </w:r>
      <w:r w:rsidRPr="00724EC4">
        <w:rPr>
          <w:rFonts w:eastAsia="Times New Roman" w:cs="Calibri"/>
          <w:szCs w:val="24"/>
        </w:rPr>
        <w:t xml:space="preserve">develop a rough estimate of the costs and benefits of </w:t>
      </w:r>
      <w:r>
        <w:rPr>
          <w:rFonts w:eastAsia="Times New Roman" w:cs="Calibri"/>
          <w:szCs w:val="24"/>
        </w:rPr>
        <w:t>high-level concepts</w:t>
      </w:r>
      <w:r w:rsidRPr="00724EC4">
        <w:rPr>
          <w:rFonts w:eastAsia="Times New Roman" w:cs="Calibri"/>
          <w:szCs w:val="24"/>
        </w:rPr>
        <w:t xml:space="preserve"> that could meet transmission needs driven by </w:t>
      </w:r>
      <w:r>
        <w:rPr>
          <w:rFonts w:eastAsia="Times New Roman" w:cs="Calibri"/>
          <w:szCs w:val="24"/>
        </w:rPr>
        <w:t>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R</w:t>
      </w:r>
      <w:r w:rsidRPr="00724EC4">
        <w:rPr>
          <w:rFonts w:eastAsia="Times New Roman" w:cs="Calibri"/>
          <w:szCs w:val="24"/>
        </w:rPr>
        <w:t xml:space="preserve">equirements.  </w:t>
      </w:r>
      <w:r>
        <w:rPr>
          <w:rFonts w:eastAsia="Times New Roman" w:cs="Calibri"/>
          <w:szCs w:val="24"/>
        </w:rPr>
        <w:t>T</w:t>
      </w:r>
      <w:r w:rsidRPr="00724EC4">
        <w:rPr>
          <w:rFonts w:eastAsia="Times New Roman" w:cs="Calibri"/>
          <w:szCs w:val="24"/>
        </w:rPr>
        <w:t xml:space="preserve">he </w:t>
      </w:r>
      <w:r>
        <w:rPr>
          <w:rFonts w:eastAsia="Times New Roman" w:cs="Calibri"/>
          <w:szCs w:val="24"/>
        </w:rPr>
        <w:t xml:space="preserve">study’s </w:t>
      </w:r>
      <w:r w:rsidRPr="00724EC4">
        <w:rPr>
          <w:rFonts w:eastAsia="Times New Roman" w:cs="Calibri"/>
          <w:szCs w:val="24"/>
        </w:rPr>
        <w:t>results will be posted on the ISO’s website, and a meeting of the Planning Advisory Committee will be held promptly thereafter in order to solicit input on the results of the initial phase of the study, and the scope, parameters and assumptions</w:t>
      </w:r>
      <w:r>
        <w:rPr>
          <w:rFonts w:eastAsia="Times New Roman" w:cs="Calibri"/>
          <w:szCs w:val="24"/>
        </w:rPr>
        <w:t xml:space="preserve"> (including resource assumptions)</w:t>
      </w:r>
      <w:r w:rsidRPr="00724EC4">
        <w:rPr>
          <w:rFonts w:eastAsia="Times New Roman" w:cs="Calibri"/>
          <w:szCs w:val="24"/>
        </w:rPr>
        <w:t xml:space="preserve"> for any follow-on phase of the study.  </w:t>
      </w:r>
      <w:r>
        <w:rPr>
          <w:rFonts w:eastAsia="Times New Roman" w:cs="Calibri"/>
          <w:szCs w:val="24"/>
        </w:rPr>
        <w:t>T</w:t>
      </w:r>
      <w:r w:rsidRPr="00724EC4">
        <w:rPr>
          <w:rFonts w:eastAsia="Times New Roman" w:cs="Calibri"/>
          <w:szCs w:val="24"/>
        </w:rPr>
        <w:t xml:space="preserve">he ISO </w:t>
      </w:r>
      <w:r>
        <w:rPr>
          <w:rFonts w:eastAsia="Times New Roman" w:cs="Calibri"/>
          <w:szCs w:val="24"/>
        </w:rPr>
        <w:t>may</w:t>
      </w:r>
      <w:r w:rsidRPr="00724EC4">
        <w:rPr>
          <w:rFonts w:eastAsia="Times New Roman" w:cs="Calibri"/>
          <w:szCs w:val="24"/>
        </w:rPr>
        <w:t xml:space="preserve"> − as a follow-on phase of the Public Policy Transmission Study − perform more detailed analysis and engineering work on the</w:t>
      </w:r>
      <w:r>
        <w:rPr>
          <w:rFonts w:eastAsia="Times New Roman" w:cs="Calibri"/>
          <w:szCs w:val="24"/>
        </w:rPr>
        <w:t xml:space="preserve"> high-level concepts</w:t>
      </w:r>
      <w:r w:rsidRPr="00724EC4">
        <w:rPr>
          <w:rFonts w:eastAsia="Times New Roman" w:cs="Calibri"/>
          <w:szCs w:val="24"/>
        </w:rPr>
        <w:t>.</w:t>
      </w:r>
    </w:p>
    <w:p w14:paraId="08A9BA7E" w14:textId="77777777" w:rsidR="00DF7927" w:rsidRDefault="00DF7927" w:rsidP="00DF7927">
      <w:pPr>
        <w:pStyle w:val="Normal014"/>
        <w:widowControl/>
        <w:rPr>
          <w:rFonts w:eastAsia="Times New Roman" w:cs="Calibri"/>
          <w:szCs w:val="24"/>
        </w:rPr>
      </w:pPr>
    </w:p>
    <w:p w14:paraId="7264352F" w14:textId="77777777" w:rsidR="00DF7927" w:rsidRPr="009F3CBB" w:rsidRDefault="00462ADF" w:rsidP="00DF7927">
      <w:pPr>
        <w:pStyle w:val="Normal178"/>
        <w:spacing w:after="0" w:line="360" w:lineRule="auto"/>
        <w:ind w:left="720"/>
        <w:rPr>
          <w:rFonts w:ascii="Times New Roman" w:hAnsi="Times New Roman"/>
          <w:b/>
        </w:rPr>
      </w:pPr>
      <w:r w:rsidRPr="009F3CBB">
        <w:rPr>
          <w:rFonts w:ascii="Times New Roman" w:hAnsi="Times New Roman"/>
          <w:b/>
        </w:rPr>
        <w:t>(b)</w:t>
      </w:r>
      <w:r w:rsidRPr="009F3CBB">
        <w:rPr>
          <w:rFonts w:ascii="Times New Roman" w:hAnsi="Times New Roman"/>
          <w:b/>
        </w:rPr>
        <w:tab/>
        <w:t>Treatment of Market Solutions in Public Policy Transmission Studies</w:t>
      </w:r>
    </w:p>
    <w:p w14:paraId="09593BDF" w14:textId="77777777" w:rsidR="00DF7927" w:rsidRPr="009F3CBB" w:rsidRDefault="00462ADF" w:rsidP="00DF7927">
      <w:pPr>
        <w:pStyle w:val="Normal178"/>
        <w:spacing w:after="0" w:line="360" w:lineRule="auto"/>
        <w:ind w:left="720"/>
        <w:rPr>
          <w:rFonts w:ascii="Times New Roman" w:hAnsi="Times New Roman"/>
        </w:rPr>
      </w:pPr>
      <w:r w:rsidRPr="009F3CBB">
        <w:rPr>
          <w:rFonts w:ascii="Times New Roman" w:hAnsi="Times New Roman"/>
        </w:rPr>
        <w:t>The ISO shall reflect proposed market responses in the Public Policy Transmission Study.  Market responses may include, but are not limited to, resources (e.g., demand-side projects and distributed generation)</w:t>
      </w:r>
      <w:r>
        <w:rPr>
          <w:rFonts w:ascii="Times New Roman" w:hAnsi="Times New Roman"/>
        </w:rPr>
        <w:t xml:space="preserve">, Merchant Transmission Facilities </w:t>
      </w:r>
      <w:r w:rsidRPr="009F3CBB">
        <w:rPr>
          <w:rFonts w:ascii="Times New Roman" w:hAnsi="Times New Roman"/>
        </w:rPr>
        <w:t xml:space="preserve">and Elective Transmission Upgrades. </w:t>
      </w:r>
    </w:p>
    <w:p w14:paraId="3F5A8DCA" w14:textId="77777777" w:rsidR="00DF7927" w:rsidRPr="009F3CBB" w:rsidRDefault="00DF7927" w:rsidP="00DF7927">
      <w:pPr>
        <w:pStyle w:val="Normal178"/>
        <w:spacing w:after="0" w:line="360" w:lineRule="auto"/>
        <w:rPr>
          <w:rFonts w:ascii="Times New Roman" w:hAnsi="Times New Roman"/>
        </w:rPr>
      </w:pPr>
    </w:p>
    <w:p w14:paraId="0FFE4591" w14:textId="77777777" w:rsidR="00DF7927" w:rsidRPr="009F3CBB" w:rsidRDefault="00462ADF" w:rsidP="00DF7927">
      <w:pPr>
        <w:pStyle w:val="Normal014"/>
        <w:widowControl/>
        <w:rPr>
          <w:rFonts w:eastAsia="Times New Roman" w:cs="Calibri"/>
          <w:szCs w:val="24"/>
        </w:rPr>
      </w:pPr>
      <w:r w:rsidRPr="00514CD8">
        <w:t xml:space="preserve">In performing </w:t>
      </w:r>
      <w:r w:rsidRPr="00D32778">
        <w:t>Public Policy Transmission Studies</w:t>
      </w:r>
      <w:r w:rsidRPr="00514CD8">
        <w:t xml:space="preserve">, the ISO shall rely on certain resources to prevent the identification of </w:t>
      </w:r>
      <w:r w:rsidRPr="00D32778">
        <w:t xml:space="preserve">transmission </w:t>
      </w:r>
      <w:r w:rsidRPr="00514CD8">
        <w:t>needs</w:t>
      </w:r>
      <w:r>
        <w:t xml:space="preserve"> </w:t>
      </w:r>
      <w:r w:rsidRPr="00D32778">
        <w:t>driven by Public Policy Requirements.</w:t>
      </w:r>
      <w:r w:rsidRPr="00514CD8">
        <w:t xml:space="preserve">  </w:t>
      </w:r>
      <w:r w:rsidRPr="009F3CBB">
        <w:t xml:space="preserve">Specifically, the ISO shall incorporate in the Public Policy Transmission Study information regarding </w:t>
      </w:r>
      <w:r>
        <w:t xml:space="preserve">future </w:t>
      </w:r>
      <w:r w:rsidRPr="009F3CBB">
        <w:t>resources</w:t>
      </w:r>
      <w:r>
        <w:t>,</w:t>
      </w:r>
      <w:r w:rsidRPr="00682A04">
        <w:t xml:space="preserve"> </w:t>
      </w:r>
      <w:r w:rsidRPr="00514CD8">
        <w:t xml:space="preserve">with the exception of imports across external tie lines, </w:t>
      </w:r>
      <w:r w:rsidRPr="009F3CBB">
        <w:t xml:space="preserve">that have been proposed and (i) have cleared in a Forward Capacity Auction pursuant to Market Rule 1 of the ISO Tariff, (ii) have been selected in, and are contractually bound by, a state-sponsored </w:t>
      </w:r>
      <w:r>
        <w:t>r</w:t>
      </w:r>
      <w:r w:rsidRPr="009F3CBB">
        <w:t xml:space="preserve">equest </w:t>
      </w:r>
      <w:r>
        <w:t>f</w:t>
      </w:r>
      <w:r w:rsidRPr="009F3CBB">
        <w:t xml:space="preserve">or </w:t>
      </w:r>
      <w:r>
        <w:t>p</w:t>
      </w:r>
      <w:r w:rsidRPr="009F3CBB">
        <w:t>roposals, (iii) have a financially binding obligation pursuant to a contract</w:t>
      </w:r>
      <w:r>
        <w:t>,</w:t>
      </w:r>
      <w:r w:rsidRPr="00682A04">
        <w:t xml:space="preserve"> </w:t>
      </w:r>
      <w:r w:rsidRPr="00514CD8">
        <w:t xml:space="preserve">or (iv) have been forecast in the ISO’s Forecast Report of Capacity, Energy, Loads and Transmission. The ISO shall also incorporate or update information regarding all existing resources, with the exception of imports across external tie lines, in </w:t>
      </w:r>
      <w:r w:rsidRPr="00D32778">
        <w:t>Public Policy Transmission Studies</w:t>
      </w:r>
      <w:r w:rsidRPr="00514CD8">
        <w:t xml:space="preserve">.  Imports across future or existing external tie lines will not be relied upon unless such imports </w:t>
      </w:r>
      <w:r w:rsidRPr="00DC7812">
        <w:t>(i) have a Capacity Supply Obligation corresponding to the year of study</w:t>
      </w:r>
      <w:r>
        <w:t>,</w:t>
      </w:r>
      <w:r w:rsidRPr="00514CD8">
        <w:t xml:space="preserve"> (i</w:t>
      </w:r>
      <w:r>
        <w:t>i</w:t>
      </w:r>
      <w:r w:rsidRPr="00514CD8">
        <w:t>) have been selected in, and are contractually bound by, a state-sponsored request for proposals, (ii</w:t>
      </w:r>
      <w:r>
        <w:t>i</w:t>
      </w:r>
      <w:r w:rsidRPr="00514CD8">
        <w:t xml:space="preserve">) have a financially binding obligation </w:t>
      </w:r>
      <w:r w:rsidRPr="00514CD8">
        <w:lastRenderedPageBreak/>
        <w:t>pursuant to a contract, or (i</w:t>
      </w:r>
      <w:r>
        <w:t>v)</w:t>
      </w:r>
      <w:r w:rsidRPr="00033832">
        <w:t xml:space="preserve"> may</w:t>
      </w:r>
      <w:r>
        <w:t xml:space="preserve"> be</w:t>
      </w:r>
      <w:r w:rsidRPr="00514CD8">
        <w:t xml:space="preserve"> represented by a minimum flow based on HQ Interconnection Capability Credits</w:t>
      </w:r>
      <w:r w:rsidRPr="009F3CBB">
        <w:t xml:space="preserve">. </w:t>
      </w:r>
      <w:r w:rsidRPr="002A338D">
        <w:t>The ISO will model out-of-service all submitted Retirement De-List Bids</w:t>
      </w:r>
      <w:r>
        <w:t xml:space="preserve">, </w:t>
      </w:r>
      <w:r w:rsidRPr="002A338D">
        <w:t>submitted Permanent De-List Bids</w:t>
      </w:r>
      <w:r>
        <w:t xml:space="preserve">, and demand bids that have cleared in a substitution auction, </w:t>
      </w:r>
      <w:r w:rsidRPr="002A338D">
        <w:t>and may model out-of-service rejected-for-reliability Static De-List Bids and rejected-for-reliability Dynamic De-List Bids from the most recent Forward Capacity Auction.</w:t>
      </w:r>
      <w:r>
        <w:t xml:space="preserve">  </w:t>
      </w:r>
      <w:r w:rsidRPr="009F3CBB">
        <w:t xml:space="preserve">With respect to </w:t>
      </w:r>
      <w:r w:rsidRPr="00514CD8">
        <w:t>having been selected in, and being contractually bound by a state-sponsored request for proposals, or having a financially binding obligation pursuant to a contract</w:t>
      </w:r>
      <w:r w:rsidRPr="00ED65AD">
        <w:t>, demonst</w:t>
      </w:r>
      <w:r>
        <w:t xml:space="preserve">ration of such contracts is accomplished </w:t>
      </w:r>
      <w:r w:rsidRPr="00ED65AD">
        <w:t xml:space="preserve">through submittal </w:t>
      </w:r>
      <w:r>
        <w:t>for ISO review</w:t>
      </w:r>
      <w:r w:rsidRPr="00ED65AD">
        <w:t xml:space="preserve"> </w:t>
      </w:r>
      <w:r>
        <w:t xml:space="preserve">of </w:t>
      </w:r>
      <w:r w:rsidRPr="00ED65AD">
        <w:t>an order or other similar authorization from the appropriate state regulatory agency, along with a copy of the contract, that together demonstrate the contractual requirements</w:t>
      </w:r>
      <w:r>
        <w:t>. These documents may be submitted</w:t>
      </w:r>
      <w:r w:rsidRPr="00ED65AD">
        <w:t xml:space="preserve"> by</w:t>
      </w:r>
      <w:r>
        <w:t xml:space="preserve">: the Project Sponsor; </w:t>
      </w:r>
      <w:r w:rsidRPr="00ED65AD">
        <w:t>the s</w:t>
      </w:r>
      <w:r>
        <w:t>t</w:t>
      </w:r>
      <w:r w:rsidRPr="00ED65AD">
        <w:t>ate regulatory age</w:t>
      </w:r>
      <w:r>
        <w:t>ncy authorizing the contract;</w:t>
      </w:r>
      <w:r w:rsidRPr="00ED65AD">
        <w:t xml:space="preserve"> a transmission company that is</w:t>
      </w:r>
      <w:r>
        <w:t xml:space="preserve"> a counterparty to the contract;</w:t>
      </w:r>
      <w:r w:rsidRPr="00ED65AD">
        <w:t xml:space="preserve"> or by a third-party organization representing the interests of the New En</w:t>
      </w:r>
      <w:r>
        <w:t>g</w:t>
      </w:r>
      <w:r w:rsidRPr="00ED65AD">
        <w:t xml:space="preserve">land states regarding energy related issues, such as NESCOE.  </w:t>
      </w:r>
      <w:r w:rsidRPr="009F3CBB">
        <w:t xml:space="preserve">The ISO shall incorporate information regarding a proposed </w:t>
      </w:r>
      <w:r>
        <w:t xml:space="preserve">Merchant Transmission Facility or </w:t>
      </w:r>
      <w:r w:rsidRPr="009F3CBB">
        <w:t xml:space="preserve">Elective Transmission Upgrade in a </w:t>
      </w:r>
      <w:r w:rsidRPr="00637BE2">
        <w:t>Public Policy Transmission Study</w:t>
      </w:r>
      <w:r>
        <w:t xml:space="preserve"> </w:t>
      </w:r>
      <w:r w:rsidRPr="009F3CBB">
        <w:t xml:space="preserve">at a time after the studies corresponding to the </w:t>
      </w:r>
      <w:r>
        <w:t xml:space="preserve">Merchant Transmission Facility or </w:t>
      </w:r>
      <w:r w:rsidRPr="009F3CBB">
        <w:t>Elective Transmission Upgrade are completed (including receipt of approval under Section I.3.9 of the Tariff)</w:t>
      </w:r>
      <w:r>
        <w:t>,</w:t>
      </w:r>
      <w:r w:rsidRPr="009F3CBB">
        <w:t xml:space="preserve"> </w:t>
      </w:r>
      <w:r>
        <w:t xml:space="preserve">and </w:t>
      </w:r>
      <w:r w:rsidRPr="009F3CBB">
        <w:t xml:space="preserve">a commercial operation date has been ascertained, </w:t>
      </w:r>
      <w:r>
        <w:t xml:space="preserve">with the exception of </w:t>
      </w:r>
      <w:r w:rsidRPr="009F3CBB">
        <w:t xml:space="preserve">Elective Transmission Upgrades </w:t>
      </w:r>
      <w:r>
        <w:t xml:space="preserve">that </w:t>
      </w:r>
      <w:r w:rsidRPr="009F3CBB">
        <w:t>are proposed in conjunction with the interconnection of a resource,</w:t>
      </w:r>
      <w:r>
        <w:t xml:space="preserve"> which </w:t>
      </w:r>
      <w:r w:rsidRPr="009F3CBB">
        <w:t xml:space="preserve">shall be considered at the same time as the proposed resource is considered in </w:t>
      </w:r>
      <w:r>
        <w:t xml:space="preserve">the </w:t>
      </w:r>
      <w:r w:rsidRPr="009F3CBB">
        <w:t>Public Policy Transmission Study</w:t>
      </w:r>
      <w:r>
        <w:t>.</w:t>
      </w:r>
    </w:p>
    <w:p w14:paraId="28BF9495" w14:textId="77777777" w:rsidR="00DF7927" w:rsidRDefault="00DF7927" w:rsidP="00DF7927">
      <w:pPr>
        <w:pStyle w:val="Normal014"/>
        <w:widowControl/>
        <w:rPr>
          <w:rFonts w:eastAsia="Times New Roman" w:cs="Calibri"/>
          <w:szCs w:val="24"/>
        </w:rPr>
      </w:pPr>
    </w:p>
    <w:p w14:paraId="58B3E7DA" w14:textId="77777777" w:rsidR="00DF7927" w:rsidRDefault="00462ADF" w:rsidP="00DF7927">
      <w:pPr>
        <w:pStyle w:val="Normal014"/>
        <w:widowControl/>
        <w:rPr>
          <w:rFonts w:eastAsia="Times New Roman" w:cs="Calibri"/>
          <w:b/>
          <w:szCs w:val="24"/>
        </w:rPr>
      </w:pPr>
      <w:r w:rsidRPr="00724EC4">
        <w:rPr>
          <w:rFonts w:eastAsia="Times New Roman" w:cs="Calibri"/>
          <w:b/>
          <w:szCs w:val="24"/>
        </w:rPr>
        <w:t>4A.4</w:t>
      </w:r>
      <w:r w:rsidRPr="00724EC4">
        <w:rPr>
          <w:rFonts w:eastAsia="Times New Roman" w:cs="Calibri"/>
          <w:b/>
          <w:szCs w:val="24"/>
        </w:rPr>
        <w:tab/>
        <w:t>Response to Public Policy Transmission Studies</w:t>
      </w:r>
    </w:p>
    <w:p w14:paraId="08D27A3A" w14:textId="77777777" w:rsidR="00DF7927" w:rsidRDefault="00462ADF" w:rsidP="00DF7927">
      <w:pPr>
        <w:pStyle w:val="Normal014"/>
        <w:widowControl/>
        <w:rPr>
          <w:rFonts w:eastAsia="Times New Roman" w:cs="Calibri"/>
          <w:szCs w:val="24"/>
        </w:rPr>
      </w:pPr>
      <w:r w:rsidRPr="00724EC4">
        <w:rPr>
          <w:rFonts w:eastAsia="Times New Roman" w:cs="Calibri"/>
          <w:szCs w:val="24"/>
        </w:rPr>
        <w:t>The results of the Public Policy Transmission Study will be provided to the Planning Advisory Committee and posted on the ISO’s website, and a meeting of the Planning Advisory Committee will be held promptly thereafter in order to solicit input for the ISO on those results</w:t>
      </w:r>
      <w:r>
        <w:rPr>
          <w:rFonts w:eastAsia="Times New Roman" w:cs="Calibri"/>
          <w:szCs w:val="24"/>
        </w:rPr>
        <w:t>, including any updates from the states on any methods by which they are satisfying their respective Public Policy Requirements included in the Public Policy Transmission Study</w:t>
      </w:r>
      <w:r w:rsidRPr="00724EC4">
        <w:rPr>
          <w:rFonts w:eastAsia="Times New Roman" w:cs="Calibri"/>
          <w:szCs w:val="24"/>
        </w:rPr>
        <w:t>. The ISO’s costs of performing the Public Policy Transmission Study described in Section 4A.3 will be collected by the ISO pursuant to Schedule 1 of Section IV.A of the Tariff.  Any prudently incurred PTO costs for assistance requested by the ISO to support the Public Policy Transmission Study will be recovered by the applicable PTO(s) in accordance with Attachment F and Schedule 21 of the Tariff.</w:t>
      </w:r>
    </w:p>
    <w:p w14:paraId="0DA7C95B" w14:textId="77777777" w:rsidR="00DF7927" w:rsidRDefault="00DF7927" w:rsidP="00DF7927">
      <w:pPr>
        <w:pStyle w:val="Normal014"/>
        <w:widowControl/>
        <w:rPr>
          <w:rFonts w:eastAsia="Times New Roman" w:cs="Calibri"/>
          <w:szCs w:val="24"/>
        </w:rPr>
      </w:pPr>
    </w:p>
    <w:p w14:paraId="78E46A11" w14:textId="77777777" w:rsidR="00DF7927" w:rsidRDefault="00462ADF" w:rsidP="00DF7927">
      <w:pPr>
        <w:pStyle w:val="Normal014"/>
        <w:widowControl/>
        <w:rPr>
          <w:rFonts w:eastAsia="Times New Roman" w:cs="Calibri"/>
          <w:szCs w:val="24"/>
        </w:rPr>
      </w:pPr>
      <w:r w:rsidRPr="00724EC4">
        <w:rPr>
          <w:rFonts w:eastAsia="Times New Roman" w:cs="Calibri"/>
          <w:szCs w:val="24"/>
        </w:rPr>
        <w:lastRenderedPageBreak/>
        <w:t xml:space="preserve">The ISO will </w:t>
      </w:r>
      <w:r>
        <w:rPr>
          <w:rFonts w:eastAsia="Times New Roman" w:cs="Calibri"/>
          <w:szCs w:val="24"/>
        </w:rPr>
        <w:t xml:space="preserve">evaluate the input from the Planning Advisory Committee and </w:t>
      </w:r>
      <w:r w:rsidRPr="00724EC4">
        <w:rPr>
          <w:rFonts w:eastAsia="Times New Roman" w:cs="Calibri"/>
          <w:szCs w:val="24"/>
        </w:rPr>
        <w:t>provide the results of the Public Policy Transmission Study to Qualified Transmission Project Sponsors for their use in preparing Stage One Proposals to develop, build and operate one or more projects</w:t>
      </w:r>
      <w:r>
        <w:rPr>
          <w:rFonts w:eastAsia="Times New Roman" w:cs="Calibri"/>
          <w:szCs w:val="24"/>
        </w:rPr>
        <w:t xml:space="preserve"> consistent with the general design requirements identified by the ISO in the study.</w:t>
      </w:r>
      <w:r w:rsidRPr="00724EC4">
        <w:rPr>
          <w:rFonts w:eastAsia="Times New Roman" w:cs="Calibri"/>
          <w:szCs w:val="24"/>
        </w:rPr>
        <w:t xml:space="preserve"> </w:t>
      </w:r>
    </w:p>
    <w:p w14:paraId="6DC60F5A" w14:textId="77777777" w:rsidR="00DF7927" w:rsidRDefault="00DF7927" w:rsidP="00DF7927">
      <w:pPr>
        <w:pStyle w:val="Normal014"/>
        <w:widowControl/>
        <w:rPr>
          <w:rFonts w:eastAsia="Times New Roman" w:cs="Calibri"/>
          <w:szCs w:val="24"/>
        </w:rPr>
      </w:pPr>
    </w:p>
    <w:p w14:paraId="6247CF3A" w14:textId="77777777" w:rsidR="00DF7927" w:rsidRPr="00E65A77" w:rsidRDefault="00462ADF" w:rsidP="00DF7927">
      <w:pPr>
        <w:pStyle w:val="Normal014"/>
        <w:widowControl/>
        <w:rPr>
          <w:rFonts w:eastAsia="Times New Roman"/>
          <w:b/>
        </w:rPr>
      </w:pPr>
      <w:r w:rsidRPr="009D7584">
        <w:rPr>
          <w:rFonts w:eastAsia="Times New Roman" w:cs="Calibri"/>
          <w:b/>
          <w:szCs w:val="24"/>
        </w:rPr>
        <w:t xml:space="preserve">4A.5 </w:t>
      </w:r>
      <w:r>
        <w:rPr>
          <w:rFonts w:eastAsia="Times New Roman" w:cs="Calibri"/>
          <w:b/>
          <w:szCs w:val="24"/>
        </w:rPr>
        <w:tab/>
      </w:r>
      <w:r w:rsidRPr="009D7584">
        <w:rPr>
          <w:rFonts w:eastAsia="Times New Roman" w:cs="Calibri"/>
          <w:b/>
          <w:szCs w:val="24"/>
        </w:rPr>
        <w:t>Use and Control of Right of Wa</w:t>
      </w:r>
      <w:r>
        <w:rPr>
          <w:rFonts w:eastAsia="Times New Roman" w:cs="Calibri"/>
          <w:b/>
          <w:szCs w:val="24"/>
        </w:rPr>
        <w:t>y</w:t>
      </w:r>
      <w:r w:rsidRPr="00133CCD">
        <w:rPr>
          <w:rFonts w:eastAsia="Times New Roman"/>
          <w:b/>
        </w:rPr>
        <w:t xml:space="preserve"> </w:t>
      </w:r>
    </w:p>
    <w:p w14:paraId="77E5D4AF" w14:textId="77777777" w:rsidR="00DF7927" w:rsidRPr="00E65A77" w:rsidRDefault="00462ADF" w:rsidP="00DF7927">
      <w:pPr>
        <w:pStyle w:val="Normal014"/>
        <w:widowControl/>
        <w:rPr>
          <w:rFonts w:eastAsia="Times New Roman"/>
        </w:rPr>
      </w:pPr>
      <w:r w:rsidRPr="00E65A77">
        <w:t>Neither the submission of a project by a Qualified Transmission Project Sponsor nor the selection by the ISO of a project submitted by a Qualified Transmission Project Sponsor for inclusion in the RSP Project List shall alter a PTO’s use and control of an existing right of way, the retention, modification, or transfer of which remain subject to the relevant law or regulation, including property or contractual rights, that granted the right-of-way. Nothing in the processes described in this Attachment K requires a PTO to relinquish any of its rights-of-way in order to permit a Qualified Transmission Project Sponsor to develop, construct or own a project.</w:t>
      </w:r>
    </w:p>
    <w:p w14:paraId="471D3E00" w14:textId="77777777" w:rsidR="00DF7927" w:rsidRDefault="00DF7927" w:rsidP="00DF7927">
      <w:pPr>
        <w:pStyle w:val="Normal014"/>
        <w:widowControl/>
        <w:rPr>
          <w:rFonts w:eastAsia="Times New Roman" w:cs="Calibri"/>
          <w:szCs w:val="24"/>
        </w:rPr>
      </w:pPr>
    </w:p>
    <w:p w14:paraId="47E06CBA" w14:textId="77777777" w:rsidR="00DF7927" w:rsidRDefault="00462ADF" w:rsidP="00DF7927">
      <w:pPr>
        <w:pStyle w:val="Normal014"/>
        <w:widowControl/>
        <w:rPr>
          <w:rFonts w:eastAsia="Times New Roman" w:cs="Calibri"/>
          <w:b/>
          <w:szCs w:val="24"/>
        </w:rPr>
      </w:pPr>
      <w:r w:rsidRPr="00724EC4">
        <w:rPr>
          <w:rFonts w:eastAsia="Times New Roman" w:cs="Calibri"/>
          <w:b/>
          <w:szCs w:val="24"/>
        </w:rPr>
        <w:t>4A.</w:t>
      </w:r>
      <w:r>
        <w:rPr>
          <w:rFonts w:eastAsia="Times New Roman" w:cs="Calibri"/>
          <w:b/>
          <w:szCs w:val="24"/>
        </w:rPr>
        <w:t>6</w:t>
      </w:r>
      <w:r w:rsidRPr="00724EC4">
        <w:rPr>
          <w:rFonts w:eastAsia="Times New Roman" w:cs="Calibri"/>
          <w:b/>
          <w:szCs w:val="24"/>
        </w:rPr>
        <w:tab/>
        <w:t>Stage One Proposals</w:t>
      </w:r>
    </w:p>
    <w:p w14:paraId="07B7F689" w14:textId="77777777" w:rsidR="00DF7927" w:rsidRDefault="00462ADF" w:rsidP="00DF7927">
      <w:pPr>
        <w:pStyle w:val="Normal014"/>
        <w:widowControl/>
        <w:rPr>
          <w:rFonts w:eastAsia="Times New Roman" w:cs="Calibri"/>
          <w:b/>
          <w:szCs w:val="24"/>
        </w:rPr>
      </w:pPr>
      <w:r w:rsidRPr="00724EC4">
        <w:rPr>
          <w:rFonts w:eastAsia="Times New Roman" w:cs="Calibri"/>
          <w:b/>
          <w:szCs w:val="24"/>
        </w:rPr>
        <w:t>(a)</w:t>
      </w:r>
      <w:r w:rsidRPr="00724EC4">
        <w:rPr>
          <w:rFonts w:eastAsia="Times New Roman" w:cs="Calibri"/>
          <w:b/>
          <w:szCs w:val="24"/>
        </w:rPr>
        <w:tab/>
        <w:t>Information Required for Stage One Proposals</w:t>
      </w:r>
    </w:p>
    <w:p w14:paraId="3779ACE1" w14:textId="77777777" w:rsidR="00DF7927" w:rsidRDefault="00462ADF" w:rsidP="00DF7927">
      <w:pPr>
        <w:pStyle w:val="Normal014"/>
        <w:widowControl/>
        <w:rPr>
          <w:rFonts w:eastAsia="Times New Roman" w:cs="Calibri"/>
          <w:szCs w:val="24"/>
        </w:rPr>
      </w:pPr>
      <w:r>
        <w:rPr>
          <w:rFonts w:eastAsia="Times New Roman" w:cs="Calibri"/>
          <w:szCs w:val="24"/>
        </w:rPr>
        <w:t xml:space="preserve">The ISO will publicly post on its website a request for proposal inviting, for each high-level general project concept identified by the ISO pursuant to Section 4A.3(a) above, Qualified Transmission Project Sponsors to submit (by the deadline specified in the request for proposal, which shall be not less than 60 days from the date of posting the request for proposal) </w:t>
      </w:r>
      <w:r w:rsidRPr="00724EC4">
        <w:rPr>
          <w:rFonts w:eastAsia="Times New Roman" w:cs="Calibri"/>
          <w:szCs w:val="24"/>
        </w:rPr>
        <w:t>a</w:t>
      </w:r>
      <w:r>
        <w:rPr>
          <w:rFonts w:eastAsia="Times New Roman" w:cs="Calibri"/>
          <w:szCs w:val="24"/>
        </w:rPr>
        <w:t>n individual or joint</w:t>
      </w:r>
      <w:r w:rsidRPr="00724EC4">
        <w:rPr>
          <w:rFonts w:eastAsia="Times New Roman" w:cs="Calibri"/>
          <w:szCs w:val="24"/>
        </w:rPr>
        <w:t xml:space="preserve"> Stage One Proposal</w:t>
      </w:r>
      <w:r>
        <w:rPr>
          <w:rFonts w:eastAsia="Times New Roman" w:cs="Calibri"/>
          <w:szCs w:val="24"/>
        </w:rPr>
        <w:t xml:space="preserve">.  </w:t>
      </w:r>
      <w:r w:rsidRPr="00A856EE">
        <w:t xml:space="preserve">In the case where a joint </w:t>
      </w:r>
      <w:r>
        <w:t>Stage</w:t>
      </w:r>
      <w:r w:rsidRPr="00A856EE">
        <w:t xml:space="preserve"> One Proposal is submitted, all parties must be Qualified Transmission Project Sponsor</w:t>
      </w:r>
      <w:r>
        <w:t>s. T</w:t>
      </w:r>
      <w:r w:rsidRPr="00724EC4">
        <w:rPr>
          <w:rFonts w:eastAsia="Times New Roman" w:cs="Calibri"/>
          <w:szCs w:val="24"/>
        </w:rPr>
        <w:t>he following information</w:t>
      </w:r>
      <w:r>
        <w:rPr>
          <w:rFonts w:eastAsia="Times New Roman" w:cs="Calibri"/>
          <w:szCs w:val="24"/>
        </w:rPr>
        <w:t xml:space="preserve"> must be provided as part of the Stage one Proposal</w:t>
      </w:r>
      <w:r w:rsidRPr="00724EC4">
        <w:rPr>
          <w:rFonts w:eastAsia="Times New Roman" w:cs="Calibri"/>
          <w:szCs w:val="24"/>
        </w:rPr>
        <w:t>:</w:t>
      </w:r>
    </w:p>
    <w:p w14:paraId="51E9F5AD" w14:textId="77777777" w:rsidR="00DF7927" w:rsidRDefault="00DF7927" w:rsidP="00DF7927">
      <w:pPr>
        <w:pStyle w:val="Normal014"/>
        <w:widowControl/>
        <w:rPr>
          <w:rFonts w:eastAsia="Times New Roman" w:cs="Calibri"/>
          <w:color w:val="000000"/>
          <w:szCs w:val="24"/>
        </w:rPr>
      </w:pPr>
    </w:p>
    <w:p w14:paraId="1782C1B2" w14:textId="77777777" w:rsidR="00DF7927" w:rsidRDefault="00462ADF" w:rsidP="00DF7927">
      <w:pPr>
        <w:pStyle w:val="Normal014"/>
        <w:widowControl/>
        <w:numPr>
          <w:ilvl w:val="0"/>
          <w:numId w:val="247"/>
        </w:numPr>
        <w:tabs>
          <w:tab w:val="clear" w:pos="-720"/>
        </w:tabs>
        <w:rPr>
          <w:rFonts w:eastAsia="Times New Roman" w:cs="Calibri"/>
          <w:color w:val="000000"/>
          <w:szCs w:val="24"/>
        </w:rPr>
      </w:pPr>
      <w:r w:rsidRPr="00724EC4">
        <w:rPr>
          <w:rFonts w:eastAsia="Times New Roman" w:cs="Calibri"/>
          <w:szCs w:val="24"/>
        </w:rPr>
        <w:t xml:space="preserve">a detailed description of the proposed solution, </w:t>
      </w:r>
      <w:r>
        <w:rPr>
          <w:rFonts w:eastAsia="Times New Roman" w:cs="Calibri"/>
          <w:szCs w:val="24"/>
        </w:rPr>
        <w:t xml:space="preserve">in the manner specified by the ISO, </w:t>
      </w:r>
      <w:r w:rsidRPr="00724EC4">
        <w:rPr>
          <w:rFonts w:eastAsia="Times New Roman" w:cs="Calibri"/>
          <w:szCs w:val="24"/>
        </w:rPr>
        <w:t>including an identification of the proposed route for the solution and technical details of the project</w:t>
      </w:r>
      <w:r>
        <w:rPr>
          <w:rFonts w:eastAsia="Times New Roman" w:cs="Calibri"/>
          <w:szCs w:val="24"/>
        </w:rPr>
        <w:t>,</w:t>
      </w:r>
      <w:r w:rsidRPr="00E17CB0">
        <w:rPr>
          <w:rFonts w:eastAsia="Times New Roman"/>
        </w:rPr>
        <w:t xml:space="preserve"> </w:t>
      </w:r>
      <w:r>
        <w:rPr>
          <w:rFonts w:eastAsia="Times New Roman"/>
        </w:rPr>
        <w:t>such as interconnection into the existing transmission system</w:t>
      </w:r>
      <w:r w:rsidRPr="00724EC4">
        <w:rPr>
          <w:rFonts w:eastAsia="Times New Roman" w:cs="Calibri"/>
          <w:szCs w:val="24"/>
        </w:rPr>
        <w:t>;</w:t>
      </w:r>
    </w:p>
    <w:p w14:paraId="0E4D86F5" w14:textId="77777777" w:rsidR="00DF7927" w:rsidRDefault="00462ADF" w:rsidP="00DF7927">
      <w:pPr>
        <w:pStyle w:val="Normal014"/>
        <w:widowControl/>
        <w:numPr>
          <w:ilvl w:val="0"/>
          <w:numId w:val="247"/>
        </w:numPr>
        <w:tabs>
          <w:tab w:val="clear" w:pos="-720"/>
        </w:tabs>
        <w:rPr>
          <w:rFonts w:eastAsia="Times New Roman" w:cs="Calibri"/>
          <w:color w:val="000000"/>
          <w:szCs w:val="24"/>
        </w:rPr>
      </w:pPr>
      <w:r w:rsidRPr="00724EC4">
        <w:rPr>
          <w:rFonts w:eastAsia="Times New Roman" w:cs="Calibri"/>
          <w:szCs w:val="24"/>
        </w:rPr>
        <w:t>a detailed explanation of how the proposed solution addresses the identified need;</w:t>
      </w:r>
    </w:p>
    <w:p w14:paraId="4F3F2ECF" w14:textId="77777777" w:rsidR="00DF7927" w:rsidRDefault="00462ADF" w:rsidP="00DF7927">
      <w:pPr>
        <w:pStyle w:val="Normal014"/>
        <w:widowControl/>
        <w:numPr>
          <w:ilvl w:val="0"/>
          <w:numId w:val="247"/>
        </w:numPr>
        <w:tabs>
          <w:tab w:val="clear" w:pos="-720"/>
        </w:tabs>
        <w:rPr>
          <w:rFonts w:eastAsia="Times New Roman" w:cs="Calibri"/>
          <w:color w:val="000000"/>
          <w:szCs w:val="24"/>
        </w:rPr>
      </w:pPr>
      <w:r w:rsidRPr="00724EC4">
        <w:rPr>
          <w:rFonts w:eastAsia="Times New Roman" w:cs="Calibri"/>
          <w:szCs w:val="24"/>
        </w:rPr>
        <w:t>the proposed schedule</w:t>
      </w:r>
      <w:r>
        <w:rPr>
          <w:rFonts w:eastAsia="Times New Roman" w:cs="Calibri"/>
          <w:szCs w:val="24"/>
        </w:rPr>
        <w:t xml:space="preserve">, including key high-level milestones, </w:t>
      </w:r>
      <w:r w:rsidRPr="00724EC4">
        <w:rPr>
          <w:rFonts w:eastAsia="Times New Roman" w:cs="Calibri"/>
          <w:szCs w:val="24"/>
        </w:rPr>
        <w:t>for development</w:t>
      </w:r>
      <w:r>
        <w:rPr>
          <w:rFonts w:eastAsia="Times New Roman" w:cs="Calibri"/>
          <w:szCs w:val="24"/>
        </w:rPr>
        <w:t>, siting, procurement of real estate rights, permitting, construction</w:t>
      </w:r>
      <w:r w:rsidRPr="00724EC4">
        <w:rPr>
          <w:rFonts w:eastAsia="Times New Roman" w:cs="Calibri"/>
          <w:szCs w:val="24"/>
        </w:rPr>
        <w:t xml:space="preserve"> and completion of the proposed solution;</w:t>
      </w:r>
    </w:p>
    <w:p w14:paraId="45F391D1" w14:textId="77777777" w:rsidR="00DF7927" w:rsidRPr="00F771ED" w:rsidRDefault="00462ADF" w:rsidP="00DF7927">
      <w:pPr>
        <w:pStyle w:val="Normal014"/>
        <w:widowControl/>
        <w:numPr>
          <w:ilvl w:val="0"/>
          <w:numId w:val="247"/>
        </w:numPr>
        <w:tabs>
          <w:tab w:val="clear" w:pos="-720"/>
        </w:tabs>
        <w:rPr>
          <w:rFonts w:eastAsia="Times New Roman" w:cs="Calibri"/>
          <w:color w:val="000000"/>
          <w:szCs w:val="24"/>
        </w:rPr>
      </w:pPr>
      <w:r w:rsidRPr="00724EC4">
        <w:rPr>
          <w:rFonts w:eastAsia="Times New Roman" w:cs="Calibri"/>
          <w:szCs w:val="24"/>
        </w:rPr>
        <w:t xml:space="preserve">right, title, and interest in rights of way, substations, and other property or </w:t>
      </w:r>
      <w:r>
        <w:rPr>
          <w:rFonts w:eastAsia="Times New Roman" w:cs="Calibri"/>
          <w:szCs w:val="24"/>
        </w:rPr>
        <w:t>facilities, if any, that would contribute to the proposed solution or the means and timeframe by which such would be obtained; and</w:t>
      </w:r>
    </w:p>
    <w:p w14:paraId="2C2DD7DE" w14:textId="77777777" w:rsidR="00DF7927" w:rsidRPr="00A400E0" w:rsidRDefault="00462ADF" w:rsidP="00DF7927">
      <w:pPr>
        <w:pStyle w:val="Normal014"/>
        <w:widowControl/>
        <w:numPr>
          <w:ilvl w:val="0"/>
          <w:numId w:val="247"/>
        </w:numPr>
        <w:tabs>
          <w:tab w:val="clear" w:pos="-720"/>
        </w:tabs>
        <w:rPr>
          <w:rFonts w:eastAsia="Times New Roman" w:cs="Calibri"/>
          <w:color w:val="000000"/>
          <w:szCs w:val="24"/>
        </w:rPr>
      </w:pPr>
      <w:r>
        <w:rPr>
          <w:rFonts w:eastAsia="Times New Roman" w:cs="Calibri"/>
          <w:szCs w:val="24"/>
        </w:rPr>
        <w:lastRenderedPageBreak/>
        <w:t xml:space="preserve">the estimated installed </w:t>
      </w:r>
      <w:r w:rsidRPr="00724EC4">
        <w:rPr>
          <w:rFonts w:eastAsia="Times New Roman" w:cs="Calibri"/>
          <w:szCs w:val="24"/>
        </w:rPr>
        <w:t>cost</w:t>
      </w:r>
      <w:r>
        <w:rPr>
          <w:rFonts w:eastAsia="Times New Roman" w:cs="Calibri"/>
          <w:szCs w:val="24"/>
        </w:rPr>
        <w:t>s</w:t>
      </w:r>
      <w:r w:rsidRPr="00724EC4">
        <w:rPr>
          <w:rFonts w:eastAsia="Times New Roman" w:cs="Calibri"/>
          <w:szCs w:val="24"/>
        </w:rPr>
        <w:t xml:space="preserve"> of the proposed solution, including a</w:t>
      </w:r>
      <w:r>
        <w:rPr>
          <w:rFonts w:eastAsia="Times New Roman" w:cs="Calibri"/>
          <w:szCs w:val="24"/>
        </w:rPr>
        <w:t xml:space="preserve"> high-level</w:t>
      </w:r>
      <w:r w:rsidRPr="00724EC4">
        <w:rPr>
          <w:rFonts w:eastAsia="Times New Roman" w:cs="Calibri"/>
          <w:szCs w:val="24"/>
        </w:rPr>
        <w:t xml:space="preserve"> itemization of the components of the cost estimate</w:t>
      </w:r>
      <w:r>
        <w:rPr>
          <w:rFonts w:eastAsia="Times New Roman" w:cs="Calibri"/>
          <w:szCs w:val="24"/>
        </w:rPr>
        <w:t xml:space="preserve">, </w:t>
      </w:r>
      <w:r>
        <w:rPr>
          <w:rFonts w:eastAsia="Times New Roman"/>
        </w:rPr>
        <w:t>and any cost containment or cost cap measures</w:t>
      </w:r>
      <w:r w:rsidRPr="00724EC4">
        <w:rPr>
          <w:rFonts w:eastAsia="Times New Roman" w:cs="Calibri"/>
          <w:szCs w:val="24"/>
        </w:rPr>
        <w:t>.</w:t>
      </w:r>
    </w:p>
    <w:p w14:paraId="75BF2A6D" w14:textId="77777777" w:rsidR="00DF7927" w:rsidRDefault="00DF7927" w:rsidP="00DF7927">
      <w:pPr>
        <w:pStyle w:val="Normal014"/>
        <w:widowControl/>
        <w:ind w:left="0"/>
        <w:rPr>
          <w:rFonts w:eastAsia="Times New Roman" w:cs="Calibri"/>
          <w:szCs w:val="24"/>
        </w:rPr>
      </w:pPr>
    </w:p>
    <w:p w14:paraId="41CB7C14" w14:textId="77777777" w:rsidR="00DF7927" w:rsidRDefault="00462ADF" w:rsidP="00DF7927">
      <w:pPr>
        <w:pStyle w:val="Normal014"/>
        <w:widowControl/>
        <w:rPr>
          <w:rFonts w:eastAsia="Times New Roman"/>
        </w:rPr>
      </w:pPr>
      <w:r w:rsidRPr="00524632">
        <w:t xml:space="preserve">A Qualified Transmission Project Sponsor may </w:t>
      </w:r>
      <w:r>
        <w:t>submit a proposed solution</w:t>
      </w:r>
      <w:r w:rsidRPr="00524632">
        <w:t xml:space="preserve"> that includes an upgrade(s) located on or connected to a PTO’s existing transmission system where the Qualified Transmission Project Sponsor is not the PTO for the existing system element(s).  In such cases, the Qualified Transmission Project Sponsor’s proposed solution relating to the upgrade(s) of an existing transmission system element(s) must provide all data available to the Qualified Transmission Project Sponsor as part of its response to the request for proposal.  The Qualified Transmission Project Sponsor is not required to procure agreements with the PTO for implementation of such upgrades as the PTO is required to implement the upgrade(s) in accordance with Schedule 3.09(a) of the Transmission Operating Agreement if the proposed solution is selected through the competitive process.</w:t>
      </w:r>
    </w:p>
    <w:p w14:paraId="3663D512" w14:textId="77777777" w:rsidR="00DF7927" w:rsidRDefault="00DF7927" w:rsidP="00DF7927">
      <w:pPr>
        <w:pStyle w:val="Normal014"/>
        <w:widowControl/>
        <w:rPr>
          <w:rFonts w:eastAsia="Times New Roman"/>
        </w:rPr>
      </w:pPr>
    </w:p>
    <w:p w14:paraId="2EF1EA28" w14:textId="77777777" w:rsidR="00DF7927" w:rsidRPr="009F3CBB" w:rsidRDefault="00462ADF" w:rsidP="00DF7927">
      <w:pPr>
        <w:pStyle w:val="Normal014"/>
        <w:widowControl/>
        <w:rPr>
          <w:rFonts w:eastAsia="Times New Roman"/>
        </w:rPr>
      </w:pPr>
      <w:r w:rsidRPr="009F3CBB">
        <w:rPr>
          <w:rFonts w:eastAsia="Times New Roman"/>
        </w:rPr>
        <w:t xml:space="preserve">A member of the Planning Advisory Committee that is not a Qualified Transmission Project Sponsor but would like the ISO to </w:t>
      </w:r>
      <w:r w:rsidRPr="00A71A89">
        <w:rPr>
          <w:rFonts w:eastAsia="Times New Roman"/>
        </w:rPr>
        <w:t xml:space="preserve">consider </w:t>
      </w:r>
      <w:r w:rsidRPr="009F3CBB">
        <w:rPr>
          <w:rFonts w:eastAsia="Times New Roman"/>
        </w:rPr>
        <w:t xml:space="preserve">a Stage One Proposal reflecting its concept for a project in response to a </w:t>
      </w:r>
      <w:r>
        <w:rPr>
          <w:rFonts w:eastAsia="Times New Roman"/>
        </w:rPr>
        <w:t>request for proposal</w:t>
      </w:r>
      <w:r w:rsidRPr="009F3CBB">
        <w:rPr>
          <w:rFonts w:eastAsia="Times New Roman"/>
        </w:rPr>
        <w:t xml:space="preserve"> (that is, a project that is “unsponsored”) must identify a Qualified Transmission Project Sponsor willing to submit a corresponding Stage One Proposal and Stage Two </w:t>
      </w:r>
      <w:r>
        <w:rPr>
          <w:rFonts w:eastAsia="Times New Roman"/>
        </w:rPr>
        <w:t>Solution</w:t>
      </w:r>
      <w:r w:rsidRPr="009F3CBB">
        <w:rPr>
          <w:rFonts w:eastAsia="Times New Roman"/>
        </w:rPr>
        <w:t xml:space="preserve"> (and to develop and construct the project, if selected in the competitive </w:t>
      </w:r>
      <w:r>
        <w:rPr>
          <w:rFonts w:eastAsia="Times New Roman"/>
        </w:rPr>
        <w:t xml:space="preserve">solution </w:t>
      </w:r>
      <w:r w:rsidRPr="009F3CBB">
        <w:rPr>
          <w:rFonts w:eastAsia="Times New Roman"/>
        </w:rPr>
        <w:t>process) in order for the unsponsored project to be submitted in response to an ISO solicitation in Stage One</w:t>
      </w:r>
      <w:r>
        <w:rPr>
          <w:rFonts w:eastAsia="Times New Roman"/>
        </w:rPr>
        <w:t xml:space="preserve"> Proposal</w:t>
      </w:r>
      <w:r w:rsidRPr="009F3CBB">
        <w:rPr>
          <w:rFonts w:eastAsia="Times New Roman"/>
        </w:rPr>
        <w:t xml:space="preserve">.  Upon request of the pertinent Planning Advisory Committee member for assistance in identifying a sponsor, the ISO shall post on its website </w:t>
      </w:r>
      <w:r w:rsidRPr="00796921">
        <w:rPr>
          <w:rFonts w:eastAsia="Times New Roman"/>
        </w:rPr>
        <w:t>and distribute to the Planning Advisory Committee a</w:t>
      </w:r>
      <w:r w:rsidRPr="009F3CBB">
        <w:rPr>
          <w:rFonts w:eastAsia="Times New Roman"/>
        </w:rPr>
        <w:t xml:space="preserve"> notice that solicits expressions of interest by Qualified Transmission Project Sponsors for sponsorship of the member’s conceptual project.  All expressions of interest shall include a detailed explanation of why the Qualified Transmission Project Sponsor is best qualified to construct, own and operate the unsponsored project.  If only one Qualified Transmission Project Sponsor expresses interest, the ISO shall designate it as the Qualif</w:t>
      </w:r>
      <w:r>
        <w:rPr>
          <w:rFonts w:eastAsia="Times New Roman"/>
        </w:rPr>
        <w:t>ied Transmission Project S</w:t>
      </w:r>
      <w:r w:rsidRPr="009F3CBB">
        <w:rPr>
          <w:rFonts w:eastAsia="Times New Roman"/>
        </w:rPr>
        <w:t xml:space="preserve">ponsor.  If more than one Qualified Transmission Project Sponsor expresses interest, the Planning Advisory Committee member shall select </w:t>
      </w:r>
      <w:r w:rsidRPr="00796921">
        <w:rPr>
          <w:rFonts w:eastAsia="Times New Roman"/>
        </w:rPr>
        <w:t xml:space="preserve">the </w:t>
      </w:r>
      <w:r w:rsidRPr="009F3CBB">
        <w:rPr>
          <w:rFonts w:eastAsia="Times New Roman"/>
        </w:rPr>
        <w:t>Qualif</w:t>
      </w:r>
      <w:r>
        <w:rPr>
          <w:rFonts w:eastAsia="Times New Roman"/>
        </w:rPr>
        <w:t>ied Transmission Project S</w:t>
      </w:r>
      <w:r w:rsidRPr="009F3CBB">
        <w:rPr>
          <w:rFonts w:eastAsia="Times New Roman"/>
        </w:rPr>
        <w:t>ponsor.  In either case, the designated Qualif</w:t>
      </w:r>
      <w:r>
        <w:rPr>
          <w:rFonts w:eastAsia="Times New Roman"/>
        </w:rPr>
        <w:t>ied Transmission Project S</w:t>
      </w:r>
      <w:r w:rsidRPr="009F3CBB">
        <w:rPr>
          <w:rFonts w:eastAsia="Times New Roman"/>
        </w:rPr>
        <w:t xml:space="preserve">ponsor shall thereafter comply with the requirements of this Attachment K and the ISO Tariff with respect to the project.  If no Qualified Transmission Project Sponsor expresses interest, the unsponsored project may not be submitted </w:t>
      </w:r>
      <w:r>
        <w:rPr>
          <w:rFonts w:eastAsia="Times New Roman"/>
        </w:rPr>
        <w:t xml:space="preserve">as a </w:t>
      </w:r>
      <w:r w:rsidRPr="009F3CBB">
        <w:rPr>
          <w:rFonts w:eastAsia="Times New Roman"/>
        </w:rPr>
        <w:t>Stage One</w:t>
      </w:r>
      <w:r>
        <w:rPr>
          <w:rFonts w:eastAsia="Times New Roman"/>
        </w:rPr>
        <w:t xml:space="preserve"> Proposal</w:t>
      </w:r>
      <w:r w:rsidRPr="009F3CBB">
        <w:rPr>
          <w:rFonts w:eastAsia="Times New Roman"/>
        </w:rPr>
        <w:t>.</w:t>
      </w:r>
    </w:p>
    <w:p w14:paraId="11B0D979" w14:textId="77777777" w:rsidR="00DF7927" w:rsidRPr="009F3CBB" w:rsidRDefault="00DF7927" w:rsidP="00DF7927">
      <w:pPr>
        <w:pStyle w:val="Normal014"/>
        <w:widowControl/>
        <w:ind w:left="0"/>
        <w:rPr>
          <w:rFonts w:eastAsia="Times New Roman"/>
        </w:rPr>
      </w:pPr>
    </w:p>
    <w:p w14:paraId="4893C1BC" w14:textId="77777777" w:rsidR="00DF7927" w:rsidRDefault="00462ADF" w:rsidP="00DF7927">
      <w:pPr>
        <w:pStyle w:val="Normal001"/>
        <w:widowControl/>
        <w:rPr>
          <w:rFonts w:eastAsia="Times New Roman" w:hint="default"/>
        </w:rPr>
      </w:pPr>
      <w:r w:rsidRPr="009F3CBB">
        <w:rPr>
          <w:rFonts w:eastAsia="Times New Roman"/>
        </w:rPr>
        <w:lastRenderedPageBreak/>
        <w:t xml:space="preserve">With each proposal, the </w:t>
      </w:r>
      <w:r>
        <w:rPr>
          <w:rFonts w:eastAsia="Times New Roman" w:hint="default"/>
        </w:rPr>
        <w:t xml:space="preserve">submitting </w:t>
      </w:r>
      <w:r w:rsidRPr="009F3CBB">
        <w:rPr>
          <w:rFonts w:eastAsia="Times New Roman"/>
        </w:rPr>
        <w:t xml:space="preserve">Qualified Transmission Project Sponsor must include payment of a $100,000 study deposit per submitted project to support the cost of Stage One </w:t>
      </w:r>
      <w:r>
        <w:rPr>
          <w:rFonts w:eastAsia="Times New Roman" w:hint="default"/>
        </w:rPr>
        <w:t xml:space="preserve">Proposal </w:t>
      </w:r>
      <w:r w:rsidRPr="009F3CBB">
        <w:rPr>
          <w:rFonts w:eastAsia="Times New Roman"/>
        </w:rPr>
        <w:t xml:space="preserve">and Stage Two </w:t>
      </w:r>
      <w:r>
        <w:rPr>
          <w:rFonts w:eastAsia="Times New Roman" w:hint="default"/>
        </w:rPr>
        <w:t xml:space="preserve">Solution </w:t>
      </w:r>
      <w:r w:rsidRPr="009F3CBB">
        <w:rPr>
          <w:rFonts w:eastAsia="Times New Roman"/>
        </w:rPr>
        <w:t>study work by the ISO.</w:t>
      </w:r>
      <w:r>
        <w:rPr>
          <w:rFonts w:eastAsia="Times New Roman"/>
        </w:rPr>
        <w:t xml:space="preserve">  </w:t>
      </w:r>
      <w:r>
        <w:rPr>
          <w:rFonts w:eastAsia="Times New Roman" w:hint="default"/>
        </w:rPr>
        <w:t xml:space="preserve">The study deposit of $100,000 shall be applied towards the costs incurred by </w:t>
      </w:r>
      <w:r w:rsidRPr="00127BDF">
        <w:rPr>
          <w:rFonts w:eastAsia="Times New Roman" w:hint="default"/>
        </w:rPr>
        <w:t>the ISO</w:t>
      </w:r>
      <w:r>
        <w:rPr>
          <w:rFonts w:eastAsia="Times New Roman" w:hint="default"/>
        </w:rPr>
        <w:t xml:space="preserve"> associated with the study of the Stage One Proposal and Stage Two Solution.</w:t>
      </w:r>
    </w:p>
    <w:p w14:paraId="677C2DC6" w14:textId="77777777" w:rsidR="00DF7927" w:rsidRDefault="00DF7927" w:rsidP="00DF7927">
      <w:pPr>
        <w:pStyle w:val="Normal001"/>
        <w:widowControl/>
        <w:rPr>
          <w:rFonts w:eastAsia="Times New Roman" w:hint="default"/>
        </w:rPr>
      </w:pPr>
    </w:p>
    <w:p w14:paraId="21F4F506" w14:textId="77777777" w:rsidR="00DF7927" w:rsidRDefault="00462ADF" w:rsidP="00DF7927">
      <w:pPr>
        <w:pStyle w:val="Normal014"/>
        <w:widowControl/>
        <w:rPr>
          <w:rFonts w:eastAsia="Times New Roman" w:cs="Calibri"/>
          <w:b/>
          <w:color w:val="000000"/>
          <w:szCs w:val="24"/>
        </w:rPr>
      </w:pPr>
      <w:r w:rsidRPr="00724EC4">
        <w:rPr>
          <w:rFonts w:eastAsia="Times New Roman" w:cs="Calibri"/>
          <w:b/>
          <w:szCs w:val="24"/>
        </w:rPr>
        <w:t>(b)</w:t>
      </w:r>
      <w:r w:rsidRPr="00724EC4">
        <w:rPr>
          <w:rFonts w:eastAsia="Times New Roman" w:cs="Calibri"/>
          <w:b/>
          <w:szCs w:val="24"/>
        </w:rPr>
        <w:tab/>
        <w:t>LSP Coordination</w:t>
      </w:r>
    </w:p>
    <w:p w14:paraId="4D68B6D4" w14:textId="77777777" w:rsidR="00DF7927" w:rsidRDefault="00462ADF" w:rsidP="00DF7927">
      <w:pPr>
        <w:pStyle w:val="Normal014"/>
        <w:widowControl/>
        <w:rPr>
          <w:rFonts w:eastAsia="Times New Roman" w:cs="Calibri"/>
          <w:color w:val="000000"/>
          <w:szCs w:val="24"/>
        </w:rPr>
      </w:pPr>
      <w:r w:rsidRPr="009A0279">
        <w:rPr>
          <w:rFonts w:eastAsia="Times New Roman"/>
        </w:rPr>
        <w:t>Qualified Transmission Project</w:t>
      </w:r>
      <w:r>
        <w:rPr>
          <w:rFonts w:eastAsia="Times New Roman"/>
        </w:rPr>
        <w:t xml:space="preserve"> </w:t>
      </w:r>
      <w:r>
        <w:rPr>
          <w:rFonts w:eastAsia="Times New Roman" w:cs="Calibri"/>
          <w:szCs w:val="24"/>
        </w:rPr>
        <w:t>S</w:t>
      </w:r>
      <w:r w:rsidRPr="00724EC4">
        <w:rPr>
          <w:rFonts w:eastAsia="Times New Roman" w:cs="Calibri"/>
          <w:szCs w:val="24"/>
        </w:rPr>
        <w:t xml:space="preserve">ponsors of Stage One Proposals shall also identify any LSP plans that require coordination with their </w:t>
      </w:r>
      <w:r>
        <w:rPr>
          <w:rFonts w:eastAsia="Times New Roman" w:cs="Calibri"/>
          <w:szCs w:val="24"/>
        </w:rPr>
        <w:t>Stage One P</w:t>
      </w:r>
      <w:r w:rsidRPr="00724EC4">
        <w:rPr>
          <w:rFonts w:eastAsia="Times New Roman" w:cs="Calibri"/>
          <w:szCs w:val="24"/>
        </w:rPr>
        <w:t xml:space="preserve">roposals.  </w:t>
      </w:r>
    </w:p>
    <w:p w14:paraId="453AC014" w14:textId="77777777" w:rsidR="00DF7927" w:rsidRDefault="00DF7927" w:rsidP="00DF7927">
      <w:pPr>
        <w:pStyle w:val="Normal014"/>
        <w:widowControl/>
        <w:rPr>
          <w:rFonts w:eastAsia="Times New Roman" w:cs="Calibri"/>
          <w:color w:val="000000"/>
          <w:szCs w:val="24"/>
        </w:rPr>
      </w:pPr>
    </w:p>
    <w:p w14:paraId="79E789AB" w14:textId="77777777" w:rsidR="00DF7927" w:rsidRDefault="00462ADF" w:rsidP="00DF7927">
      <w:pPr>
        <w:pStyle w:val="Normal014"/>
        <w:widowControl/>
        <w:rPr>
          <w:rFonts w:eastAsia="Times New Roman" w:cs="Calibri"/>
          <w:b/>
          <w:color w:val="000000"/>
          <w:szCs w:val="24"/>
        </w:rPr>
      </w:pPr>
      <w:r w:rsidRPr="00724EC4">
        <w:rPr>
          <w:rFonts w:eastAsia="Times New Roman" w:cs="Calibri"/>
          <w:b/>
          <w:szCs w:val="24"/>
        </w:rPr>
        <w:t>(c)</w:t>
      </w:r>
      <w:r w:rsidRPr="00724EC4">
        <w:rPr>
          <w:rFonts w:eastAsia="Times New Roman" w:cs="Calibri"/>
          <w:b/>
          <w:szCs w:val="24"/>
        </w:rPr>
        <w:tab/>
        <w:t xml:space="preserve">Review </w:t>
      </w:r>
      <w:r>
        <w:rPr>
          <w:rFonts w:eastAsia="Times New Roman" w:cs="Calibri"/>
          <w:b/>
          <w:szCs w:val="24"/>
        </w:rPr>
        <w:t xml:space="preserve">of Stage One Proposals </w:t>
      </w:r>
      <w:r w:rsidRPr="00724EC4">
        <w:rPr>
          <w:rFonts w:eastAsia="Times New Roman" w:cs="Calibri"/>
          <w:b/>
          <w:szCs w:val="24"/>
        </w:rPr>
        <w:t>by ISO</w:t>
      </w:r>
    </w:p>
    <w:p w14:paraId="42994D1F" w14:textId="77777777" w:rsidR="00DF7927" w:rsidRDefault="00462ADF" w:rsidP="00DF7927">
      <w:pPr>
        <w:pStyle w:val="Normal014"/>
        <w:widowControl/>
        <w:rPr>
          <w:rFonts w:eastAsia="Times New Roman" w:cs="Calibri"/>
          <w:color w:val="000000"/>
          <w:szCs w:val="24"/>
        </w:rPr>
      </w:pPr>
      <w:r w:rsidRPr="00724EC4">
        <w:rPr>
          <w:rFonts w:eastAsia="Times New Roman" w:cs="Calibri"/>
          <w:szCs w:val="24"/>
        </w:rPr>
        <w:t>Upon receipt of Stage One Proposals, the ISO shall perform a review of each proposal to determine whether the proposed solution:</w:t>
      </w:r>
    </w:p>
    <w:p w14:paraId="0E307C9A" w14:textId="77777777" w:rsidR="00DF7927" w:rsidRDefault="00DF7927" w:rsidP="00DF7927">
      <w:pPr>
        <w:pStyle w:val="Normal014"/>
        <w:widowControl/>
        <w:rPr>
          <w:rFonts w:eastAsia="Times New Roman" w:cs="Calibri"/>
          <w:color w:val="000000"/>
          <w:szCs w:val="24"/>
        </w:rPr>
      </w:pPr>
    </w:p>
    <w:p w14:paraId="7528C75B"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(i)</w:t>
      </w:r>
      <w:r w:rsidRPr="00724EC4">
        <w:rPr>
          <w:rFonts w:eastAsia="Times New Roman" w:cs="Calibri"/>
          <w:szCs w:val="24"/>
        </w:rPr>
        <w:tab/>
        <w:t>provides sufficient data and that the data is of sufficient quality to satisfy Section 4A.</w:t>
      </w:r>
      <w:r>
        <w:rPr>
          <w:rFonts w:eastAsia="Times New Roman" w:cs="Calibri"/>
          <w:szCs w:val="24"/>
        </w:rPr>
        <w:t>6</w:t>
      </w:r>
      <w:r w:rsidRPr="00724EC4">
        <w:rPr>
          <w:rFonts w:eastAsia="Times New Roman" w:cs="Calibri"/>
          <w:szCs w:val="24"/>
        </w:rPr>
        <w:t>(a);</w:t>
      </w:r>
    </w:p>
    <w:p w14:paraId="3874DCBA"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(ii)</w:t>
      </w:r>
      <w:r w:rsidRPr="00724EC4">
        <w:rPr>
          <w:rFonts w:eastAsia="Times New Roman" w:cs="Calibri"/>
          <w:szCs w:val="24"/>
        </w:rPr>
        <w:tab/>
        <w:t>satisf</w:t>
      </w:r>
      <w:r>
        <w:rPr>
          <w:rFonts w:eastAsia="Times New Roman" w:cs="Calibri"/>
          <w:szCs w:val="24"/>
        </w:rPr>
        <w:t>ies</w:t>
      </w:r>
      <w:r w:rsidRPr="00724EC4">
        <w:rPr>
          <w:rFonts w:eastAsia="Times New Roman" w:cs="Calibri"/>
          <w:szCs w:val="24"/>
        </w:rPr>
        <w:t xml:space="preserve"> the needs driven by </w:t>
      </w:r>
      <w:r>
        <w:rPr>
          <w:rFonts w:eastAsia="Times New Roman" w:cs="Calibri"/>
          <w:szCs w:val="24"/>
        </w:rPr>
        <w:t>P</w:t>
      </w:r>
      <w:r w:rsidRPr="00724EC4">
        <w:rPr>
          <w:rFonts w:eastAsia="Times New Roman" w:cs="Calibri"/>
          <w:szCs w:val="24"/>
        </w:rPr>
        <w:t xml:space="preserve">ublic </w:t>
      </w:r>
      <w:r>
        <w:rPr>
          <w:rFonts w:eastAsia="Times New Roman" w:cs="Calibri"/>
          <w:szCs w:val="24"/>
        </w:rPr>
        <w:t>P</w:t>
      </w:r>
      <w:r w:rsidRPr="00724EC4">
        <w:rPr>
          <w:rFonts w:eastAsia="Times New Roman" w:cs="Calibri"/>
          <w:szCs w:val="24"/>
        </w:rPr>
        <w:t xml:space="preserve">olicy </w:t>
      </w:r>
      <w:r>
        <w:rPr>
          <w:rFonts w:eastAsia="Times New Roman" w:cs="Calibri"/>
          <w:szCs w:val="24"/>
        </w:rPr>
        <w:t>R</w:t>
      </w:r>
      <w:r w:rsidRPr="00724EC4">
        <w:rPr>
          <w:rFonts w:eastAsia="Times New Roman" w:cs="Calibri"/>
          <w:szCs w:val="24"/>
        </w:rPr>
        <w:t>equirements</w:t>
      </w:r>
      <w:r>
        <w:rPr>
          <w:rFonts w:eastAsia="Times New Roman" w:cs="Calibri"/>
          <w:szCs w:val="24"/>
        </w:rPr>
        <w:t xml:space="preserve"> identified in the request for proposal, as reflected in the Public Policy Transmission Study</w:t>
      </w:r>
      <w:r w:rsidRPr="00724EC4">
        <w:rPr>
          <w:rFonts w:eastAsia="Times New Roman" w:cs="Calibri"/>
          <w:szCs w:val="24"/>
        </w:rPr>
        <w:t>;</w:t>
      </w:r>
    </w:p>
    <w:p w14:paraId="7644B059"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(iii)</w:t>
      </w:r>
      <w:r w:rsidRPr="00724EC4">
        <w:rPr>
          <w:rFonts w:eastAsia="Times New Roman" w:cs="Calibri"/>
          <w:szCs w:val="24"/>
        </w:rPr>
        <w:tab/>
        <w:t>is technically practicable and indicates possession of, or an approach to acquiring, the necessary rights of way, property and facilities that will make the proposal reasonably feasible in the required timeframe; and;</w:t>
      </w:r>
    </w:p>
    <w:p w14:paraId="442E2BEF"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(iv)</w:t>
      </w:r>
      <w:r w:rsidRPr="00724EC4">
        <w:rPr>
          <w:rFonts w:eastAsia="Times New Roman" w:cs="Calibri"/>
          <w:szCs w:val="24"/>
        </w:rPr>
        <w:tab/>
        <w:t>is eligible to be constructed only by an existing PTO in accordance with Schedule 3.09(a) of the TOA because the proposed solution is an upgrade to existing PTO facilities or because the costs of the proposed solution are not eligible for regional cost allocation under the OATT and will be allocated only to the local customers of a PTO.</w:t>
      </w:r>
    </w:p>
    <w:p w14:paraId="3A58555A" w14:textId="77777777" w:rsidR="00DF7927" w:rsidRDefault="00DF7927" w:rsidP="00DF7927">
      <w:pPr>
        <w:pStyle w:val="Normal014"/>
        <w:widowControl/>
        <w:rPr>
          <w:rFonts w:eastAsia="Times New Roman" w:cs="Calibri"/>
          <w:color w:val="000000"/>
          <w:szCs w:val="24"/>
        </w:rPr>
      </w:pPr>
    </w:p>
    <w:p w14:paraId="69CF3C41" w14:textId="77777777" w:rsidR="00DF7927" w:rsidRDefault="00462ADF" w:rsidP="00DF7927">
      <w:pPr>
        <w:pStyle w:val="Normal014"/>
        <w:widowControl/>
        <w:rPr>
          <w:rFonts w:eastAsia="Times New Roman" w:cs="Calibri"/>
          <w:b/>
          <w:color w:val="000000"/>
          <w:szCs w:val="24"/>
        </w:rPr>
      </w:pPr>
      <w:r w:rsidRPr="00724EC4">
        <w:rPr>
          <w:rFonts w:eastAsia="Times New Roman" w:cs="Calibri"/>
          <w:b/>
          <w:szCs w:val="24"/>
        </w:rPr>
        <w:t>(d)</w:t>
      </w:r>
      <w:r w:rsidRPr="00724EC4">
        <w:rPr>
          <w:rFonts w:eastAsia="Times New Roman" w:cs="Calibri"/>
          <w:b/>
          <w:szCs w:val="24"/>
        </w:rPr>
        <w:tab/>
        <w:t>Proposal Deficiencies; Further Information</w:t>
      </w:r>
    </w:p>
    <w:p w14:paraId="4E476C4B" w14:textId="77777777" w:rsidR="00DF7927" w:rsidRPr="009F3CBB" w:rsidRDefault="00462ADF" w:rsidP="00DF7927">
      <w:pPr>
        <w:pStyle w:val="Normal014"/>
        <w:widowControl/>
        <w:rPr>
          <w:rFonts w:eastAsia="Times New Roman" w:cs="Calibri"/>
          <w:color w:val="000000"/>
          <w:szCs w:val="24"/>
        </w:rPr>
      </w:pPr>
      <w:r w:rsidRPr="00724EC4">
        <w:rPr>
          <w:rFonts w:eastAsia="Times New Roman" w:cs="Calibri"/>
          <w:szCs w:val="24"/>
        </w:rPr>
        <w:t>If the ISO identifies any deficiencies (compared with the requirements of Section 4A.</w:t>
      </w:r>
      <w:r>
        <w:rPr>
          <w:rFonts w:eastAsia="Times New Roman" w:cs="Calibri"/>
          <w:szCs w:val="24"/>
        </w:rPr>
        <w:t>6</w:t>
      </w:r>
      <w:r w:rsidRPr="00724EC4">
        <w:rPr>
          <w:rFonts w:eastAsia="Times New Roman" w:cs="Calibri"/>
          <w:szCs w:val="24"/>
        </w:rPr>
        <w:t xml:space="preserve">(a)) in the information provided in connection with a proposed Stage One Proposal, the ISO will notify the Stage One Proposal </w:t>
      </w:r>
      <w:r>
        <w:rPr>
          <w:rFonts w:eastAsia="Times New Roman" w:cs="Calibri"/>
          <w:szCs w:val="24"/>
        </w:rPr>
        <w:t>Qualified Transmission Project S</w:t>
      </w:r>
      <w:r w:rsidRPr="00724EC4">
        <w:rPr>
          <w:rFonts w:eastAsia="Times New Roman" w:cs="Calibri"/>
          <w:szCs w:val="24"/>
        </w:rPr>
        <w:t xml:space="preserve">ponsor and provide an opportunity for the </w:t>
      </w:r>
      <w:r>
        <w:rPr>
          <w:rFonts w:eastAsia="Times New Roman" w:cs="Calibri"/>
          <w:szCs w:val="24"/>
        </w:rPr>
        <w:t>Qualified Transmission Project S</w:t>
      </w:r>
      <w:r w:rsidRPr="00724EC4">
        <w:rPr>
          <w:rFonts w:eastAsia="Times New Roman" w:cs="Calibri"/>
          <w:szCs w:val="24"/>
        </w:rPr>
        <w:t xml:space="preserve">ponsor to cure the deficiencies within the timeframe specified by the ISO.  Upon request, </w:t>
      </w:r>
      <w:r>
        <w:rPr>
          <w:rFonts w:eastAsia="Times New Roman" w:cs="Calibri"/>
          <w:szCs w:val="24"/>
        </w:rPr>
        <w:t>Qualified Transmission Project S</w:t>
      </w:r>
      <w:r w:rsidRPr="00724EC4">
        <w:rPr>
          <w:rFonts w:eastAsia="Times New Roman" w:cs="Calibri"/>
          <w:szCs w:val="24"/>
        </w:rPr>
        <w:t>ponsors of Stage One Proposals shall provide the ISO with additional information reasonably necessary for the ISO’s evaluation of the proposed solutions.</w:t>
      </w:r>
      <w:r w:rsidRPr="00D200AB">
        <w:rPr>
          <w:rFonts w:eastAsia="Times New Roman"/>
        </w:rPr>
        <w:t xml:space="preserve"> </w:t>
      </w:r>
      <w:r w:rsidRPr="009F3CBB">
        <w:rPr>
          <w:rFonts w:eastAsia="Times New Roman"/>
        </w:rPr>
        <w:t xml:space="preserve">This identification and notification will occur prior to the publication by the </w:t>
      </w:r>
      <w:r w:rsidRPr="009F3CBB">
        <w:rPr>
          <w:rFonts w:eastAsia="Times New Roman"/>
        </w:rPr>
        <w:lastRenderedPageBreak/>
        <w:t xml:space="preserve">ISO of any Stage One Proposals.  </w:t>
      </w:r>
      <w:r w:rsidRPr="009F3CBB">
        <w:rPr>
          <w:rFonts w:eastAsia="Times New Roman" w:cs="Calibri"/>
          <w:szCs w:val="24"/>
        </w:rPr>
        <w:t>In providing information under this subsection (d), or in Stage Two</w:t>
      </w:r>
      <w:r>
        <w:rPr>
          <w:rFonts w:eastAsia="Times New Roman" w:cs="Calibri"/>
          <w:szCs w:val="24"/>
        </w:rPr>
        <w:t xml:space="preserve"> Solutions</w:t>
      </w:r>
      <w:r w:rsidRPr="009F3CBB">
        <w:rPr>
          <w:rFonts w:eastAsia="Times New Roman" w:cs="Calibri"/>
          <w:szCs w:val="24"/>
        </w:rPr>
        <w:t xml:space="preserve">, the </w:t>
      </w:r>
      <w:r>
        <w:rPr>
          <w:rFonts w:eastAsia="Times New Roman" w:cs="Calibri"/>
          <w:szCs w:val="24"/>
        </w:rPr>
        <w:t>Qualified Transmission Project S</w:t>
      </w:r>
      <w:r w:rsidRPr="009F3CBB">
        <w:rPr>
          <w:rFonts w:eastAsia="Times New Roman" w:cs="Calibri"/>
          <w:szCs w:val="24"/>
        </w:rPr>
        <w:t xml:space="preserve">ponsor may not modify its project materially or submit a new project, but instead may clarify its project.  </w:t>
      </w:r>
      <w:r w:rsidRPr="00A71A89">
        <w:rPr>
          <w:rFonts w:eastAsia="Times New Roman"/>
        </w:rPr>
        <w:t xml:space="preserve">Stage Two </w:t>
      </w:r>
      <w:r>
        <w:rPr>
          <w:rFonts w:eastAsia="Times New Roman"/>
        </w:rPr>
        <w:t xml:space="preserve">Solutions </w:t>
      </w:r>
      <w:r w:rsidRPr="000E6D71">
        <w:rPr>
          <w:rFonts w:eastAsia="Times New Roman"/>
        </w:rPr>
        <w:t>reflecting a material modification to a Stage One Proposal or representing a new project will be rejected.</w:t>
      </w:r>
    </w:p>
    <w:p w14:paraId="25125B8E" w14:textId="77777777" w:rsidR="00DF7927" w:rsidRDefault="00DF7927" w:rsidP="00DF7927">
      <w:pPr>
        <w:pStyle w:val="Normal014"/>
        <w:widowControl/>
        <w:ind w:left="0"/>
        <w:rPr>
          <w:rFonts w:eastAsia="Times New Roman" w:cs="Calibri"/>
          <w:color w:val="0000FF"/>
          <w:szCs w:val="24"/>
        </w:rPr>
      </w:pPr>
    </w:p>
    <w:p w14:paraId="4C4F160D" w14:textId="77777777" w:rsidR="00DF7927" w:rsidRDefault="00462ADF" w:rsidP="00DF7927">
      <w:pPr>
        <w:pStyle w:val="Normal014"/>
        <w:widowControl/>
        <w:rPr>
          <w:rFonts w:eastAsia="Times New Roman" w:cs="Calibri"/>
          <w:b/>
          <w:szCs w:val="24"/>
        </w:rPr>
      </w:pPr>
      <w:r w:rsidRPr="00724EC4">
        <w:rPr>
          <w:rFonts w:eastAsia="Times New Roman" w:cs="Calibri"/>
          <w:b/>
          <w:szCs w:val="24"/>
        </w:rPr>
        <w:t>(e)</w:t>
      </w:r>
      <w:r w:rsidRPr="00724EC4">
        <w:rPr>
          <w:rFonts w:eastAsia="Times New Roman" w:cs="Calibri"/>
          <w:szCs w:val="24"/>
        </w:rPr>
        <w:tab/>
      </w:r>
      <w:r w:rsidRPr="00724EC4">
        <w:rPr>
          <w:rFonts w:eastAsia="Times New Roman" w:cs="Calibri"/>
          <w:b/>
          <w:szCs w:val="24"/>
        </w:rPr>
        <w:t>List of Qualifying Stage One Proposals</w:t>
      </w:r>
    </w:p>
    <w:p w14:paraId="110DC4CC" w14:textId="77777777" w:rsidR="00DF7927" w:rsidRPr="00BE474A" w:rsidRDefault="00462ADF" w:rsidP="00DF7927">
      <w:pPr>
        <w:pStyle w:val="Normal014"/>
        <w:widowControl/>
        <w:rPr>
          <w:rFonts w:eastAsia="Times New Roman" w:cs="Calibri"/>
          <w:szCs w:val="24"/>
        </w:rPr>
      </w:pPr>
      <w:r w:rsidRPr="00724EC4">
        <w:rPr>
          <w:rFonts w:eastAsia="Times New Roman" w:cs="Calibri"/>
          <w:szCs w:val="24"/>
        </w:rPr>
        <w:t>The ISO will provide the Planning Advisory Committee with, and post on the ISO’s website, a list of Stage One Proposals that me</w:t>
      </w:r>
      <w:r>
        <w:rPr>
          <w:rFonts w:eastAsia="Times New Roman" w:cs="Calibri"/>
          <w:szCs w:val="24"/>
        </w:rPr>
        <w:t>et the criteria of Section 4A.6(c)</w:t>
      </w:r>
      <w:r w:rsidRPr="00724EC4">
        <w:rPr>
          <w:rFonts w:eastAsia="Times New Roman" w:cs="Calibri"/>
          <w:szCs w:val="24"/>
        </w:rPr>
        <w:t xml:space="preserve">.  A meeting of the Planning Advisory Committee will be held promptly thereafter in order to solicit input for the ISO on that list.  The ISO shall also indicate whether any of the </w:t>
      </w:r>
      <w:r>
        <w:rPr>
          <w:rFonts w:eastAsia="Times New Roman" w:cs="Calibri"/>
          <w:szCs w:val="24"/>
        </w:rPr>
        <w:t xml:space="preserve">Stage One Proposals </w:t>
      </w:r>
      <w:r w:rsidRPr="00724EC4">
        <w:rPr>
          <w:rFonts w:eastAsia="Times New Roman" w:cs="Calibri"/>
          <w:szCs w:val="24"/>
        </w:rPr>
        <w:t xml:space="preserve">may also satisfy identified reliability needs of the system.  </w:t>
      </w:r>
      <w:r w:rsidRPr="009F3CBB">
        <w:rPr>
          <w:rFonts w:eastAsia="Times New Roman" w:cs="Calibri"/>
          <w:szCs w:val="24"/>
        </w:rPr>
        <w:t xml:space="preserve">The ISO with input from the Planning Advisory Committee may exclude </w:t>
      </w:r>
      <w:r>
        <w:rPr>
          <w:rFonts w:eastAsia="Times New Roman" w:cs="Calibri"/>
          <w:szCs w:val="24"/>
        </w:rPr>
        <w:t xml:space="preserve">Stage One Proposals </w:t>
      </w:r>
      <w:r w:rsidRPr="009F3CBB">
        <w:rPr>
          <w:rFonts w:eastAsia="Times New Roman" w:cs="Calibri"/>
          <w:szCs w:val="24"/>
        </w:rPr>
        <w:t>from the list, and from consideration in Stage Two</w:t>
      </w:r>
      <w:r w:rsidRPr="00FB3D0A">
        <w:rPr>
          <w:rFonts w:eastAsia="Times New Roman" w:cs="Calibri"/>
          <w:szCs w:val="24"/>
        </w:rPr>
        <w:t xml:space="preserve"> </w:t>
      </w:r>
      <w:r>
        <w:rPr>
          <w:rFonts w:eastAsia="Times New Roman" w:cs="Calibri"/>
          <w:szCs w:val="24"/>
        </w:rPr>
        <w:t>Solutions</w:t>
      </w:r>
      <w:r w:rsidRPr="009F3CBB">
        <w:rPr>
          <w:rFonts w:eastAsia="Times New Roman" w:cs="Calibri"/>
          <w:szCs w:val="24"/>
        </w:rPr>
        <w:t xml:space="preserve">, based on a determination that the </w:t>
      </w:r>
      <w:r>
        <w:rPr>
          <w:rFonts w:eastAsia="Times New Roman" w:cs="Calibri"/>
          <w:szCs w:val="24"/>
        </w:rPr>
        <w:t xml:space="preserve">Stage One Proposal </w:t>
      </w:r>
      <w:r w:rsidRPr="009F3CBB">
        <w:rPr>
          <w:rFonts w:eastAsia="Times New Roman" w:cs="Calibri"/>
          <w:szCs w:val="24"/>
        </w:rPr>
        <w:t xml:space="preserve">is not competitive with other </w:t>
      </w:r>
      <w:r>
        <w:rPr>
          <w:rFonts w:eastAsia="Times New Roman" w:cs="Calibri"/>
          <w:szCs w:val="24"/>
        </w:rPr>
        <w:t xml:space="preserve">Stage One Proposals </w:t>
      </w:r>
      <w:r w:rsidRPr="009F3CBB">
        <w:rPr>
          <w:rFonts w:eastAsia="Times New Roman" w:cs="Calibri"/>
          <w:szCs w:val="24"/>
        </w:rPr>
        <w:t xml:space="preserve">that have been submitted in terms of cost, electrical performance, future system expandability, or feasibility.  </w:t>
      </w:r>
      <w:r w:rsidRPr="00724EC4">
        <w:rPr>
          <w:rFonts w:eastAsia="Times New Roman" w:cs="Calibri"/>
          <w:szCs w:val="24"/>
        </w:rPr>
        <w:t xml:space="preserve">Information on Stage One Proposals containing CEII will be posted on the ISO’s protected website consistent with Section 2.4(d) of this Attachment.  </w:t>
      </w:r>
      <w:r>
        <w:rPr>
          <w:rFonts w:eastAsia="Times New Roman" w:cs="Calibri"/>
          <w:szCs w:val="24"/>
        </w:rPr>
        <w:t>The ISO may amend its listing based on stakeholder input.</w:t>
      </w:r>
    </w:p>
    <w:p w14:paraId="584371F1" w14:textId="77777777" w:rsidR="00DF7927" w:rsidRDefault="00DF7927" w:rsidP="00DF7927">
      <w:pPr>
        <w:pStyle w:val="Normal014"/>
        <w:widowControl/>
        <w:rPr>
          <w:rFonts w:eastAsia="Times New Roman" w:cs="Calibri"/>
          <w:szCs w:val="24"/>
        </w:rPr>
      </w:pPr>
    </w:p>
    <w:p w14:paraId="2E770E5B" w14:textId="77777777" w:rsidR="00DF7927" w:rsidRDefault="00462ADF" w:rsidP="00DF7927">
      <w:pPr>
        <w:pStyle w:val="Normal014"/>
        <w:widowControl/>
        <w:ind w:left="1440" w:hanging="720"/>
        <w:rPr>
          <w:rFonts w:eastAsia="Times New Roman" w:cs="Calibri"/>
          <w:b/>
          <w:szCs w:val="24"/>
        </w:rPr>
      </w:pPr>
      <w:r w:rsidRPr="00724EC4">
        <w:rPr>
          <w:rFonts w:eastAsia="Times New Roman" w:cs="Calibri"/>
          <w:b/>
          <w:szCs w:val="24"/>
        </w:rPr>
        <w:t>4A.</w:t>
      </w:r>
      <w:r>
        <w:rPr>
          <w:rFonts w:eastAsia="Times New Roman" w:cs="Calibri"/>
          <w:b/>
          <w:szCs w:val="24"/>
        </w:rPr>
        <w:t>7</w:t>
      </w:r>
      <w:r w:rsidRPr="00724EC4">
        <w:rPr>
          <w:rFonts w:eastAsia="Times New Roman" w:cs="Calibri"/>
          <w:b/>
          <w:szCs w:val="24"/>
        </w:rPr>
        <w:tab/>
        <w:t>Reimbursement of Stage One Proposal and Stage Two Solution Costs</w:t>
      </w:r>
      <w:r>
        <w:rPr>
          <w:rFonts w:eastAsia="Times New Roman" w:cs="Calibri"/>
          <w:b/>
          <w:szCs w:val="24"/>
        </w:rPr>
        <w:t>; Collection and Refund of ISO Study Costs</w:t>
      </w:r>
    </w:p>
    <w:p w14:paraId="286E90CD" w14:textId="77777777" w:rsidR="00DF7927" w:rsidRDefault="00462ADF" w:rsidP="00DF7927">
      <w:pPr>
        <w:pStyle w:val="Normal014"/>
        <w:widowControl/>
        <w:rPr>
          <w:rFonts w:eastAsia="Times New Roman" w:cs="Calibri"/>
          <w:szCs w:val="24"/>
        </w:rPr>
      </w:pPr>
      <w:r w:rsidRPr="00724EC4">
        <w:rPr>
          <w:rFonts w:eastAsia="Times New Roman" w:cs="Calibri"/>
          <w:szCs w:val="24"/>
        </w:rPr>
        <w:t>Qualified Transmission Project Sponsors that are requested by NESCOE in writing or by one or more states' governors or regulatory authorities directly to submit a Stage One Proposal shall be entitled to recover, pursuant to rates and appropriate financial arrangements set forth in the Tariff and the TOA, their prudently incurred costs from the Regional Network Load of the states identified by NESCOE in the written communication as having made the request or from the Regional Network Load of the states that made the request directly.  Stage One Proposal costs shall otherwise not be subject to recovery under the ISO Tariff.</w:t>
      </w:r>
    </w:p>
    <w:p w14:paraId="34B5D6D9" w14:textId="77777777" w:rsidR="00DF7927" w:rsidRDefault="00DF7927" w:rsidP="00DF7927">
      <w:pPr>
        <w:pStyle w:val="Normal014"/>
        <w:widowControl/>
        <w:rPr>
          <w:rFonts w:eastAsia="Times New Roman" w:cs="Calibri"/>
          <w:szCs w:val="24"/>
        </w:rPr>
      </w:pPr>
    </w:p>
    <w:p w14:paraId="3F001C86" w14:textId="77777777" w:rsidR="00DF7927" w:rsidRDefault="00462ADF" w:rsidP="00DF7927">
      <w:pPr>
        <w:pStyle w:val="Normal014"/>
        <w:widowControl/>
        <w:rPr>
          <w:rFonts w:eastAsia="Times New Roman" w:cs="Calibri"/>
          <w:szCs w:val="24"/>
        </w:rPr>
      </w:pPr>
      <w:r>
        <w:rPr>
          <w:rFonts w:eastAsia="Times New Roman" w:cs="Calibri"/>
          <w:szCs w:val="24"/>
        </w:rPr>
        <w:t xml:space="preserve">Qualified Transmission Project Sponsors whose projects are listed by the ISO pursuant to Section 4A.6(e) shall be entitled to recover, pursuant to rates and appropriate financial arrangements set forth in the Tariff and, as applicable, the TOA and NTDOA, all prudently incurred costs associated with developing a Stage Two Solution.  PTOs shall be entitled to recover, pursuant to rates and appropriate financial arrangements set forth in the Tariff, all prudently incurred study costs and costs associated with developing any upgrades or modifications to such PTOs’ existing </w:t>
      </w:r>
      <w:r>
        <w:rPr>
          <w:rFonts w:eastAsia="Times New Roman" w:cs="Calibri"/>
          <w:szCs w:val="24"/>
        </w:rPr>
        <w:lastRenderedPageBreak/>
        <w:t xml:space="preserve">facilities necessary to facilitate the development of a listed Stage Two Solution proposed by any other Qualified Transmission Project Sponsor.  </w:t>
      </w:r>
    </w:p>
    <w:p w14:paraId="0253046B" w14:textId="77777777" w:rsidR="00DF7927" w:rsidRDefault="00DF7927" w:rsidP="00DF7927">
      <w:pPr>
        <w:pStyle w:val="Normal014"/>
        <w:widowControl/>
        <w:rPr>
          <w:rFonts w:eastAsia="Times New Roman" w:cs="Calibri"/>
          <w:szCs w:val="24"/>
        </w:rPr>
      </w:pPr>
    </w:p>
    <w:p w14:paraId="45DD3824" w14:textId="77777777" w:rsidR="00DF7927" w:rsidRDefault="00462ADF" w:rsidP="00DF7927">
      <w:pPr>
        <w:pStyle w:val="Normal014"/>
        <w:widowControl/>
        <w:rPr>
          <w:rFonts w:eastAsia="Times New Roman" w:cs="Calibri"/>
          <w:szCs w:val="24"/>
        </w:rPr>
      </w:pPr>
      <w:r>
        <w:rPr>
          <w:rFonts w:eastAsia="Times New Roman" w:cs="Calibri"/>
          <w:szCs w:val="24"/>
        </w:rPr>
        <w:t xml:space="preserve">Any difference between a Qualified Transmission Project Sponsor’s study deposit and the actual cost of the Stage One Proposal and Stage Two Solutions studies shall be paid by or refunded to the Qualified Transmission Project Sponsor, as appropriate, with interest calculated in accordance with Section 35.19a(a)(2) of the FERC regulations.  </w:t>
      </w:r>
      <w:r>
        <w:t>Any refund payment shall be accompanied by a detailed and itemized accounting of the actual study costs incurred.  Any invoice to collect funds in addition to the deposit shall be accompanied by a detailed and itemized accounting of the actual study costs incurred.  Any disputes arising from the study process shall be addressed under the dispute resolution process specified in Section I.6 of the Tariff.</w:t>
      </w:r>
    </w:p>
    <w:p w14:paraId="52BF8A8E" w14:textId="77777777" w:rsidR="00DF7927" w:rsidRDefault="00DF7927" w:rsidP="00DF7927">
      <w:pPr>
        <w:pStyle w:val="Normal014"/>
        <w:widowControl/>
        <w:ind w:left="0"/>
        <w:rPr>
          <w:rFonts w:eastAsia="Times New Roman" w:cs="Calibri"/>
          <w:b/>
          <w:szCs w:val="24"/>
        </w:rPr>
      </w:pPr>
    </w:p>
    <w:p w14:paraId="19335363" w14:textId="77777777" w:rsidR="00DF7927" w:rsidRDefault="00462ADF" w:rsidP="00DF7927">
      <w:pPr>
        <w:pStyle w:val="Normal014"/>
        <w:widowControl/>
        <w:ind w:left="1440" w:hanging="720"/>
        <w:rPr>
          <w:rFonts w:eastAsia="Times New Roman" w:cs="Calibri"/>
          <w:b/>
          <w:szCs w:val="24"/>
        </w:rPr>
      </w:pPr>
      <w:r w:rsidRPr="00724EC4">
        <w:rPr>
          <w:rFonts w:eastAsia="Times New Roman" w:cs="Calibri"/>
          <w:b/>
          <w:szCs w:val="24"/>
        </w:rPr>
        <w:t>4A.</w:t>
      </w:r>
      <w:r>
        <w:rPr>
          <w:rFonts w:eastAsia="Times New Roman" w:cs="Calibri"/>
          <w:b/>
          <w:szCs w:val="24"/>
        </w:rPr>
        <w:t>8</w:t>
      </w:r>
      <w:r w:rsidRPr="00724EC4">
        <w:rPr>
          <w:rFonts w:eastAsia="Times New Roman" w:cs="Calibri"/>
          <w:b/>
          <w:szCs w:val="24"/>
        </w:rPr>
        <w:tab/>
      </w:r>
      <w:r>
        <w:rPr>
          <w:rFonts w:eastAsia="Times New Roman" w:cs="Calibri"/>
          <w:b/>
          <w:szCs w:val="24"/>
        </w:rPr>
        <w:t xml:space="preserve">Information Required for </w:t>
      </w:r>
      <w:r w:rsidRPr="00724EC4">
        <w:rPr>
          <w:rFonts w:eastAsia="Times New Roman" w:cs="Calibri"/>
          <w:b/>
          <w:szCs w:val="24"/>
        </w:rPr>
        <w:t>Stage Two Solutions</w:t>
      </w:r>
      <w:r>
        <w:rPr>
          <w:rFonts w:eastAsia="Times New Roman" w:cs="Calibri"/>
          <w:b/>
          <w:szCs w:val="24"/>
        </w:rPr>
        <w:t>; Identification and Reporting of Preliminary Preferred Stage Two Solution</w:t>
      </w:r>
    </w:p>
    <w:p w14:paraId="6112C2B9" w14:textId="77777777" w:rsidR="00DF7927" w:rsidRDefault="00462ADF" w:rsidP="00DF7927">
      <w:pPr>
        <w:pStyle w:val="Normal014"/>
        <w:widowControl/>
        <w:rPr>
          <w:rFonts w:eastAsia="Times New Roman" w:cs="Calibri"/>
          <w:szCs w:val="24"/>
        </w:rPr>
      </w:pPr>
      <w:r>
        <w:rPr>
          <w:rFonts w:eastAsia="Times New Roman" w:cs="Calibri"/>
          <w:szCs w:val="24"/>
        </w:rPr>
        <w:t xml:space="preserve">Qualified Transmission Project Sponsors of Stage One Proposals listed pursuant to Section 4A.6(e) of this Attachment shall provide the following information in their proposed Stage Two Solutions:  </w:t>
      </w:r>
    </w:p>
    <w:p w14:paraId="27C5112B" w14:textId="77777777" w:rsidR="00DF7927" w:rsidRPr="009F3CBB" w:rsidRDefault="00DF7927" w:rsidP="00DF7927">
      <w:pPr>
        <w:pStyle w:val="Normal014"/>
        <w:widowControl/>
        <w:rPr>
          <w:rFonts w:eastAsia="Times New Roman" w:cs="Calibri"/>
          <w:szCs w:val="24"/>
        </w:rPr>
      </w:pPr>
    </w:p>
    <w:p w14:paraId="4E306FEB" w14:textId="77777777" w:rsidR="00DF7927" w:rsidRPr="009F3CBB" w:rsidRDefault="00462ADF" w:rsidP="00DF7927">
      <w:pPr>
        <w:pStyle w:val="Normal014"/>
        <w:widowControl/>
        <w:ind w:left="1440" w:hanging="720"/>
        <w:rPr>
          <w:rFonts w:eastAsia="Times New Roman"/>
        </w:rPr>
      </w:pPr>
      <w:r w:rsidRPr="009F3CBB">
        <w:rPr>
          <w:rFonts w:eastAsia="Times New Roman"/>
        </w:rPr>
        <w:t>(i)</w:t>
      </w:r>
      <w:r w:rsidRPr="009F3CBB">
        <w:rPr>
          <w:rFonts w:eastAsia="Times New Roman"/>
        </w:rPr>
        <w:tab/>
        <w:t>updates of the information provided in Stage One Proposals, or a certification that the information remains current and correct;</w:t>
      </w:r>
    </w:p>
    <w:p w14:paraId="33426749" w14:textId="77777777" w:rsidR="00DF7927" w:rsidRPr="009F3CBB" w:rsidRDefault="00DF7927" w:rsidP="00DF7927">
      <w:pPr>
        <w:pStyle w:val="Normal014"/>
        <w:widowControl/>
        <w:ind w:left="1440" w:hanging="720"/>
        <w:rPr>
          <w:rFonts w:eastAsia="Times New Roman"/>
        </w:rPr>
      </w:pPr>
    </w:p>
    <w:p w14:paraId="158117FD" w14:textId="77777777" w:rsidR="00DF7927" w:rsidRPr="009F3CBB" w:rsidRDefault="00462ADF" w:rsidP="00DF7927">
      <w:pPr>
        <w:pStyle w:val="Normal014"/>
        <w:widowControl/>
        <w:ind w:left="1440" w:hanging="720"/>
        <w:rPr>
          <w:rFonts w:eastAsia="Times New Roman"/>
        </w:rPr>
      </w:pPr>
      <w:r w:rsidRPr="009F3CBB">
        <w:rPr>
          <w:rFonts w:eastAsia="Times New Roman"/>
        </w:rPr>
        <w:t>(ii)</w:t>
      </w:r>
      <w:r w:rsidRPr="009F3CBB">
        <w:rPr>
          <w:rFonts w:eastAsia="Times New Roman"/>
        </w:rPr>
        <w:tab/>
        <w:t>list of required major Federal, State and local permits;</w:t>
      </w:r>
    </w:p>
    <w:p w14:paraId="14820ECB" w14:textId="77777777" w:rsidR="00DF7927" w:rsidRPr="009F3CBB" w:rsidRDefault="00DF7927" w:rsidP="00DF7927">
      <w:pPr>
        <w:pStyle w:val="Normal014"/>
        <w:widowControl/>
        <w:ind w:left="1440" w:hanging="720"/>
        <w:rPr>
          <w:rFonts w:eastAsia="Times New Roman"/>
        </w:rPr>
      </w:pPr>
    </w:p>
    <w:p w14:paraId="5C7E38F8" w14:textId="77777777" w:rsidR="00DF7927" w:rsidRPr="009F3CBB" w:rsidRDefault="00462ADF" w:rsidP="00DF7927">
      <w:pPr>
        <w:pStyle w:val="Normal014"/>
        <w:widowControl/>
        <w:ind w:left="1440" w:hanging="720"/>
        <w:rPr>
          <w:rFonts w:eastAsia="Times New Roman"/>
        </w:rPr>
      </w:pPr>
      <w:r w:rsidRPr="009F3CBB">
        <w:rPr>
          <w:rFonts w:eastAsia="Times New Roman"/>
        </w:rPr>
        <w:t>(iii)</w:t>
      </w:r>
      <w:r w:rsidRPr="009F3CBB">
        <w:rPr>
          <w:rFonts w:eastAsia="Times New Roman"/>
        </w:rPr>
        <w:tab/>
        <w:t xml:space="preserve">description of construction sequencing, </w:t>
      </w:r>
      <w:r w:rsidRPr="00A71A89">
        <w:rPr>
          <w:rFonts w:eastAsia="Times New Roman"/>
        </w:rPr>
        <w:t xml:space="preserve">a </w:t>
      </w:r>
      <w:r w:rsidRPr="009F3CBB">
        <w:rPr>
          <w:rFonts w:eastAsia="Times New Roman"/>
        </w:rPr>
        <w:t xml:space="preserve">conceptual plan </w:t>
      </w:r>
      <w:r w:rsidRPr="00A71A89">
        <w:rPr>
          <w:rFonts w:eastAsia="Times New Roman"/>
        </w:rPr>
        <w:t xml:space="preserve">for </w:t>
      </w:r>
      <w:r w:rsidRPr="009F3CBB">
        <w:rPr>
          <w:rFonts w:eastAsia="Times New Roman"/>
        </w:rPr>
        <w:t xml:space="preserve">the anticipated transmission and generation </w:t>
      </w:r>
      <w:r w:rsidRPr="00A71A89">
        <w:rPr>
          <w:rFonts w:eastAsia="Times New Roman"/>
        </w:rPr>
        <w:t>outages necessary to construct the Stage Two Solution</w:t>
      </w:r>
      <w:r w:rsidRPr="009F3CBB">
        <w:rPr>
          <w:rFonts w:eastAsia="Times New Roman"/>
        </w:rPr>
        <w:t xml:space="preserve"> and their respective durations</w:t>
      </w:r>
      <w:r w:rsidRPr="00A71A89">
        <w:rPr>
          <w:rFonts w:eastAsia="Times New Roman"/>
        </w:rPr>
        <w:t xml:space="preserve">, </w:t>
      </w:r>
      <w:r w:rsidRPr="009F3CBB">
        <w:rPr>
          <w:rFonts w:eastAsia="Times New Roman"/>
        </w:rPr>
        <w:t>and possible constraints;</w:t>
      </w:r>
    </w:p>
    <w:p w14:paraId="715C56E9" w14:textId="77777777" w:rsidR="00DF7927" w:rsidRPr="009F3CBB" w:rsidRDefault="00DF7927" w:rsidP="00DF7927">
      <w:pPr>
        <w:pStyle w:val="Normal014"/>
        <w:widowControl/>
        <w:ind w:left="1440" w:hanging="720"/>
        <w:rPr>
          <w:rFonts w:eastAsia="Times New Roman"/>
        </w:rPr>
      </w:pPr>
    </w:p>
    <w:p w14:paraId="7E7F1A28" w14:textId="77777777" w:rsidR="00DF7927" w:rsidRPr="009F3CBB" w:rsidRDefault="00462ADF" w:rsidP="00DF7927">
      <w:pPr>
        <w:pStyle w:val="Normal014"/>
        <w:widowControl/>
        <w:ind w:left="1440" w:hanging="720"/>
        <w:rPr>
          <w:rFonts w:eastAsia="Times New Roman"/>
        </w:rPr>
      </w:pPr>
      <w:r w:rsidRPr="009F3CBB">
        <w:rPr>
          <w:rFonts w:eastAsia="Times New Roman"/>
        </w:rPr>
        <w:t>(iv)</w:t>
      </w:r>
      <w:r w:rsidRPr="009F3CBB">
        <w:rPr>
          <w:rFonts w:eastAsia="Times New Roman"/>
        </w:rPr>
        <w:tab/>
        <w:t>project schedule, with additional detail compared with Stage One Proposals, as specified by the ISO;</w:t>
      </w:r>
    </w:p>
    <w:p w14:paraId="6D1B77ED" w14:textId="77777777" w:rsidR="00DF7927" w:rsidRPr="009F3CBB" w:rsidRDefault="00DF7927" w:rsidP="00DF7927">
      <w:pPr>
        <w:pStyle w:val="Normal014"/>
        <w:widowControl/>
        <w:ind w:left="1440" w:hanging="720"/>
        <w:rPr>
          <w:rFonts w:eastAsia="Times New Roman"/>
        </w:rPr>
      </w:pPr>
    </w:p>
    <w:p w14:paraId="51D4A1A1" w14:textId="77777777" w:rsidR="00DF7927" w:rsidRDefault="00462ADF" w:rsidP="00DF7927">
      <w:pPr>
        <w:pStyle w:val="Normal014"/>
        <w:widowControl/>
        <w:ind w:left="1440" w:hanging="720"/>
        <w:rPr>
          <w:rFonts w:eastAsia="Times New Roman"/>
        </w:rPr>
      </w:pPr>
      <w:r w:rsidRPr="009F3CBB">
        <w:rPr>
          <w:rFonts w:eastAsia="Times New Roman"/>
        </w:rPr>
        <w:t>(v)</w:t>
      </w:r>
      <w:r w:rsidRPr="009F3CBB">
        <w:rPr>
          <w:rFonts w:eastAsia="Times New Roman"/>
        </w:rPr>
        <w:tab/>
        <w:t>detailed cost component itemization and life-cycle cost</w:t>
      </w:r>
      <w:r w:rsidRPr="006372DC">
        <w:rPr>
          <w:rFonts w:eastAsia="Times New Roman"/>
        </w:rPr>
        <w:t xml:space="preserve"> </w:t>
      </w:r>
      <w:r>
        <w:rPr>
          <w:rFonts w:eastAsia="Times New Roman"/>
        </w:rPr>
        <w:t>including any clarifications to cost containment or cost cap measures that were not included as part of the Stage One Proposal</w:t>
      </w:r>
      <w:r w:rsidRPr="009F3CBB">
        <w:rPr>
          <w:rFonts w:eastAsia="Times New Roman"/>
        </w:rPr>
        <w:t>;</w:t>
      </w:r>
    </w:p>
    <w:p w14:paraId="654971EE" w14:textId="77777777" w:rsidR="00DF7927" w:rsidRPr="009F3CBB" w:rsidRDefault="00DF7927" w:rsidP="00DF7927">
      <w:pPr>
        <w:pStyle w:val="Normal014"/>
        <w:widowControl/>
        <w:ind w:left="1440" w:hanging="720"/>
        <w:rPr>
          <w:rFonts w:eastAsia="Times New Roman"/>
        </w:rPr>
      </w:pPr>
    </w:p>
    <w:p w14:paraId="4DA4AC80" w14:textId="77777777" w:rsidR="00DF7927" w:rsidRPr="009F3CBB" w:rsidRDefault="00462ADF" w:rsidP="00DF7927">
      <w:pPr>
        <w:pStyle w:val="Normal014"/>
        <w:widowControl/>
        <w:ind w:left="1440" w:hanging="720"/>
        <w:rPr>
          <w:rFonts w:eastAsia="Times New Roman"/>
        </w:rPr>
      </w:pPr>
      <w:r>
        <w:rPr>
          <w:rFonts w:eastAsia="Times New Roman"/>
        </w:rPr>
        <w:lastRenderedPageBreak/>
        <w:t>(vi)</w:t>
      </w:r>
      <w:r>
        <w:rPr>
          <w:rFonts w:eastAsia="Times New Roman"/>
        </w:rPr>
        <w:tab/>
        <w:t>description of the financing being used</w:t>
      </w:r>
      <w:r w:rsidRPr="009F3CBB">
        <w:rPr>
          <w:rFonts w:eastAsia="Times New Roman"/>
        </w:rPr>
        <w:t>;</w:t>
      </w:r>
    </w:p>
    <w:p w14:paraId="417A79B3" w14:textId="77777777" w:rsidR="00DF7927" w:rsidRPr="009F3CBB" w:rsidRDefault="00DF7927" w:rsidP="00DF7927">
      <w:pPr>
        <w:pStyle w:val="Normal014"/>
        <w:widowControl/>
        <w:ind w:left="1440" w:hanging="720"/>
        <w:rPr>
          <w:rFonts w:eastAsia="Times New Roman"/>
        </w:rPr>
      </w:pPr>
    </w:p>
    <w:p w14:paraId="129BA1A5" w14:textId="77777777" w:rsidR="00DF7927" w:rsidRPr="009F3CBB" w:rsidRDefault="00462ADF" w:rsidP="00DF7927">
      <w:pPr>
        <w:pStyle w:val="Normal014"/>
        <w:widowControl/>
        <w:ind w:left="1440" w:hanging="720"/>
        <w:rPr>
          <w:rFonts w:eastAsia="Times New Roman"/>
        </w:rPr>
      </w:pPr>
      <w:r w:rsidRPr="009F3CBB">
        <w:rPr>
          <w:rFonts w:eastAsia="Times New Roman"/>
        </w:rPr>
        <w:t>(vi</w:t>
      </w:r>
      <w:r>
        <w:rPr>
          <w:rFonts w:eastAsia="Times New Roman"/>
        </w:rPr>
        <w:t>i</w:t>
      </w:r>
      <w:r w:rsidRPr="009F3CBB">
        <w:rPr>
          <w:rFonts w:eastAsia="Times New Roman"/>
        </w:rPr>
        <w:t>)</w:t>
      </w:r>
      <w:r w:rsidRPr="009F3CBB">
        <w:rPr>
          <w:rFonts w:eastAsia="Times New Roman"/>
        </w:rPr>
        <w:tab/>
        <w:t xml:space="preserve">design </w:t>
      </w:r>
      <w:r>
        <w:rPr>
          <w:rFonts w:eastAsia="Times New Roman"/>
        </w:rPr>
        <w:t xml:space="preserve">and equipment </w:t>
      </w:r>
      <w:r w:rsidRPr="009F3CBB">
        <w:rPr>
          <w:rFonts w:eastAsia="Times New Roman"/>
        </w:rPr>
        <w:t>standards to be used;</w:t>
      </w:r>
    </w:p>
    <w:p w14:paraId="7794F3B5" w14:textId="77777777" w:rsidR="00DF7927" w:rsidRPr="009F3CBB" w:rsidRDefault="00DF7927" w:rsidP="00DF7927">
      <w:pPr>
        <w:pStyle w:val="Normal014"/>
        <w:widowControl/>
        <w:ind w:left="1440" w:hanging="720"/>
        <w:rPr>
          <w:rFonts w:eastAsia="Times New Roman"/>
        </w:rPr>
      </w:pPr>
    </w:p>
    <w:p w14:paraId="28564C82" w14:textId="77777777" w:rsidR="00DF7927" w:rsidRPr="009F3CBB" w:rsidRDefault="00462ADF" w:rsidP="00DF7927">
      <w:pPr>
        <w:pStyle w:val="Normal014"/>
        <w:widowControl/>
        <w:ind w:left="1440" w:hanging="720"/>
        <w:rPr>
          <w:rFonts w:eastAsia="Times New Roman"/>
        </w:rPr>
      </w:pPr>
      <w:r w:rsidRPr="009F3CBB">
        <w:rPr>
          <w:rFonts w:eastAsia="Times New Roman"/>
        </w:rPr>
        <w:t>(vii</w:t>
      </w:r>
      <w:r>
        <w:rPr>
          <w:rFonts w:eastAsia="Times New Roman"/>
        </w:rPr>
        <w:t>i</w:t>
      </w:r>
      <w:r w:rsidRPr="009F3CBB">
        <w:rPr>
          <w:rFonts w:eastAsia="Times New Roman"/>
        </w:rPr>
        <w:t>)</w:t>
      </w:r>
      <w:r w:rsidRPr="009F3CBB">
        <w:rPr>
          <w:rFonts w:eastAsia="Times New Roman"/>
        </w:rPr>
        <w:tab/>
        <w:t xml:space="preserve">description of the authority the </w:t>
      </w:r>
      <w:r>
        <w:rPr>
          <w:rFonts w:eastAsia="Times New Roman"/>
        </w:rPr>
        <w:t>Qualified Transmission Project S</w:t>
      </w:r>
      <w:r w:rsidRPr="009F3CBB">
        <w:rPr>
          <w:rFonts w:eastAsia="Times New Roman"/>
        </w:rPr>
        <w:t>ponsor</w:t>
      </w:r>
      <w:r>
        <w:rPr>
          <w:rFonts w:eastAsia="Times New Roman"/>
        </w:rPr>
        <w:t>(s)</w:t>
      </w:r>
      <w:r w:rsidRPr="009F3CBB">
        <w:rPr>
          <w:rFonts w:eastAsia="Times New Roman"/>
        </w:rPr>
        <w:t xml:space="preserve"> has to acquire necessary rights of way;</w:t>
      </w:r>
    </w:p>
    <w:p w14:paraId="11C1E47B" w14:textId="77777777" w:rsidR="00DF7927" w:rsidRPr="009F3CBB" w:rsidRDefault="00DF7927" w:rsidP="00DF7927">
      <w:pPr>
        <w:pStyle w:val="Normal014"/>
        <w:widowControl/>
        <w:ind w:left="1440" w:hanging="720"/>
        <w:rPr>
          <w:rFonts w:eastAsia="Times New Roman"/>
        </w:rPr>
      </w:pPr>
    </w:p>
    <w:p w14:paraId="56670093" w14:textId="77777777" w:rsidR="00DF7927" w:rsidRPr="009F3CBB" w:rsidRDefault="00462ADF" w:rsidP="00DF7927">
      <w:pPr>
        <w:pStyle w:val="Normal014"/>
        <w:widowControl/>
        <w:ind w:left="1440" w:hanging="720"/>
        <w:rPr>
          <w:rFonts w:eastAsia="Times New Roman"/>
        </w:rPr>
      </w:pPr>
      <w:r w:rsidRPr="009F3CBB">
        <w:rPr>
          <w:rFonts w:eastAsia="Times New Roman"/>
        </w:rPr>
        <w:t>(</w:t>
      </w:r>
      <w:r>
        <w:rPr>
          <w:rFonts w:eastAsia="Times New Roman"/>
        </w:rPr>
        <w:t>ix</w:t>
      </w:r>
      <w:r w:rsidRPr="009F3CBB">
        <w:rPr>
          <w:rFonts w:eastAsia="Times New Roman"/>
        </w:rPr>
        <w:t>)</w:t>
      </w:r>
      <w:r w:rsidRPr="009F3CBB">
        <w:rPr>
          <w:rFonts w:eastAsia="Times New Roman"/>
        </w:rPr>
        <w:tab/>
        <w:t xml:space="preserve">experience of the </w:t>
      </w:r>
      <w:r>
        <w:rPr>
          <w:rFonts w:eastAsia="Times New Roman"/>
        </w:rPr>
        <w:t>Qualified Transmission Project S</w:t>
      </w:r>
      <w:r w:rsidRPr="009F3CBB">
        <w:rPr>
          <w:rFonts w:eastAsia="Times New Roman"/>
        </w:rPr>
        <w:t>ponsor</w:t>
      </w:r>
      <w:r>
        <w:rPr>
          <w:rFonts w:eastAsia="Times New Roman"/>
        </w:rPr>
        <w:t>(s)</w:t>
      </w:r>
      <w:r w:rsidRPr="009F3CBB">
        <w:rPr>
          <w:rFonts w:eastAsia="Times New Roman"/>
        </w:rPr>
        <w:t xml:space="preserve"> in acquiring rights of way;</w:t>
      </w:r>
    </w:p>
    <w:p w14:paraId="488DE297" w14:textId="77777777" w:rsidR="00DF7927" w:rsidRPr="009F3CBB" w:rsidRDefault="00DF7927" w:rsidP="00DF7927">
      <w:pPr>
        <w:pStyle w:val="Normal014"/>
        <w:widowControl/>
        <w:ind w:left="1440" w:hanging="720"/>
        <w:rPr>
          <w:rFonts w:eastAsia="Times New Roman"/>
        </w:rPr>
      </w:pPr>
    </w:p>
    <w:p w14:paraId="063A96DF" w14:textId="77777777" w:rsidR="00DF7927" w:rsidRPr="009F3CBB" w:rsidRDefault="00462ADF" w:rsidP="00DF7927">
      <w:pPr>
        <w:pStyle w:val="Normal014"/>
        <w:widowControl/>
        <w:ind w:left="1440" w:hanging="720"/>
        <w:rPr>
          <w:rFonts w:eastAsia="Times New Roman"/>
        </w:rPr>
      </w:pPr>
      <w:r w:rsidRPr="009F3CBB">
        <w:rPr>
          <w:rFonts w:eastAsia="Times New Roman"/>
        </w:rPr>
        <w:t>(x)</w:t>
      </w:r>
      <w:r w:rsidRPr="009F3CBB">
        <w:rPr>
          <w:rFonts w:eastAsia="Times New Roman"/>
        </w:rPr>
        <w:tab/>
        <w:t xml:space="preserve">status of acquisition of right, title, and interest in rights of way, substations, and other property or facilities, if any, that are necessary for the proposed </w:t>
      </w:r>
      <w:r>
        <w:rPr>
          <w:rFonts w:eastAsia="Times New Roman"/>
        </w:rPr>
        <w:t>Stage Two S</w:t>
      </w:r>
      <w:r w:rsidRPr="009F3CBB">
        <w:rPr>
          <w:rFonts w:eastAsia="Times New Roman"/>
        </w:rPr>
        <w:t>olution;</w:t>
      </w:r>
    </w:p>
    <w:p w14:paraId="10BA9E97" w14:textId="77777777" w:rsidR="00DF7927" w:rsidRPr="009F3CBB" w:rsidRDefault="00DF7927" w:rsidP="00DF7927">
      <w:pPr>
        <w:pStyle w:val="Normal014"/>
        <w:widowControl/>
        <w:ind w:left="1440" w:hanging="720"/>
        <w:rPr>
          <w:rFonts w:eastAsia="Times New Roman"/>
        </w:rPr>
      </w:pPr>
    </w:p>
    <w:p w14:paraId="6262B576" w14:textId="77777777" w:rsidR="00DF7927" w:rsidRPr="009F3CBB" w:rsidRDefault="00462ADF" w:rsidP="00DF7927">
      <w:pPr>
        <w:pStyle w:val="Normal014"/>
        <w:widowControl/>
        <w:ind w:left="1440" w:hanging="720"/>
        <w:rPr>
          <w:rFonts w:eastAsia="Times New Roman"/>
        </w:rPr>
      </w:pPr>
      <w:r w:rsidRPr="009F3CBB">
        <w:rPr>
          <w:rFonts w:eastAsia="Times New Roman"/>
        </w:rPr>
        <w:t>(x</w:t>
      </w:r>
      <w:r>
        <w:rPr>
          <w:rFonts w:eastAsia="Times New Roman"/>
        </w:rPr>
        <w:t>i</w:t>
      </w:r>
      <w:r w:rsidRPr="009F3CBB">
        <w:rPr>
          <w:rFonts w:eastAsia="Times New Roman"/>
        </w:rPr>
        <w:t>)</w:t>
      </w:r>
      <w:r w:rsidRPr="009F3CBB">
        <w:rPr>
          <w:rFonts w:eastAsia="Times New Roman"/>
        </w:rPr>
        <w:tab/>
        <w:t>detailed explanation of project feasibility and potential constraints and challenges;</w:t>
      </w:r>
    </w:p>
    <w:p w14:paraId="7FD848F4" w14:textId="77777777" w:rsidR="00DF7927" w:rsidRPr="009F3CBB" w:rsidRDefault="00DF7927" w:rsidP="00DF7927">
      <w:pPr>
        <w:pStyle w:val="Normal014"/>
        <w:widowControl/>
        <w:ind w:left="1440" w:hanging="720"/>
        <w:rPr>
          <w:rFonts w:eastAsia="Times New Roman"/>
        </w:rPr>
      </w:pPr>
    </w:p>
    <w:p w14:paraId="2773B7B9" w14:textId="77777777" w:rsidR="00DF7927" w:rsidRPr="009F3CBB" w:rsidRDefault="00462ADF" w:rsidP="00DF7927">
      <w:pPr>
        <w:pStyle w:val="Normal014"/>
        <w:widowControl/>
        <w:ind w:left="1440" w:hanging="720"/>
        <w:rPr>
          <w:rFonts w:eastAsia="Times New Roman"/>
        </w:rPr>
      </w:pPr>
      <w:r w:rsidRPr="009F3CBB">
        <w:rPr>
          <w:rFonts w:eastAsia="Times New Roman"/>
        </w:rPr>
        <w:t>(xi</w:t>
      </w:r>
      <w:r>
        <w:rPr>
          <w:rFonts w:eastAsia="Times New Roman"/>
        </w:rPr>
        <w:t>i</w:t>
      </w:r>
      <w:r w:rsidRPr="009F3CBB">
        <w:rPr>
          <w:rFonts w:eastAsia="Times New Roman"/>
        </w:rPr>
        <w:t>)</w:t>
      </w:r>
      <w:r w:rsidRPr="009F3CBB">
        <w:rPr>
          <w:rFonts w:eastAsia="Times New Roman"/>
        </w:rPr>
        <w:tab/>
        <w:t xml:space="preserve">description of the means by which the </w:t>
      </w:r>
      <w:r>
        <w:rPr>
          <w:rFonts w:eastAsia="Times New Roman"/>
        </w:rPr>
        <w:t>Qualified Transmission Project S</w:t>
      </w:r>
      <w:r w:rsidRPr="009F3CBB">
        <w:rPr>
          <w:rFonts w:eastAsia="Times New Roman"/>
        </w:rPr>
        <w:t>ponsor</w:t>
      </w:r>
      <w:r>
        <w:rPr>
          <w:rFonts w:eastAsia="Times New Roman"/>
        </w:rPr>
        <w:t xml:space="preserve">(s) </w:t>
      </w:r>
      <w:r w:rsidRPr="009F3CBB">
        <w:rPr>
          <w:rFonts w:eastAsia="Times New Roman"/>
        </w:rPr>
        <w:t xml:space="preserve"> proposes to satisfy legal or regulatory requirements for siting, constructing, owning and operating transmission projects; and</w:t>
      </w:r>
    </w:p>
    <w:p w14:paraId="1D5BEA15" w14:textId="77777777" w:rsidR="00DF7927" w:rsidRPr="009F3CBB" w:rsidRDefault="00DF7927" w:rsidP="00DF7927">
      <w:pPr>
        <w:pStyle w:val="Normal014"/>
        <w:widowControl/>
        <w:ind w:left="1440" w:hanging="720"/>
        <w:rPr>
          <w:rFonts w:eastAsia="Times New Roman"/>
        </w:rPr>
      </w:pPr>
    </w:p>
    <w:p w14:paraId="6A2FF21B" w14:textId="77777777" w:rsidR="00DF7927" w:rsidRDefault="00462ADF" w:rsidP="00DF7927">
      <w:pPr>
        <w:pStyle w:val="Normal001"/>
        <w:widowControl/>
        <w:ind w:left="1440" w:hanging="720"/>
        <w:rPr>
          <w:rFonts w:eastAsia="Times New Roman" w:hint="default"/>
        </w:rPr>
      </w:pPr>
      <w:r w:rsidRPr="009F3CBB">
        <w:rPr>
          <w:rFonts w:eastAsia="Times New Roman"/>
        </w:rPr>
        <w:t>(xii</w:t>
      </w:r>
      <w:r>
        <w:rPr>
          <w:rFonts w:eastAsia="Times New Roman" w:hint="default"/>
        </w:rPr>
        <w:t>i</w:t>
      </w:r>
      <w:r w:rsidRPr="009F3CBB">
        <w:rPr>
          <w:rFonts w:eastAsia="Times New Roman"/>
        </w:rPr>
        <w:t>)</w:t>
      </w:r>
      <w:r w:rsidRPr="009F3CBB">
        <w:rPr>
          <w:rFonts w:eastAsia="Times New Roman"/>
        </w:rPr>
        <w:tab/>
        <w:t>detailed explanation of potential future expandability.</w:t>
      </w:r>
      <w:r w:rsidRPr="00A400E0">
        <w:rPr>
          <w:rFonts w:eastAsia="Times New Roman"/>
        </w:rPr>
        <w:t xml:space="preserve"> </w:t>
      </w:r>
    </w:p>
    <w:p w14:paraId="4C67E4C7" w14:textId="77777777" w:rsidR="00DF7927" w:rsidRDefault="00DF7927" w:rsidP="00DF7927">
      <w:pPr>
        <w:pStyle w:val="Normal001"/>
        <w:widowControl/>
        <w:ind w:left="1440" w:hanging="720"/>
        <w:rPr>
          <w:rFonts w:eastAsia="Times New Roman" w:hint="default"/>
        </w:rPr>
      </w:pPr>
    </w:p>
    <w:p w14:paraId="48C08082" w14:textId="77777777" w:rsidR="00DF7927" w:rsidRDefault="00462ADF" w:rsidP="00DF7927">
      <w:pPr>
        <w:pStyle w:val="Normal014"/>
        <w:widowControl/>
      </w:pPr>
      <w:r>
        <w:t>Stage Two</w:t>
      </w:r>
      <w:r w:rsidRPr="009D6B68">
        <w:t xml:space="preserve"> </w:t>
      </w:r>
      <w:r>
        <w:t>Solutions</w:t>
      </w:r>
      <w:r w:rsidRPr="009D6B68">
        <w:t xml:space="preserve"> must be submitted </w:t>
      </w:r>
      <w:r>
        <w:t xml:space="preserve">to the ISO </w:t>
      </w:r>
      <w:r w:rsidRPr="009D6B68">
        <w:t xml:space="preserve">by the deadline specified in the posting </w:t>
      </w:r>
      <w:r>
        <w:t xml:space="preserve">of the final listing (following stakeholder input) of Stage One Proposals described in Section 4A.6(e). The deadline for submittal of Stage Two Solutions shall not be less than 60 days from the posting date of the final listing.  </w:t>
      </w:r>
      <w:r w:rsidRPr="009D6B68">
        <w:t xml:space="preserve">The ISO may reject </w:t>
      </w:r>
      <w:r>
        <w:t xml:space="preserve">Stage Two Solution </w:t>
      </w:r>
      <w:r w:rsidRPr="009D6B68">
        <w:t>submittals which are insufficient or not</w:t>
      </w:r>
      <w:r>
        <w:t xml:space="preserve"> </w:t>
      </w:r>
      <w:r w:rsidRPr="009D6B68">
        <w:t>adequately supporte</w:t>
      </w:r>
      <w:r>
        <w:t>d.</w:t>
      </w:r>
      <w:r w:rsidRPr="00FB3D0A">
        <w:t xml:space="preserve"> </w:t>
      </w:r>
    </w:p>
    <w:p w14:paraId="1C0EC961" w14:textId="77777777" w:rsidR="00DF7927" w:rsidRDefault="00DF7927" w:rsidP="00DF7927">
      <w:pPr>
        <w:pStyle w:val="Normal014"/>
        <w:widowControl/>
      </w:pPr>
    </w:p>
    <w:p w14:paraId="7E505305" w14:textId="77777777" w:rsidR="00DF7927" w:rsidRPr="009A0197" w:rsidRDefault="00462ADF" w:rsidP="00DF7927">
      <w:pPr>
        <w:pStyle w:val="Normal178"/>
        <w:spacing w:after="0" w:line="360" w:lineRule="auto"/>
        <w:ind w:left="720"/>
        <w:rPr>
          <w:rFonts w:ascii="Times New Roman" w:eastAsia="Calibri" w:hAnsi="Times New Roman"/>
        </w:rPr>
      </w:pPr>
      <w:r w:rsidRPr="009A0197">
        <w:rPr>
          <w:rFonts w:ascii="Times New Roman" w:eastAsia="Calibri" w:hAnsi="Times New Roman"/>
        </w:rPr>
        <w:t>The ISO will consider several factors during the evaluation process for identification of the preliminarily preferred Stage Two Solution. These factors may include, but are not limited to, the following which are listed in no particular order:</w:t>
      </w:r>
    </w:p>
    <w:p w14:paraId="6A8DDD47" w14:textId="77777777" w:rsidR="00DF7927" w:rsidRDefault="00462ADF" w:rsidP="00DF7927">
      <w:pPr>
        <w:pStyle w:val="Normal014"/>
        <w:widowControl/>
        <w:numPr>
          <w:ilvl w:val="0"/>
          <w:numId w:val="245"/>
        </w:numPr>
        <w:ind w:left="2160" w:hanging="432"/>
        <w:rPr>
          <w:rFonts w:eastAsia="Times New Roman"/>
        </w:rPr>
      </w:pPr>
      <w:r>
        <w:rPr>
          <w:rFonts w:eastAsia="Times New Roman"/>
        </w:rPr>
        <w:t>Life-cycle c</w:t>
      </w:r>
      <w:r w:rsidRPr="00B83C79">
        <w:rPr>
          <w:rFonts w:eastAsia="Times New Roman"/>
        </w:rPr>
        <w:t>ost</w:t>
      </w:r>
      <w:r>
        <w:rPr>
          <w:rFonts w:eastAsia="Times New Roman"/>
        </w:rPr>
        <w:t>,</w:t>
      </w:r>
      <w:r w:rsidRPr="00B83C79">
        <w:rPr>
          <w:rFonts w:eastAsia="Times New Roman"/>
        </w:rPr>
        <w:t xml:space="preserve"> including all costs asso</w:t>
      </w:r>
      <w:r>
        <w:rPr>
          <w:rFonts w:eastAsia="Times New Roman"/>
        </w:rPr>
        <w:t>ciated with right</w:t>
      </w:r>
      <w:r w:rsidRPr="00B83C79">
        <w:rPr>
          <w:rFonts w:eastAsia="Times New Roman"/>
        </w:rPr>
        <w:t xml:space="preserve"> of way</w:t>
      </w:r>
      <w:r>
        <w:rPr>
          <w:rFonts w:eastAsia="Times New Roman"/>
        </w:rPr>
        <w:t xml:space="preserve"> acquisition</w:t>
      </w:r>
      <w:r w:rsidRPr="00B83C79">
        <w:rPr>
          <w:rFonts w:eastAsia="Times New Roman"/>
        </w:rPr>
        <w:t>, easements</w:t>
      </w:r>
      <w:r>
        <w:rPr>
          <w:rFonts w:eastAsia="Times New Roman"/>
        </w:rPr>
        <w:t>,</w:t>
      </w:r>
      <w:r w:rsidRPr="00B83C79">
        <w:rPr>
          <w:rFonts w:eastAsia="Times New Roman"/>
        </w:rPr>
        <w:t xml:space="preserve"> and associated real estate</w:t>
      </w:r>
      <w:r>
        <w:rPr>
          <w:rFonts w:eastAsia="Times New Roman"/>
        </w:rPr>
        <w:t>;</w:t>
      </w:r>
    </w:p>
    <w:p w14:paraId="5F6ECD60" w14:textId="77777777" w:rsidR="00DF7927" w:rsidRDefault="00462ADF" w:rsidP="00DF7927">
      <w:pPr>
        <w:pStyle w:val="Normal014"/>
        <w:widowControl/>
        <w:numPr>
          <w:ilvl w:val="0"/>
          <w:numId w:val="245"/>
        </w:numPr>
        <w:rPr>
          <w:rFonts w:eastAsia="Times New Roman"/>
        </w:rPr>
      </w:pPr>
      <w:r>
        <w:rPr>
          <w:rFonts w:eastAsia="Times New Roman"/>
        </w:rPr>
        <w:t>System performance;</w:t>
      </w:r>
    </w:p>
    <w:p w14:paraId="38C9BAE3" w14:textId="77777777" w:rsidR="00DF7927" w:rsidRPr="00B83C79" w:rsidRDefault="00462ADF" w:rsidP="00DF7927">
      <w:pPr>
        <w:pStyle w:val="Normal014"/>
        <w:widowControl/>
        <w:numPr>
          <w:ilvl w:val="0"/>
          <w:numId w:val="245"/>
        </w:numPr>
        <w:rPr>
          <w:rFonts w:eastAsia="Times New Roman"/>
        </w:rPr>
      </w:pPr>
      <w:r>
        <w:rPr>
          <w:rFonts w:eastAsia="Times New Roman"/>
        </w:rPr>
        <w:t>Cost cap or cost containment provisions;</w:t>
      </w:r>
      <w:r w:rsidRPr="00B83C79">
        <w:rPr>
          <w:rFonts w:eastAsia="Times New Roman"/>
        </w:rPr>
        <w:t xml:space="preserve">  </w:t>
      </w:r>
    </w:p>
    <w:p w14:paraId="2E13563B" w14:textId="77777777" w:rsidR="00DF7927" w:rsidRDefault="00462ADF" w:rsidP="00DF7927">
      <w:pPr>
        <w:pStyle w:val="Normal014"/>
        <w:widowControl/>
        <w:numPr>
          <w:ilvl w:val="0"/>
          <w:numId w:val="245"/>
        </w:numPr>
        <w:rPr>
          <w:rFonts w:eastAsia="Times New Roman"/>
        </w:rPr>
      </w:pPr>
      <w:r>
        <w:rPr>
          <w:rFonts w:eastAsia="Times New Roman"/>
        </w:rPr>
        <w:t>I</w:t>
      </w:r>
      <w:r w:rsidRPr="00B83C79">
        <w:rPr>
          <w:rFonts w:eastAsia="Times New Roman"/>
        </w:rPr>
        <w:t>n-service date of the project</w:t>
      </w:r>
      <w:r>
        <w:rPr>
          <w:rFonts w:eastAsia="Times New Roman"/>
        </w:rPr>
        <w:t xml:space="preserve"> or portion(s) thereof;</w:t>
      </w:r>
    </w:p>
    <w:p w14:paraId="36DFDF04" w14:textId="77777777" w:rsidR="00DF7927" w:rsidRDefault="00462ADF" w:rsidP="00DF7927">
      <w:pPr>
        <w:pStyle w:val="Normal014"/>
        <w:widowControl/>
        <w:numPr>
          <w:ilvl w:val="0"/>
          <w:numId w:val="245"/>
        </w:numPr>
        <w:rPr>
          <w:rFonts w:eastAsia="Times New Roman"/>
        </w:rPr>
      </w:pPr>
      <w:r>
        <w:rPr>
          <w:rFonts w:eastAsia="Times New Roman"/>
        </w:rPr>
        <w:lastRenderedPageBreak/>
        <w:t xml:space="preserve">Project constructability; </w:t>
      </w:r>
    </w:p>
    <w:p w14:paraId="457B5E2A" w14:textId="77777777" w:rsidR="00DF7927" w:rsidRDefault="00462ADF" w:rsidP="00DF7927">
      <w:pPr>
        <w:pStyle w:val="Normal014"/>
        <w:widowControl/>
        <w:numPr>
          <w:ilvl w:val="0"/>
          <w:numId w:val="245"/>
        </w:numPr>
        <w:rPr>
          <w:rFonts w:eastAsia="Times New Roman"/>
        </w:rPr>
      </w:pPr>
      <w:r>
        <w:rPr>
          <w:rFonts w:eastAsia="Times New Roman"/>
        </w:rPr>
        <w:t>Generation and transmission facility outages required during construction;</w:t>
      </w:r>
    </w:p>
    <w:p w14:paraId="28D85690" w14:textId="77777777" w:rsidR="00DF7927" w:rsidRPr="00B83C79" w:rsidRDefault="00462ADF" w:rsidP="00DF7927">
      <w:pPr>
        <w:pStyle w:val="Normal014"/>
        <w:widowControl/>
        <w:numPr>
          <w:ilvl w:val="0"/>
          <w:numId w:val="245"/>
        </w:numPr>
        <w:rPr>
          <w:rFonts w:eastAsia="Times New Roman"/>
        </w:rPr>
      </w:pPr>
      <w:r>
        <w:rPr>
          <w:rFonts w:eastAsia="Times New Roman"/>
        </w:rPr>
        <w:t xml:space="preserve">Extreme contingency performance; </w:t>
      </w:r>
    </w:p>
    <w:p w14:paraId="0E7D9BF8" w14:textId="77777777" w:rsidR="00DF7927" w:rsidRPr="00B83C79" w:rsidRDefault="00462ADF" w:rsidP="00DF7927">
      <w:pPr>
        <w:pStyle w:val="Normal014"/>
        <w:widowControl/>
        <w:numPr>
          <w:ilvl w:val="0"/>
          <w:numId w:val="245"/>
        </w:numPr>
        <w:rPr>
          <w:rFonts w:eastAsia="Times New Roman"/>
        </w:rPr>
      </w:pPr>
      <w:r>
        <w:rPr>
          <w:rFonts w:eastAsia="Times New Roman"/>
        </w:rPr>
        <w:t>O</w:t>
      </w:r>
      <w:r w:rsidRPr="00B83C79">
        <w:rPr>
          <w:rFonts w:eastAsia="Times New Roman"/>
        </w:rPr>
        <w:t>perational impacts</w:t>
      </w:r>
      <w:r>
        <w:rPr>
          <w:rFonts w:eastAsia="Times New Roman"/>
        </w:rPr>
        <w:t>;</w:t>
      </w:r>
      <w:r w:rsidRPr="00B83C79">
        <w:rPr>
          <w:rFonts w:eastAsia="Times New Roman"/>
        </w:rPr>
        <w:t xml:space="preserve"> </w:t>
      </w:r>
    </w:p>
    <w:p w14:paraId="03D541C7" w14:textId="77777777" w:rsidR="00DF7927" w:rsidRDefault="00462ADF" w:rsidP="00DF7927">
      <w:pPr>
        <w:pStyle w:val="Normal014"/>
        <w:widowControl/>
        <w:numPr>
          <w:ilvl w:val="0"/>
          <w:numId w:val="245"/>
        </w:numPr>
        <w:rPr>
          <w:rFonts w:eastAsia="Times New Roman"/>
        </w:rPr>
      </w:pPr>
      <w:r w:rsidRPr="00647DC4">
        <w:rPr>
          <w:rFonts w:eastAsia="Times New Roman"/>
        </w:rPr>
        <w:t xml:space="preserve">Incremental costs for potential </w:t>
      </w:r>
      <w:r>
        <w:rPr>
          <w:rFonts w:eastAsia="Times New Roman"/>
        </w:rPr>
        <w:t xml:space="preserve">resource </w:t>
      </w:r>
      <w:r w:rsidRPr="00647DC4">
        <w:rPr>
          <w:rFonts w:eastAsia="Times New Roman"/>
        </w:rPr>
        <w:t>retirements</w:t>
      </w:r>
      <w:r>
        <w:rPr>
          <w:rFonts w:eastAsia="Times New Roman"/>
        </w:rPr>
        <w:t>;</w:t>
      </w:r>
    </w:p>
    <w:p w14:paraId="27492A1D" w14:textId="77777777" w:rsidR="00DF7927" w:rsidRDefault="00462ADF" w:rsidP="00DF7927">
      <w:pPr>
        <w:pStyle w:val="Normal014"/>
        <w:widowControl/>
        <w:numPr>
          <w:ilvl w:val="0"/>
          <w:numId w:val="245"/>
        </w:numPr>
        <w:rPr>
          <w:rFonts w:eastAsia="Times New Roman"/>
        </w:rPr>
      </w:pPr>
      <w:r>
        <w:rPr>
          <w:rFonts w:eastAsia="Times New Roman"/>
        </w:rPr>
        <w:t>Interface impacts;</w:t>
      </w:r>
    </w:p>
    <w:p w14:paraId="3CE16491" w14:textId="77777777" w:rsidR="00DF7927" w:rsidRPr="00B83C79" w:rsidRDefault="00462ADF" w:rsidP="00DF7927">
      <w:pPr>
        <w:pStyle w:val="Normal014"/>
        <w:widowControl/>
        <w:numPr>
          <w:ilvl w:val="0"/>
          <w:numId w:val="245"/>
        </w:numPr>
        <w:rPr>
          <w:rFonts w:eastAsia="Times New Roman"/>
        </w:rPr>
      </w:pPr>
      <w:r w:rsidRPr="000D69B3">
        <w:rPr>
          <w:rFonts w:eastAsia="Times New Roman"/>
        </w:rPr>
        <w:t>Future expandability</w:t>
      </w:r>
      <w:r>
        <w:rPr>
          <w:rFonts w:eastAsia="Times New Roman"/>
        </w:rPr>
        <w:t>;</w:t>
      </w:r>
    </w:p>
    <w:p w14:paraId="2DDBD3D6" w14:textId="77777777" w:rsidR="00DF7927" w:rsidRPr="00B83C79" w:rsidRDefault="00462ADF" w:rsidP="00DF7927">
      <w:pPr>
        <w:pStyle w:val="Normal014"/>
        <w:widowControl/>
        <w:numPr>
          <w:ilvl w:val="0"/>
          <w:numId w:val="245"/>
        </w:numPr>
        <w:rPr>
          <w:rFonts w:eastAsia="Times New Roman"/>
        </w:rPr>
      </w:pPr>
      <w:r w:rsidRPr="00B83C79">
        <w:rPr>
          <w:rFonts w:eastAsia="Times New Roman"/>
        </w:rPr>
        <w:t xml:space="preserve">Consistency </w:t>
      </w:r>
      <w:r>
        <w:rPr>
          <w:rFonts w:eastAsia="Times New Roman"/>
        </w:rPr>
        <w:t>with Good Utility Practice;</w:t>
      </w:r>
    </w:p>
    <w:p w14:paraId="655A8551" w14:textId="77777777" w:rsidR="00DF7927" w:rsidRPr="00B83C79" w:rsidRDefault="00462ADF" w:rsidP="00DF7927">
      <w:pPr>
        <w:pStyle w:val="Normal014"/>
        <w:widowControl/>
        <w:numPr>
          <w:ilvl w:val="0"/>
          <w:numId w:val="245"/>
        </w:numPr>
        <w:rPr>
          <w:rFonts w:eastAsia="Times New Roman"/>
        </w:rPr>
      </w:pPr>
      <w:r>
        <w:rPr>
          <w:rFonts w:eastAsia="Times New Roman"/>
        </w:rPr>
        <w:t>Potential s</w:t>
      </w:r>
      <w:r w:rsidRPr="00B83C79">
        <w:rPr>
          <w:rFonts w:eastAsia="Times New Roman"/>
        </w:rPr>
        <w:t>iting</w:t>
      </w:r>
      <w:r>
        <w:rPr>
          <w:rFonts w:eastAsia="Times New Roman"/>
        </w:rPr>
        <w:t xml:space="preserve">/permitting </w:t>
      </w:r>
      <w:r w:rsidRPr="00B83C79">
        <w:rPr>
          <w:rFonts w:eastAsia="Times New Roman"/>
        </w:rPr>
        <w:t>issues or delays</w:t>
      </w:r>
      <w:r>
        <w:rPr>
          <w:rFonts w:eastAsia="Times New Roman"/>
        </w:rPr>
        <w:t xml:space="preserve">; </w:t>
      </w:r>
    </w:p>
    <w:p w14:paraId="5CB966B1" w14:textId="77777777" w:rsidR="00DF7927" w:rsidRPr="000D69B3" w:rsidRDefault="00462ADF" w:rsidP="00DF7927">
      <w:pPr>
        <w:pStyle w:val="Normal014"/>
        <w:widowControl/>
        <w:numPr>
          <w:ilvl w:val="0"/>
          <w:numId w:val="245"/>
        </w:numPr>
        <w:rPr>
          <w:b/>
        </w:rPr>
      </w:pPr>
      <w:r>
        <w:rPr>
          <w:rFonts w:eastAsia="Times New Roman"/>
        </w:rPr>
        <w:t>Loss savings;</w:t>
      </w:r>
    </w:p>
    <w:p w14:paraId="4FA56E37" w14:textId="77777777" w:rsidR="00DF7927" w:rsidRPr="0004645C" w:rsidRDefault="00462ADF" w:rsidP="00DF7927">
      <w:pPr>
        <w:pStyle w:val="Normal014"/>
        <w:widowControl/>
        <w:numPr>
          <w:ilvl w:val="0"/>
          <w:numId w:val="245"/>
        </w:numPr>
        <w:rPr>
          <w:b/>
        </w:rPr>
      </w:pPr>
      <w:r>
        <w:rPr>
          <w:rFonts w:eastAsia="Times New Roman"/>
        </w:rPr>
        <w:t>Replacement of aging infrastructure;</w:t>
      </w:r>
    </w:p>
    <w:p w14:paraId="18820CA0" w14:textId="77777777" w:rsidR="00DF7927" w:rsidRPr="0004645C" w:rsidRDefault="00462ADF" w:rsidP="00DF7927">
      <w:pPr>
        <w:pStyle w:val="Normal014"/>
        <w:widowControl/>
        <w:numPr>
          <w:ilvl w:val="0"/>
          <w:numId w:val="245"/>
        </w:numPr>
        <w:rPr>
          <w:b/>
        </w:rPr>
      </w:pPr>
      <w:r>
        <w:rPr>
          <w:rFonts w:eastAsia="Times New Roman"/>
        </w:rPr>
        <w:t>Environmental impact;</w:t>
      </w:r>
    </w:p>
    <w:p w14:paraId="502B0508" w14:textId="77777777" w:rsidR="00DF7927" w:rsidRPr="0004645C" w:rsidRDefault="00462ADF" w:rsidP="00DF7927">
      <w:pPr>
        <w:pStyle w:val="Normal014"/>
        <w:widowControl/>
        <w:numPr>
          <w:ilvl w:val="0"/>
          <w:numId w:val="245"/>
        </w:numPr>
        <w:rPr>
          <w:b/>
        </w:rPr>
      </w:pPr>
      <w:r>
        <w:rPr>
          <w:rFonts w:eastAsia="Times New Roman"/>
        </w:rPr>
        <w:t>Design standards;</w:t>
      </w:r>
    </w:p>
    <w:p w14:paraId="1D6CD282" w14:textId="77777777" w:rsidR="00DF7927" w:rsidRPr="008F3849" w:rsidRDefault="00462ADF" w:rsidP="00DF7927">
      <w:pPr>
        <w:pStyle w:val="Normal014"/>
        <w:widowControl/>
        <w:numPr>
          <w:ilvl w:val="0"/>
          <w:numId w:val="245"/>
        </w:numPr>
        <w:rPr>
          <w:b/>
        </w:rPr>
      </w:pPr>
      <w:r>
        <w:rPr>
          <w:rFonts w:eastAsia="Times New Roman"/>
        </w:rPr>
        <w:t>Impact on NPCC Bulk Power System classification; and</w:t>
      </w:r>
    </w:p>
    <w:p w14:paraId="72D48D74" w14:textId="77777777" w:rsidR="00DF7927" w:rsidRPr="00E87761" w:rsidRDefault="00462ADF" w:rsidP="00DF7927">
      <w:pPr>
        <w:pStyle w:val="Normal014"/>
        <w:widowControl/>
        <w:numPr>
          <w:ilvl w:val="0"/>
          <w:numId w:val="245"/>
        </w:numPr>
        <w:rPr>
          <w:b/>
        </w:rPr>
      </w:pPr>
      <w:r>
        <w:rPr>
          <w:rFonts w:eastAsia="Times New Roman"/>
        </w:rPr>
        <w:t>Qualified Transmission Project Sponsor(s) capabilities</w:t>
      </w:r>
    </w:p>
    <w:p w14:paraId="5F439F3D" w14:textId="77777777" w:rsidR="00DF7927" w:rsidRDefault="00DF7927" w:rsidP="00DF7927">
      <w:pPr>
        <w:pStyle w:val="Normal014"/>
        <w:widowControl/>
        <w:ind w:left="0"/>
        <w:rPr>
          <w:rFonts w:eastAsia="Times New Roman" w:cs="Calibri"/>
          <w:szCs w:val="24"/>
        </w:rPr>
      </w:pPr>
    </w:p>
    <w:p w14:paraId="4040C9FE" w14:textId="77777777" w:rsidR="00DF7927" w:rsidRDefault="00462ADF" w:rsidP="00DF7927">
      <w:pPr>
        <w:pStyle w:val="Normal014"/>
        <w:widowControl/>
        <w:rPr>
          <w:rFonts w:eastAsia="Times New Roman" w:cs="Calibri"/>
          <w:szCs w:val="24"/>
        </w:rPr>
      </w:pPr>
      <w:r>
        <w:rPr>
          <w:rFonts w:eastAsia="Times New Roman" w:cs="Calibri"/>
          <w:szCs w:val="24"/>
        </w:rPr>
        <w:t>The ISO will report the preliminary preferred Stage Two Solution(s), along with its views as to whether the preliminary preferred solution(s) also satisfies identified reliability needs of the system, to the Planning Advisory Committee and seek stakeholder input on the preliminary preferred Stage Two Solution(s).</w:t>
      </w:r>
      <w:r w:rsidRPr="00724EC4">
        <w:rPr>
          <w:rFonts w:eastAsia="Times New Roman" w:cs="Calibri"/>
          <w:szCs w:val="24"/>
        </w:rPr>
        <w:t xml:space="preserve">  </w:t>
      </w:r>
    </w:p>
    <w:p w14:paraId="1091DF28" w14:textId="77777777" w:rsidR="00DF7927" w:rsidRDefault="00DF7927" w:rsidP="00DF7927">
      <w:pPr>
        <w:pStyle w:val="Normal014"/>
        <w:keepNext/>
        <w:keepLines/>
        <w:widowControl/>
        <w:rPr>
          <w:rFonts w:eastAsia="Times New Roman" w:cs="Calibri"/>
          <w:b/>
          <w:szCs w:val="24"/>
        </w:rPr>
      </w:pPr>
    </w:p>
    <w:p w14:paraId="472AB8C1" w14:textId="77777777" w:rsidR="00DF7927" w:rsidRDefault="00462ADF" w:rsidP="00DF7927">
      <w:pPr>
        <w:pStyle w:val="Normal014"/>
        <w:keepNext/>
        <w:keepLines/>
        <w:widowControl/>
        <w:rPr>
          <w:rFonts w:eastAsia="Times New Roman" w:cs="Calibri"/>
          <w:b/>
          <w:szCs w:val="24"/>
        </w:rPr>
      </w:pPr>
      <w:r w:rsidRPr="00724EC4">
        <w:rPr>
          <w:rFonts w:eastAsia="Times New Roman" w:cs="Calibri"/>
          <w:b/>
          <w:szCs w:val="24"/>
        </w:rPr>
        <w:t>4A.</w:t>
      </w:r>
      <w:r>
        <w:rPr>
          <w:rFonts w:eastAsia="Times New Roman" w:cs="Calibri"/>
          <w:b/>
          <w:szCs w:val="24"/>
        </w:rPr>
        <w:t>9</w:t>
      </w:r>
      <w:r w:rsidRPr="00724EC4">
        <w:rPr>
          <w:rFonts w:eastAsia="Times New Roman" w:cs="Calibri"/>
          <w:b/>
          <w:szCs w:val="24"/>
        </w:rPr>
        <w:tab/>
        <w:t xml:space="preserve">Inclusion of Public Policy Transmission Upgrades in the Regional System Plan and </w:t>
      </w:r>
    </w:p>
    <w:p w14:paraId="4CFE98EF" w14:textId="77777777" w:rsidR="00DF7927" w:rsidRDefault="00462ADF" w:rsidP="00DF7927">
      <w:pPr>
        <w:pStyle w:val="Normal014"/>
        <w:keepNext/>
        <w:keepLines/>
        <w:widowControl/>
        <w:ind w:left="1440"/>
        <w:rPr>
          <w:rFonts w:eastAsia="Times New Roman" w:cs="Calibri"/>
          <w:b/>
          <w:szCs w:val="24"/>
        </w:rPr>
      </w:pPr>
      <w:r w:rsidRPr="00724EC4">
        <w:rPr>
          <w:rFonts w:eastAsia="Times New Roman" w:cs="Calibri"/>
          <w:b/>
          <w:szCs w:val="24"/>
        </w:rPr>
        <w:t>RSP Project List</w:t>
      </w:r>
      <w:r>
        <w:rPr>
          <w:rFonts w:eastAsia="Times New Roman" w:cs="Calibri"/>
          <w:b/>
          <w:szCs w:val="24"/>
        </w:rPr>
        <w:t>; Milestone Schedules;</w:t>
      </w:r>
      <w:r w:rsidRPr="00724EC4">
        <w:rPr>
          <w:rFonts w:eastAsia="Times New Roman" w:cs="Calibri"/>
          <w:b/>
          <w:szCs w:val="24"/>
        </w:rPr>
        <w:t xml:space="preserve"> Removal from RSP Project List</w:t>
      </w:r>
    </w:p>
    <w:p w14:paraId="5E3DD3FA" w14:textId="77777777" w:rsidR="00DF7927" w:rsidRDefault="00DF7927" w:rsidP="00DF7927">
      <w:pPr>
        <w:pStyle w:val="Normal014"/>
        <w:keepNext/>
        <w:keepLines/>
        <w:widowControl/>
        <w:rPr>
          <w:rFonts w:eastAsia="Times New Roman" w:cs="Calibri"/>
          <w:b/>
          <w:szCs w:val="24"/>
        </w:rPr>
      </w:pPr>
    </w:p>
    <w:p w14:paraId="04F9FEC8" w14:textId="77777777" w:rsidR="00DF7927" w:rsidRDefault="00462ADF" w:rsidP="00DF7927">
      <w:pPr>
        <w:pStyle w:val="Normal014"/>
        <w:keepNext/>
        <w:keepLines/>
        <w:widowControl/>
        <w:ind w:left="2160" w:hanging="720"/>
        <w:rPr>
          <w:rFonts w:eastAsia="Times New Roman" w:cs="Calibri"/>
          <w:b/>
          <w:szCs w:val="24"/>
        </w:rPr>
      </w:pPr>
      <w:r w:rsidRPr="00724EC4">
        <w:rPr>
          <w:rFonts w:eastAsia="Times New Roman" w:cs="Calibri"/>
          <w:b/>
          <w:szCs w:val="24"/>
        </w:rPr>
        <w:t>(a)</w:t>
      </w:r>
      <w:r w:rsidRPr="00724EC4">
        <w:rPr>
          <w:rFonts w:eastAsia="Times New Roman" w:cs="Calibri"/>
          <w:b/>
          <w:szCs w:val="24"/>
        </w:rPr>
        <w:tab/>
        <w:t>Inclusion of Public Policy Transmission Upgrades in the Regional System Plan and RSP Project List</w:t>
      </w:r>
    </w:p>
    <w:p w14:paraId="05AFF3C9" w14:textId="77777777" w:rsidR="00DF7927" w:rsidRDefault="00462ADF" w:rsidP="00DF7927">
      <w:pPr>
        <w:pStyle w:val="Normal014"/>
        <w:widowControl/>
        <w:ind w:left="1440"/>
        <w:rPr>
          <w:rFonts w:eastAsia="Times New Roman" w:cs="Calibri"/>
          <w:szCs w:val="24"/>
        </w:rPr>
      </w:pPr>
      <w:r>
        <w:rPr>
          <w:rFonts w:eastAsia="Times New Roman" w:cs="Calibri"/>
          <w:szCs w:val="24"/>
        </w:rPr>
        <w:t>Following</w:t>
      </w:r>
      <w:r w:rsidRPr="00724EC4">
        <w:rPr>
          <w:rFonts w:eastAsia="Times New Roman" w:cs="Calibri"/>
          <w:szCs w:val="24"/>
        </w:rPr>
        <w:t xml:space="preserve"> receipt of </w:t>
      </w:r>
      <w:r>
        <w:rPr>
          <w:rFonts w:eastAsia="Times New Roman" w:cs="Calibri"/>
          <w:szCs w:val="24"/>
        </w:rPr>
        <w:t xml:space="preserve">stakeholder input, the ISO will identify the preferred Stage Two Solution (with an overview of why the solution is preferred) by a posting on its website.  </w:t>
      </w:r>
      <w:r w:rsidRPr="009F3CBB">
        <w:rPr>
          <w:rFonts w:eastAsia="Times New Roman" w:cs="Calibri"/>
          <w:szCs w:val="24"/>
        </w:rPr>
        <w:t xml:space="preserve">The ISO’s identification will select the </w:t>
      </w:r>
      <w:r>
        <w:rPr>
          <w:rFonts w:eastAsia="Times New Roman" w:cs="Calibri"/>
          <w:szCs w:val="24"/>
        </w:rPr>
        <w:t xml:space="preserve">Stage Two Solution </w:t>
      </w:r>
      <w:r w:rsidRPr="009F3CBB">
        <w:rPr>
          <w:rFonts w:eastAsia="Times New Roman" w:cs="Calibri"/>
          <w:szCs w:val="24"/>
        </w:rPr>
        <w:t xml:space="preserve">that best addresses the identified Public Policy Requirement while utilizing the best combination of electrical performance, cost, future system expandability and feasibility to meet the need in the required timeframe.  The ISO will also notify the Qualified Transmission Project Sponsor that proposed the preferred Stage Two Solution that its project has been selected for </w:t>
      </w:r>
      <w:r w:rsidRPr="009F3CBB">
        <w:rPr>
          <w:rFonts w:eastAsia="Times New Roman" w:cs="Calibri"/>
          <w:szCs w:val="24"/>
        </w:rPr>
        <w:lastRenderedPageBreak/>
        <w:t>development, and include the project as</w:t>
      </w:r>
      <w:r>
        <w:rPr>
          <w:rFonts w:eastAsia="Times New Roman" w:cs="Calibri"/>
          <w:szCs w:val="24"/>
        </w:rPr>
        <w:t xml:space="preserve"> </w:t>
      </w:r>
      <w:r w:rsidRPr="00724EC4">
        <w:rPr>
          <w:rFonts w:eastAsia="Times New Roman" w:cs="Calibri"/>
          <w:szCs w:val="24"/>
        </w:rPr>
        <w:t xml:space="preserve">a Public Policy </w:t>
      </w:r>
      <w:r>
        <w:rPr>
          <w:rFonts w:eastAsia="Times New Roman" w:cs="Calibri"/>
          <w:szCs w:val="24"/>
        </w:rPr>
        <w:t>Transmission Upgrade</w:t>
      </w:r>
      <w:r w:rsidRPr="00724EC4">
        <w:rPr>
          <w:rFonts w:eastAsia="Times New Roman" w:cs="Calibri"/>
          <w:szCs w:val="24"/>
        </w:rPr>
        <w:t xml:space="preserve"> in the Regional System Plan and RSP Project List, as </w:t>
      </w:r>
      <w:r>
        <w:rPr>
          <w:rFonts w:eastAsia="Times New Roman" w:cs="Calibri"/>
          <w:szCs w:val="24"/>
        </w:rPr>
        <w:t xml:space="preserve">it is updated from time to time in accordance with this Attachment.  </w:t>
      </w:r>
      <w:r>
        <w:rPr>
          <w:rFonts w:eastAsia="Times New Roman"/>
        </w:rPr>
        <w:t xml:space="preserve">The preferred Stage Two Solution </w:t>
      </w:r>
      <w:r>
        <w:t>may</w:t>
      </w:r>
      <w:r w:rsidRPr="00524632">
        <w:t xml:space="preserve"> include an upgrade(s) located on or connected to a PTO’s existing transmission system where the Qualified Transmission Project Sponsor is not the PTO for the existing system element(s). </w:t>
      </w:r>
      <w:r>
        <w:t xml:space="preserve"> In such cases the</w:t>
      </w:r>
      <w:r>
        <w:rPr>
          <w:rFonts w:eastAsia="Times New Roman"/>
        </w:rPr>
        <w:t xml:space="preserve"> ISO will notify the PTO that have upgrades required by the preferred Stage Two Solution to proceed </w:t>
      </w:r>
      <w:r w:rsidRPr="00524632">
        <w:t>in accordance with Schedule 3.09(a) of the Transmission Operating Agreement</w:t>
      </w:r>
      <w:r>
        <w:t>.</w:t>
      </w:r>
      <w:r>
        <w:rPr>
          <w:rFonts w:eastAsia="Times New Roman"/>
        </w:rPr>
        <w:t xml:space="preserve">  Once the ISO has identified the preferred Stage Two Solution, any remaining Stage Two Solutions must stop all development.  </w:t>
      </w:r>
      <w:r w:rsidRPr="009F3CBB">
        <w:t xml:space="preserve">Where </w:t>
      </w:r>
      <w:r w:rsidRPr="00796921">
        <w:t>external</w:t>
      </w:r>
      <w:r w:rsidRPr="009F3CBB">
        <w:t xml:space="preserve"> impacts of regional Public Policy Transmission Upgrades are identified through coordination by the ISO with neighboring entities, those impacts will be identified in the RSP.  Costs associated with such impacts will be addressed as set forth in Schedule 15.</w:t>
      </w:r>
      <w:r w:rsidRPr="00724EC4">
        <w:rPr>
          <w:rFonts w:eastAsia="Times New Roman" w:cs="Calibri"/>
          <w:szCs w:val="24"/>
        </w:rPr>
        <w:t xml:space="preserve">  </w:t>
      </w:r>
    </w:p>
    <w:p w14:paraId="4A28112E" w14:textId="77777777" w:rsidR="00DF7927" w:rsidRDefault="00DF7927" w:rsidP="00DF7927">
      <w:pPr>
        <w:pStyle w:val="Normal014"/>
        <w:widowControl/>
        <w:rPr>
          <w:rFonts w:eastAsia="Times New Roman" w:cs="Calibri"/>
          <w:szCs w:val="24"/>
        </w:rPr>
      </w:pPr>
    </w:p>
    <w:p w14:paraId="7E27DD29" w14:textId="77777777" w:rsidR="00DF7927" w:rsidRDefault="00462ADF" w:rsidP="00DF7927">
      <w:pPr>
        <w:pStyle w:val="Normal014"/>
        <w:widowControl/>
        <w:ind w:firstLine="720"/>
        <w:rPr>
          <w:rFonts w:eastAsia="Times New Roman" w:cs="Calibri"/>
          <w:b/>
          <w:szCs w:val="24"/>
        </w:rPr>
      </w:pPr>
      <w:r w:rsidRPr="00724EC4">
        <w:rPr>
          <w:rFonts w:eastAsia="Times New Roman" w:cs="Calibri"/>
          <w:b/>
          <w:szCs w:val="24"/>
        </w:rPr>
        <w:t>(b)</w:t>
      </w:r>
      <w:r w:rsidRPr="00724EC4">
        <w:rPr>
          <w:rFonts w:eastAsia="Times New Roman" w:cs="Calibri"/>
          <w:b/>
          <w:szCs w:val="24"/>
        </w:rPr>
        <w:tab/>
      </w:r>
      <w:r w:rsidRPr="00E0220B">
        <w:rPr>
          <w:rFonts w:eastAsia="Times New Roman" w:cs="Calibri"/>
          <w:b/>
          <w:szCs w:val="24"/>
        </w:rPr>
        <w:t xml:space="preserve">Execution of </w:t>
      </w:r>
      <w:r w:rsidRPr="00E0220B">
        <w:rPr>
          <w:rFonts w:eastAsia="Times New Roman"/>
          <w:b/>
        </w:rPr>
        <w:t>Selected Qualified Transmission Project Sponsor Agreement</w:t>
      </w:r>
    </w:p>
    <w:p w14:paraId="5A5C6AB9" w14:textId="77777777" w:rsidR="00DF7927" w:rsidRDefault="00462ADF" w:rsidP="00DF7927">
      <w:pPr>
        <w:pStyle w:val="Normal014"/>
        <w:widowControl/>
        <w:ind w:left="1440"/>
        <w:rPr>
          <w:rFonts w:eastAsia="Times New Roman" w:cs="Calibri"/>
          <w:szCs w:val="24"/>
        </w:rPr>
      </w:pPr>
      <w:r w:rsidRPr="00724EC4">
        <w:rPr>
          <w:rFonts w:eastAsia="Times New Roman" w:cs="Calibri"/>
          <w:szCs w:val="24"/>
        </w:rPr>
        <w:t xml:space="preserve">Within 30 </w:t>
      </w:r>
      <w:r>
        <w:rPr>
          <w:rFonts w:eastAsia="Times New Roman" w:cs="Calibri"/>
          <w:szCs w:val="24"/>
        </w:rPr>
        <w:t>d</w:t>
      </w:r>
      <w:r w:rsidRPr="00724EC4">
        <w:rPr>
          <w:rFonts w:eastAsia="Times New Roman" w:cs="Calibri"/>
          <w:szCs w:val="24"/>
        </w:rPr>
        <w:t>ays of its receiving notification pursuant to Section 4A.</w:t>
      </w:r>
      <w:r>
        <w:rPr>
          <w:rFonts w:eastAsia="Times New Roman" w:cs="Calibri"/>
          <w:szCs w:val="24"/>
        </w:rPr>
        <w:t>9</w:t>
      </w:r>
      <w:r w:rsidRPr="00724EC4">
        <w:rPr>
          <w:rFonts w:eastAsia="Times New Roman" w:cs="Calibri"/>
          <w:szCs w:val="24"/>
        </w:rPr>
        <w:t xml:space="preserve">(a) of this Attachment, the Qualified Transmission Project Sponsor shall submit to the ISO </w:t>
      </w:r>
      <w:r>
        <w:rPr>
          <w:rFonts w:eastAsia="Times New Roman"/>
        </w:rPr>
        <w:t>its acceptance of responsibilit</w:t>
      </w:r>
      <w:r w:rsidRPr="00FC7FEA">
        <w:rPr>
          <w:rFonts w:eastAsia="Times New Roman"/>
        </w:rPr>
        <w:t xml:space="preserve">y to proceed with the preferred </w:t>
      </w:r>
      <w:r>
        <w:rPr>
          <w:rFonts w:eastAsia="Times New Roman"/>
        </w:rPr>
        <w:t xml:space="preserve">Stage </w:t>
      </w:r>
      <w:r w:rsidRPr="00FC7FEA">
        <w:rPr>
          <w:rFonts w:eastAsia="Times New Roman"/>
        </w:rPr>
        <w:t>Two Solution</w:t>
      </w:r>
      <w:r>
        <w:rPr>
          <w:rFonts w:eastAsia="Times New Roman"/>
        </w:rPr>
        <w:t xml:space="preserve"> by execution of the Selected Qualified Transmission Project Sponsor Agreement </w:t>
      </w:r>
      <w:r w:rsidRPr="003E7AB7">
        <w:rPr>
          <w:rFonts w:eastAsia="Times New Roman"/>
        </w:rPr>
        <w:t>(</w:t>
      </w:r>
      <w:r w:rsidRPr="003E7AB7">
        <w:t>Attachment P to the OATT</w:t>
      </w:r>
      <w:r w:rsidRPr="003E7AB7">
        <w:rPr>
          <w:rFonts w:eastAsia="Times New Roman"/>
        </w:rPr>
        <w:t>)</w:t>
      </w:r>
      <w:r>
        <w:rPr>
          <w:rFonts w:eastAsia="Times New Roman" w:cs="Calibri"/>
          <w:szCs w:val="24"/>
        </w:rPr>
        <w:t xml:space="preserve">.  </w:t>
      </w:r>
      <w:r>
        <w:rPr>
          <w:rFonts w:eastAsia="Times New Roman"/>
        </w:rPr>
        <w:t>W</w:t>
      </w:r>
      <w:r w:rsidRPr="00FF0BF3">
        <w:rPr>
          <w:rFonts w:eastAsia="Times New Roman"/>
        </w:rPr>
        <w:t xml:space="preserve">ithin 30 </w:t>
      </w:r>
      <w:r>
        <w:rPr>
          <w:rFonts w:eastAsia="Times New Roman"/>
        </w:rPr>
        <w:t>d</w:t>
      </w:r>
      <w:r w:rsidRPr="00FF0BF3">
        <w:rPr>
          <w:rFonts w:eastAsia="Times New Roman"/>
        </w:rPr>
        <w:t>ays of receiving noti</w:t>
      </w:r>
      <w:r>
        <w:rPr>
          <w:rFonts w:eastAsia="Times New Roman"/>
        </w:rPr>
        <w:t>fication pursuant to Section 4A.9</w:t>
      </w:r>
      <w:r w:rsidRPr="00FF0BF3">
        <w:rPr>
          <w:rFonts w:eastAsia="Times New Roman"/>
        </w:rPr>
        <w:t>(</w:t>
      </w:r>
      <w:r>
        <w:rPr>
          <w:rFonts w:eastAsia="Times New Roman"/>
        </w:rPr>
        <w:t>a</w:t>
      </w:r>
      <w:r w:rsidRPr="00FF0BF3">
        <w:rPr>
          <w:rFonts w:eastAsia="Times New Roman"/>
        </w:rPr>
        <w:t>) of this Attachment</w:t>
      </w:r>
      <w:r>
        <w:rPr>
          <w:rFonts w:eastAsia="Times New Roman"/>
        </w:rPr>
        <w:t xml:space="preserve">, each </w:t>
      </w:r>
      <w:r w:rsidRPr="00FF0BF3">
        <w:rPr>
          <w:rFonts w:eastAsia="Times New Roman"/>
        </w:rPr>
        <w:t>Qualified Transmission Project Sponsor</w:t>
      </w:r>
      <w:r>
        <w:rPr>
          <w:rFonts w:eastAsia="Times New Roman"/>
        </w:rPr>
        <w:t xml:space="preserve"> that is part of the joint proposal shall submit</w:t>
      </w:r>
      <w:r w:rsidRPr="00F10AE6">
        <w:rPr>
          <w:rFonts w:eastAsia="Times New Roman"/>
        </w:rPr>
        <w:t xml:space="preserve"> </w:t>
      </w:r>
      <w:r>
        <w:rPr>
          <w:rFonts w:eastAsia="Times New Roman"/>
        </w:rPr>
        <w:t xml:space="preserve">to </w:t>
      </w:r>
      <w:r w:rsidRPr="00FF0BF3">
        <w:rPr>
          <w:rFonts w:eastAsia="Times New Roman"/>
        </w:rPr>
        <w:t xml:space="preserve">the ISO </w:t>
      </w:r>
      <w:r>
        <w:rPr>
          <w:rFonts w:eastAsia="Times New Roman"/>
        </w:rPr>
        <w:t xml:space="preserve">its acceptance of </w:t>
      </w:r>
      <w:r w:rsidRPr="00340BB3">
        <w:rPr>
          <w:rFonts w:eastAsia="Times New Roman"/>
        </w:rPr>
        <w:t>responsibility t</w:t>
      </w:r>
      <w:r w:rsidRPr="00FC7FEA">
        <w:rPr>
          <w:rFonts w:eastAsia="Times New Roman"/>
        </w:rPr>
        <w:t xml:space="preserve">o </w:t>
      </w:r>
      <w:r>
        <w:rPr>
          <w:rFonts w:eastAsia="Times New Roman"/>
        </w:rPr>
        <w:t>proceed with the preferred Stage</w:t>
      </w:r>
      <w:r w:rsidRPr="00FC7FEA">
        <w:rPr>
          <w:rFonts w:eastAsia="Times New Roman"/>
        </w:rPr>
        <w:t xml:space="preserve"> Two Solution</w:t>
      </w:r>
      <w:r>
        <w:rPr>
          <w:rFonts w:eastAsia="Times New Roman"/>
        </w:rPr>
        <w:t xml:space="preserve"> by execution of a Selected Qualified Transmission Project Sponsor Agreement </w:t>
      </w:r>
      <w:r w:rsidRPr="003E7AB7">
        <w:rPr>
          <w:rFonts w:eastAsia="Times New Roman"/>
        </w:rPr>
        <w:t>(</w:t>
      </w:r>
      <w:r w:rsidRPr="003E7AB7">
        <w:t>Attachment P to the OATT</w:t>
      </w:r>
      <w:r w:rsidRPr="003E7AB7">
        <w:rPr>
          <w:rFonts w:eastAsia="Times New Roman"/>
        </w:rPr>
        <w:t>)</w:t>
      </w:r>
      <w:r>
        <w:rPr>
          <w:rFonts w:eastAsia="Times New Roman"/>
        </w:rPr>
        <w:t>.  Any cost cap or cost containment provisions shall be included each Selected Qualified Transmission Project Sponsor Agreement</w:t>
      </w:r>
      <w:r w:rsidRPr="009F3CBB">
        <w:rPr>
          <w:rFonts w:eastAsia="Times New Roman" w:cs="Calibri"/>
          <w:szCs w:val="24"/>
        </w:rPr>
        <w:t>.</w:t>
      </w:r>
    </w:p>
    <w:p w14:paraId="26772CBA" w14:textId="77777777" w:rsidR="00DF7927" w:rsidRDefault="00DF7927" w:rsidP="00DF7927">
      <w:pPr>
        <w:pStyle w:val="Normal014"/>
        <w:widowControl/>
        <w:ind w:left="1440"/>
        <w:rPr>
          <w:rFonts w:eastAsia="Times New Roman" w:cs="Calibri"/>
          <w:szCs w:val="24"/>
        </w:rPr>
      </w:pPr>
    </w:p>
    <w:p w14:paraId="44FB962A" w14:textId="77777777" w:rsidR="00DF7927" w:rsidRDefault="00462ADF" w:rsidP="00DF7927">
      <w:pPr>
        <w:pStyle w:val="Normal014"/>
        <w:widowControl/>
        <w:ind w:left="1440"/>
        <w:rPr>
          <w:rFonts w:eastAsia="Times New Roman" w:cs="Calibri"/>
          <w:szCs w:val="24"/>
        </w:rPr>
      </w:pPr>
      <w:r w:rsidRPr="00724EC4">
        <w:rPr>
          <w:rFonts w:eastAsia="Times New Roman" w:cs="Calibri"/>
          <w:b/>
          <w:szCs w:val="24"/>
        </w:rPr>
        <w:t>(</w:t>
      </w:r>
      <w:r>
        <w:rPr>
          <w:rFonts w:eastAsia="Times New Roman" w:cs="Calibri"/>
          <w:b/>
          <w:szCs w:val="24"/>
        </w:rPr>
        <w:t>c</w:t>
      </w:r>
      <w:r w:rsidRPr="00724EC4">
        <w:rPr>
          <w:rFonts w:eastAsia="Times New Roman" w:cs="Calibri"/>
          <w:b/>
          <w:szCs w:val="24"/>
        </w:rPr>
        <w:t>)</w:t>
      </w:r>
      <w:r>
        <w:rPr>
          <w:rFonts w:eastAsia="Times New Roman" w:cs="Calibri"/>
          <w:b/>
          <w:szCs w:val="24"/>
        </w:rPr>
        <w:tab/>
      </w:r>
      <w:r>
        <w:rPr>
          <w:rFonts w:eastAsia="Times New Roman"/>
          <w:b/>
        </w:rPr>
        <w:t>Failure to Proceed</w:t>
      </w:r>
    </w:p>
    <w:p w14:paraId="02BCA4C0" w14:textId="77777777" w:rsidR="00DF7927" w:rsidRDefault="00462ADF" w:rsidP="00DF7927">
      <w:pPr>
        <w:pStyle w:val="Normal014"/>
        <w:widowControl/>
        <w:ind w:left="1440"/>
        <w:rPr>
          <w:rFonts w:eastAsia="Times New Roman" w:cs="Calibri"/>
          <w:szCs w:val="24"/>
        </w:rPr>
      </w:pPr>
      <w:r w:rsidRPr="00724EC4">
        <w:rPr>
          <w:rFonts w:eastAsia="Times New Roman" w:cs="Calibri"/>
          <w:szCs w:val="24"/>
        </w:rPr>
        <w:t xml:space="preserve">If the ISO finds, after consultation with </w:t>
      </w:r>
      <w:r>
        <w:rPr>
          <w:rFonts w:eastAsia="Times New Roman" w:cs="Calibri"/>
          <w:szCs w:val="24"/>
        </w:rPr>
        <w:t xml:space="preserve">a </w:t>
      </w:r>
      <w:r w:rsidRPr="00724EC4">
        <w:rPr>
          <w:rFonts w:eastAsia="Times New Roman" w:cs="Calibri"/>
          <w:szCs w:val="24"/>
        </w:rPr>
        <w:t xml:space="preserve">Qualified Transmission Project Sponsor, that the sponsor is failing to pursue approvals or construction in a reasonably diligent fashion, or that </w:t>
      </w:r>
      <w:r>
        <w:rPr>
          <w:rFonts w:eastAsia="Times New Roman" w:cs="Calibri"/>
          <w:szCs w:val="24"/>
        </w:rPr>
        <w:t xml:space="preserve">one or more of </w:t>
      </w:r>
      <w:r w:rsidRPr="00724EC4">
        <w:rPr>
          <w:rFonts w:eastAsia="Times New Roman" w:cs="Calibri"/>
          <w:szCs w:val="24"/>
        </w:rPr>
        <w:t xml:space="preserve">the </w:t>
      </w:r>
      <w:r>
        <w:rPr>
          <w:rFonts w:eastAsia="Times New Roman" w:cs="Calibri"/>
          <w:szCs w:val="24"/>
        </w:rPr>
        <w:t>Qualified Transmission Project S</w:t>
      </w:r>
      <w:r w:rsidRPr="00724EC4">
        <w:rPr>
          <w:rFonts w:eastAsia="Times New Roman" w:cs="Calibri"/>
          <w:szCs w:val="24"/>
        </w:rPr>
        <w:t>ponsor</w:t>
      </w:r>
      <w:r>
        <w:rPr>
          <w:rFonts w:eastAsia="Times New Roman" w:cs="Calibri"/>
          <w:szCs w:val="24"/>
        </w:rPr>
        <w:t>s</w:t>
      </w:r>
      <w:r w:rsidRPr="00724EC4">
        <w:rPr>
          <w:rFonts w:eastAsia="Times New Roman" w:cs="Calibri"/>
          <w:szCs w:val="24"/>
        </w:rPr>
        <w:t xml:space="preserve"> is unable to proceed with the project due to forces beyond its reasonable control, the ISO shall</w:t>
      </w:r>
      <w:r>
        <w:rPr>
          <w:rFonts w:eastAsia="Times New Roman" w:cs="Calibri"/>
          <w:szCs w:val="24"/>
        </w:rPr>
        <w:t xml:space="preserve">, after consultation with the Planning Advisory Committee, </w:t>
      </w:r>
      <w:r w:rsidRPr="00724EC4">
        <w:rPr>
          <w:rFonts w:eastAsia="Times New Roman" w:cs="Calibri"/>
          <w:szCs w:val="24"/>
        </w:rPr>
        <w:t xml:space="preserve">prepare a report, including a proposed course of action.  </w:t>
      </w:r>
      <w:r>
        <w:rPr>
          <w:rFonts w:eastAsia="Times New Roman" w:cs="Calibri"/>
          <w:szCs w:val="24"/>
        </w:rPr>
        <w:t>If the</w:t>
      </w:r>
      <w:r w:rsidRPr="00724EC4">
        <w:rPr>
          <w:rFonts w:eastAsia="Times New Roman" w:cs="Calibri"/>
          <w:szCs w:val="24"/>
        </w:rPr>
        <w:t xml:space="preserve"> Qualified Transmission Project Sponsor that is </w:t>
      </w:r>
      <w:r>
        <w:rPr>
          <w:rFonts w:eastAsia="Times New Roman" w:cs="Calibri"/>
          <w:szCs w:val="24"/>
        </w:rPr>
        <w:t xml:space="preserve">failing or unable to proceed is </w:t>
      </w:r>
      <w:r w:rsidRPr="00724EC4">
        <w:rPr>
          <w:rFonts w:eastAsia="Times New Roman" w:cs="Calibri"/>
          <w:szCs w:val="24"/>
        </w:rPr>
        <w:t>a PTO, the</w:t>
      </w:r>
      <w:r>
        <w:rPr>
          <w:rFonts w:eastAsia="Times New Roman" w:cs="Calibri"/>
          <w:szCs w:val="24"/>
        </w:rPr>
        <w:t xml:space="preserve"> ISO shall, after consultation with the Planning </w:t>
      </w:r>
      <w:r>
        <w:rPr>
          <w:rFonts w:eastAsia="Times New Roman" w:cs="Calibri"/>
          <w:szCs w:val="24"/>
        </w:rPr>
        <w:lastRenderedPageBreak/>
        <w:t>Advisory Committee, prepare a</w:t>
      </w:r>
      <w:r w:rsidRPr="00724EC4">
        <w:rPr>
          <w:rFonts w:eastAsia="Times New Roman" w:cs="Calibri"/>
          <w:szCs w:val="24"/>
        </w:rPr>
        <w:t xml:space="preserve"> report consistent with the provisions of Section 1.1(e) of Schedule 3.09(a) of the Transmission Operating Agreement</w:t>
      </w:r>
      <w:r>
        <w:rPr>
          <w:rFonts w:eastAsia="Times New Roman" w:cs="Calibri"/>
          <w:szCs w:val="24"/>
        </w:rPr>
        <w:t>, including the ISO’s proposed course of action</w:t>
      </w:r>
      <w:r w:rsidRPr="00724EC4">
        <w:rPr>
          <w:rFonts w:eastAsia="Times New Roman" w:cs="Calibri"/>
          <w:szCs w:val="24"/>
        </w:rPr>
        <w:t xml:space="preserve">.  </w:t>
      </w:r>
      <w:r w:rsidRPr="009F3CBB">
        <w:rPr>
          <w:rFonts w:eastAsia="Times New Roman" w:cs="Calibri"/>
          <w:szCs w:val="24"/>
        </w:rPr>
        <w:t xml:space="preserve">The proposed course of action may include, for example, a consideration and selection of another Stage Two Proposal relating to the pertinent Public Policy Requirement, or the re-solicitation of Stage One Proposals to meet the pertinent Public Policy Requirement. </w:t>
      </w:r>
      <w:r w:rsidRPr="00724EC4">
        <w:rPr>
          <w:rFonts w:eastAsia="Times New Roman" w:cs="Calibri"/>
          <w:szCs w:val="24"/>
        </w:rPr>
        <w:t>If prepared with respect to a Qualified Transmission Project Sponsor that is not a PTO, the report</w:t>
      </w:r>
      <w:r>
        <w:rPr>
          <w:rFonts w:eastAsia="Times New Roman" w:cs="Calibri"/>
          <w:szCs w:val="24"/>
        </w:rPr>
        <w:t xml:space="preserve"> </w:t>
      </w:r>
      <w:r w:rsidRPr="00724EC4">
        <w:rPr>
          <w:rFonts w:eastAsia="Times New Roman" w:cs="Calibri"/>
          <w:szCs w:val="24"/>
        </w:rPr>
        <w:t xml:space="preserve">shall include a report from that sponsor.  The ISO shall file its report </w:t>
      </w:r>
      <w:r>
        <w:rPr>
          <w:rFonts w:eastAsia="Times New Roman" w:cs="Calibri"/>
          <w:szCs w:val="24"/>
        </w:rPr>
        <w:t>(whether with respect to a PTO or a non-PTO Qualified Transmission Project Sponsor)</w:t>
      </w:r>
      <w:r w:rsidRPr="00724EC4">
        <w:rPr>
          <w:rFonts w:eastAsia="Times New Roman" w:cs="Calibri"/>
          <w:szCs w:val="24"/>
        </w:rPr>
        <w:t xml:space="preserve"> with the </w:t>
      </w:r>
      <w:r>
        <w:rPr>
          <w:rFonts w:eastAsia="Times New Roman" w:cs="Calibri"/>
          <w:szCs w:val="24"/>
        </w:rPr>
        <w:t>Commission.</w:t>
      </w:r>
    </w:p>
    <w:p w14:paraId="1A0904E9" w14:textId="77777777" w:rsidR="00DF7927" w:rsidRDefault="00DF7927" w:rsidP="00DF7927">
      <w:pPr>
        <w:pStyle w:val="Normal014"/>
        <w:widowControl/>
        <w:ind w:left="1440"/>
        <w:rPr>
          <w:rFonts w:eastAsia="Times New Roman" w:cs="Calibri"/>
          <w:szCs w:val="24"/>
        </w:rPr>
      </w:pPr>
    </w:p>
    <w:p w14:paraId="670E2A19" w14:textId="77777777" w:rsidR="00DF7927" w:rsidRDefault="00462ADF" w:rsidP="00DF7927">
      <w:pPr>
        <w:pStyle w:val="Normal014"/>
        <w:widowControl/>
        <w:rPr>
          <w:rFonts w:eastAsia="Times New Roman"/>
          <w:b/>
        </w:rPr>
      </w:pPr>
      <w:r w:rsidRPr="00E45F72">
        <w:rPr>
          <w:rFonts w:eastAsia="Times New Roman"/>
          <w:b/>
        </w:rPr>
        <w:t>4A.</w:t>
      </w:r>
      <w:r>
        <w:rPr>
          <w:rFonts w:eastAsia="Times New Roman"/>
          <w:b/>
        </w:rPr>
        <w:t>10</w:t>
      </w:r>
      <w:r>
        <w:rPr>
          <w:rFonts w:eastAsia="Times New Roman"/>
        </w:rPr>
        <w:t xml:space="preserve"> </w:t>
      </w:r>
      <w:r>
        <w:rPr>
          <w:rFonts w:eastAsia="Times New Roman"/>
        </w:rPr>
        <w:tab/>
      </w:r>
      <w:r w:rsidRPr="00702359">
        <w:rPr>
          <w:rFonts w:eastAsia="Times New Roman"/>
          <w:b/>
        </w:rPr>
        <w:t>Cance</w:t>
      </w:r>
      <w:r>
        <w:rPr>
          <w:rFonts w:eastAsia="Times New Roman"/>
          <w:b/>
        </w:rPr>
        <w:t>l</w:t>
      </w:r>
      <w:r w:rsidRPr="00702359">
        <w:rPr>
          <w:rFonts w:eastAsia="Times New Roman"/>
          <w:b/>
        </w:rPr>
        <w:t>lation of a Request for Proposal</w:t>
      </w:r>
    </w:p>
    <w:p w14:paraId="2571EE8E" w14:textId="77777777" w:rsidR="00DF7927" w:rsidRDefault="00462ADF" w:rsidP="00DF7927">
      <w:pPr>
        <w:pStyle w:val="Normal014"/>
      </w:pPr>
      <w:r>
        <w:t xml:space="preserve">The ISO </w:t>
      </w:r>
      <w:r w:rsidRPr="00211EA6">
        <w:t xml:space="preserve">may </w:t>
      </w:r>
      <w:r w:rsidRPr="00535C8B">
        <w:t xml:space="preserve">cancel a </w:t>
      </w:r>
      <w:r w:rsidRPr="00211EA6">
        <w:rPr>
          <w:rFonts w:eastAsia="Times New Roman"/>
        </w:rPr>
        <w:t xml:space="preserve">request for proposal </w:t>
      </w:r>
      <w:r w:rsidRPr="00211EA6">
        <w:t xml:space="preserve">at any time. Such cancellation may be due to new or different assumptions which may change or eliminate the identified needs.  Any costs associated with </w:t>
      </w:r>
      <w:r w:rsidRPr="00535C8B">
        <w:t xml:space="preserve">solutions </w:t>
      </w:r>
      <w:r w:rsidRPr="00211EA6">
        <w:t xml:space="preserve">development shall be recovered pursuant to Sections </w:t>
      </w:r>
      <w:r w:rsidRPr="00535C8B">
        <w:t xml:space="preserve">3.6(c) and </w:t>
      </w:r>
      <w:r w:rsidRPr="00211EA6">
        <w:rPr>
          <w:rFonts w:eastAsia="Times New Roman"/>
        </w:rPr>
        <w:t xml:space="preserve">4A.7 </w:t>
      </w:r>
      <w:r w:rsidRPr="00211EA6">
        <w:t xml:space="preserve">of </w:t>
      </w:r>
      <w:r>
        <w:t>this Attachment.</w:t>
      </w:r>
    </w:p>
    <w:p w14:paraId="1ED97F86" w14:textId="77777777" w:rsidR="00DF7927" w:rsidRDefault="00DF7927" w:rsidP="00DF7927">
      <w:pPr>
        <w:pStyle w:val="Normal014"/>
        <w:widowControl/>
        <w:rPr>
          <w:rFonts w:eastAsia="Times New Roman" w:cs="Calibri"/>
          <w:szCs w:val="24"/>
        </w:rPr>
      </w:pPr>
    </w:p>
    <w:p w14:paraId="18FE0B87" w14:textId="77777777" w:rsidR="00DF7927" w:rsidRPr="00A71A89" w:rsidRDefault="00462ADF" w:rsidP="00DF7927">
      <w:pPr>
        <w:pStyle w:val="Normal178"/>
        <w:spacing w:line="360" w:lineRule="auto"/>
        <w:ind w:left="720"/>
        <w:rPr>
          <w:rFonts w:ascii="Times New Roman" w:hAnsi="Times New Roman"/>
          <w:b/>
        </w:rPr>
      </w:pPr>
      <w:r w:rsidRPr="00A71A89">
        <w:rPr>
          <w:rFonts w:ascii="Times New Roman" w:hAnsi="Times New Roman"/>
          <w:b/>
        </w:rPr>
        <w:t>4A.</w:t>
      </w:r>
      <w:r>
        <w:rPr>
          <w:rFonts w:ascii="Times New Roman" w:hAnsi="Times New Roman"/>
          <w:b/>
        </w:rPr>
        <w:t>11</w:t>
      </w:r>
      <w:r w:rsidRPr="00A71A89">
        <w:rPr>
          <w:rFonts w:ascii="Times New Roman" w:hAnsi="Times New Roman"/>
          <w:b/>
        </w:rPr>
        <w:tab/>
        <w:t xml:space="preserve"> Local Public Policy Transmission Upgrades</w:t>
      </w:r>
    </w:p>
    <w:p w14:paraId="650CF755" w14:textId="77777777" w:rsidR="00DF7927" w:rsidRPr="00B47876" w:rsidRDefault="00462ADF" w:rsidP="00DF7927">
      <w:pPr>
        <w:pStyle w:val="Normal178"/>
        <w:spacing w:line="360" w:lineRule="auto"/>
        <w:ind w:left="720"/>
        <w:rPr>
          <w:rFonts w:ascii="Times New Roman" w:hAnsi="Times New Roman"/>
        </w:rPr>
      </w:pPr>
      <w:r w:rsidRPr="0076326B">
        <w:rPr>
          <w:rFonts w:ascii="Times New Roman" w:hAnsi="Times New Roman"/>
        </w:rPr>
        <w:t>The costs of Local Public Policy Transmission Upgrade(s) that are required in connection with the construction of a Public Policy Transmission Upgrade approved for inclusion in the Regional System Plan in accordance with Section 4A.</w:t>
      </w:r>
      <w:r>
        <w:rPr>
          <w:rFonts w:ascii="Times New Roman" w:hAnsi="Times New Roman"/>
        </w:rPr>
        <w:t>9</w:t>
      </w:r>
      <w:r w:rsidRPr="0076326B">
        <w:rPr>
          <w:rFonts w:ascii="Times New Roman" w:hAnsi="Times New Roman"/>
        </w:rPr>
        <w:t xml:space="preserve"> shall be allocated in accordance with Schedule 21 of the ISO OATT.</w:t>
      </w:r>
    </w:p>
    <w:p w14:paraId="3D79680C" w14:textId="77777777" w:rsidR="00DF7927" w:rsidRPr="00796921" w:rsidRDefault="00462ADF">
      <w:pPr>
        <w:pStyle w:val="Normal178"/>
        <w:spacing w:after="0" w:line="360" w:lineRule="auto"/>
        <w:ind w:left="720"/>
        <w:rPr>
          <w:rFonts w:ascii="Times New Roman" w:hAnsi="Times New Roman"/>
          <w:b/>
        </w:rPr>
      </w:pPr>
      <w:r w:rsidRPr="00A71A89">
        <w:rPr>
          <w:rFonts w:ascii="Times New Roman" w:hAnsi="Times New Roman"/>
          <w:b/>
        </w:rPr>
        <w:t>4B.</w:t>
      </w:r>
      <w:r w:rsidRPr="00A71A89">
        <w:rPr>
          <w:rFonts w:ascii="Times New Roman" w:hAnsi="Times New Roman"/>
          <w:b/>
        </w:rPr>
        <w:tab/>
        <w:t>Qualified Transmission Project Sponsors</w:t>
      </w:r>
    </w:p>
    <w:p w14:paraId="75996AF9" w14:textId="77777777" w:rsidR="00DF7927" w:rsidRDefault="00DF7927">
      <w:pPr>
        <w:pStyle w:val="Normal178"/>
        <w:spacing w:after="0" w:line="360" w:lineRule="auto"/>
        <w:ind w:left="720"/>
        <w:rPr>
          <w:rFonts w:ascii="Times New Roman" w:hAnsi="Times New Roman"/>
          <w:b/>
        </w:rPr>
      </w:pPr>
    </w:p>
    <w:p w14:paraId="19A9D1C3" w14:textId="77777777" w:rsidR="00DF7927" w:rsidRDefault="00462ADF" w:rsidP="00DF7927">
      <w:pPr>
        <w:pStyle w:val="Normal178"/>
        <w:spacing w:after="0" w:line="360" w:lineRule="auto"/>
        <w:rPr>
          <w:rFonts w:ascii="Times New Roman" w:hAnsi="Times New Roman"/>
          <w:b/>
        </w:rPr>
      </w:pPr>
      <w:r>
        <w:rPr>
          <w:rFonts w:ascii="Times New Roman" w:hAnsi="Times New Roman"/>
          <w:b/>
        </w:rPr>
        <w:tab/>
        <w:t>4B.1</w:t>
      </w:r>
      <w:r>
        <w:rPr>
          <w:rFonts w:ascii="Times New Roman" w:hAnsi="Times New Roman"/>
          <w:b/>
        </w:rPr>
        <w:tab/>
        <w:t>Evaluation of Applications</w:t>
      </w:r>
    </w:p>
    <w:p w14:paraId="22E0F0B2" w14:textId="77777777" w:rsidR="00DF7927" w:rsidRDefault="00462ADF" w:rsidP="00DF7927">
      <w:pPr>
        <w:pStyle w:val="Normal178"/>
        <w:spacing w:after="0" w:line="360" w:lineRule="auto"/>
        <w:ind w:left="720"/>
        <w:rPr>
          <w:rFonts w:ascii="Times New Roman" w:hAnsi="Times New Roman"/>
        </w:rPr>
      </w:pPr>
      <w:r>
        <w:rPr>
          <w:rFonts w:ascii="Times New Roman" w:hAnsi="Times New Roman"/>
        </w:rPr>
        <w:t>The ISO will evaluate applications submitted by an entity that seeks to qualify as a sponsor of a proposed Reliability Transmission Upgrade, Market Efficiency Transmission Upgrade or Public Policy Transmission Upgrade.</w:t>
      </w:r>
    </w:p>
    <w:p w14:paraId="2A7EA1C0" w14:textId="77777777" w:rsidR="00DF7927" w:rsidRDefault="00DF7927">
      <w:pPr>
        <w:pStyle w:val="Normal178"/>
        <w:spacing w:after="0" w:line="360" w:lineRule="auto"/>
        <w:ind w:left="720"/>
        <w:rPr>
          <w:rFonts w:ascii="Times New Roman" w:hAnsi="Times New Roman"/>
        </w:rPr>
      </w:pPr>
    </w:p>
    <w:p w14:paraId="5710085B" w14:textId="77777777" w:rsidR="00DF7927" w:rsidRPr="00796921" w:rsidRDefault="00462ADF" w:rsidP="00DF7927">
      <w:pPr>
        <w:pStyle w:val="Normal178"/>
        <w:spacing w:after="0" w:line="360" w:lineRule="auto"/>
        <w:ind w:left="720"/>
        <w:rPr>
          <w:rFonts w:ascii="Times New Roman" w:hAnsi="Times New Roman"/>
          <w:b/>
        </w:rPr>
      </w:pPr>
      <w:r w:rsidRPr="00A71A89">
        <w:rPr>
          <w:rFonts w:ascii="Times New Roman" w:hAnsi="Times New Roman"/>
          <w:b/>
        </w:rPr>
        <w:t>4B.2</w:t>
      </w:r>
      <w:r w:rsidRPr="00A71A89">
        <w:rPr>
          <w:rFonts w:ascii="Times New Roman" w:hAnsi="Times New Roman"/>
          <w:b/>
        </w:rPr>
        <w:tab/>
        <w:t>Information To Be Submitted</w:t>
      </w:r>
    </w:p>
    <w:p w14:paraId="1D1D8173" w14:textId="77777777" w:rsidR="00DF7927" w:rsidRDefault="00462ADF" w:rsidP="00DF7927">
      <w:pPr>
        <w:pStyle w:val="Normal178"/>
        <w:spacing w:after="0" w:line="360" w:lineRule="auto"/>
        <w:ind w:left="720"/>
        <w:rPr>
          <w:rFonts w:ascii="Times New Roman" w:hAnsi="Times New Roman"/>
        </w:rPr>
      </w:pPr>
      <w:r>
        <w:rPr>
          <w:rFonts w:ascii="Times New Roman" w:hAnsi="Times New Roman"/>
        </w:rPr>
        <w:t>The application to be submitted to the ISO by an entity desiring to be a Qualified Transmission Project Sponsor will include the following information:</w:t>
      </w:r>
    </w:p>
    <w:p w14:paraId="0FFBCBF5" w14:textId="77777777" w:rsidR="00DF7927" w:rsidRDefault="00462ADF" w:rsidP="00DF7927">
      <w:pPr>
        <w:pStyle w:val="ListParagraph33"/>
        <w:numPr>
          <w:ilvl w:val="0"/>
          <w:numId w:val="248"/>
        </w:numPr>
        <w:spacing w:after="0" w:line="360" w:lineRule="auto"/>
        <w:ind w:left="1440"/>
        <w:rPr>
          <w:rFonts w:ascii="Times New Roman" w:hAnsi="Times New Roman"/>
        </w:rPr>
      </w:pPr>
      <w:r>
        <w:rPr>
          <w:rFonts w:ascii="Times New Roman" w:hAnsi="Times New Roman"/>
        </w:rPr>
        <w:lastRenderedPageBreak/>
        <w:t>the current and expected capabilities of the applicant to finance and construct a Reliability Transmission Upgrade, Market Efficiency Transmission Upgrade or Public Policy Transmission Upgrade and operate and maintain it for the life of the project;</w:t>
      </w:r>
      <w:r w:rsidRPr="0076326B">
        <w:rPr>
          <w:rFonts w:ascii="Times New Roman" w:hAnsi="Times New Roman"/>
        </w:rPr>
        <w:t xml:space="preserve"> </w:t>
      </w:r>
    </w:p>
    <w:p w14:paraId="49CC2BCD"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(ii)</w:t>
      </w:r>
      <w:r w:rsidRPr="00724EC4">
        <w:rPr>
          <w:rFonts w:eastAsia="Times New Roman" w:cs="Calibri"/>
          <w:szCs w:val="24"/>
        </w:rPr>
        <w:tab/>
        <w:t>the financial resources of the applicant;</w:t>
      </w:r>
    </w:p>
    <w:p w14:paraId="38B94159"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(iii)</w:t>
      </w:r>
      <w:r w:rsidRPr="00724EC4">
        <w:rPr>
          <w:rFonts w:eastAsia="Times New Roman" w:cs="Calibri"/>
          <w:szCs w:val="24"/>
        </w:rPr>
        <w:tab/>
        <w:t>the technical and engineering qualifications and experience of the applicant;</w:t>
      </w:r>
    </w:p>
    <w:p w14:paraId="360CC00F"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(iv)</w:t>
      </w:r>
      <w:r w:rsidRPr="00724EC4">
        <w:rPr>
          <w:rFonts w:eastAsia="Times New Roman" w:cs="Calibri"/>
          <w:szCs w:val="24"/>
        </w:rPr>
        <w:tab/>
        <w:t>if applicable, the previous record of the applicant regarding construction and maintenance of transmission facilities;</w:t>
      </w:r>
    </w:p>
    <w:p w14:paraId="2230D94A"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(v)</w:t>
      </w:r>
      <w:r w:rsidRPr="00724EC4">
        <w:rPr>
          <w:rFonts w:eastAsia="Times New Roman" w:cs="Calibri"/>
          <w:szCs w:val="24"/>
        </w:rPr>
        <w:tab/>
        <w:t>demonstrated capability of the applicant to adhere to construction, maintenance and operating Good Utility Practices, including the capability to respond to outages;</w:t>
      </w:r>
    </w:p>
    <w:p w14:paraId="470CBD8E"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(vi)</w:t>
      </w:r>
      <w:r w:rsidRPr="00724EC4">
        <w:rPr>
          <w:rFonts w:eastAsia="Times New Roman" w:cs="Calibri"/>
          <w:szCs w:val="24"/>
        </w:rPr>
        <w:tab/>
        <w:t>the ability of the applicant to comply with all applicable reliability standards;</w:t>
      </w:r>
      <w:r>
        <w:rPr>
          <w:rFonts w:eastAsia="Times New Roman" w:cs="Calibri"/>
          <w:szCs w:val="24"/>
        </w:rPr>
        <w:t xml:space="preserve"> and</w:t>
      </w:r>
    </w:p>
    <w:p w14:paraId="4ED0C9FA" w14:textId="77777777" w:rsidR="00DF7927" w:rsidRDefault="00462ADF" w:rsidP="00DF7927">
      <w:pPr>
        <w:pStyle w:val="Normal014"/>
        <w:widowControl/>
        <w:ind w:left="1440" w:hanging="720"/>
        <w:rPr>
          <w:rFonts w:eastAsia="Times New Roman" w:cs="Calibri"/>
          <w:color w:val="000000"/>
          <w:szCs w:val="24"/>
        </w:rPr>
      </w:pPr>
      <w:r w:rsidRPr="00724EC4">
        <w:rPr>
          <w:rFonts w:eastAsia="Times New Roman" w:cs="Calibri"/>
          <w:szCs w:val="24"/>
        </w:rPr>
        <w:t>(</w:t>
      </w:r>
      <w:r>
        <w:rPr>
          <w:rFonts w:eastAsia="Times New Roman" w:cs="Calibri"/>
          <w:szCs w:val="24"/>
        </w:rPr>
        <w:t>vii</w:t>
      </w:r>
      <w:r w:rsidRPr="00724EC4">
        <w:rPr>
          <w:rFonts w:eastAsia="Times New Roman" w:cs="Calibri"/>
          <w:szCs w:val="24"/>
        </w:rPr>
        <w:t>)</w:t>
      </w:r>
      <w:r w:rsidRPr="00724EC4">
        <w:rPr>
          <w:rFonts w:eastAsia="Times New Roman" w:cs="Calibri"/>
          <w:szCs w:val="24"/>
        </w:rPr>
        <w:tab/>
        <w:t>demonstrated ability of the applicant to meet development and completion schedules</w:t>
      </w:r>
      <w:r>
        <w:rPr>
          <w:rFonts w:eastAsia="Times New Roman" w:cs="Calibri"/>
          <w:szCs w:val="24"/>
        </w:rPr>
        <w:t>.</w:t>
      </w:r>
    </w:p>
    <w:p w14:paraId="3AE14A0C" w14:textId="77777777" w:rsidR="00DF7927" w:rsidRDefault="00DF7927" w:rsidP="00DF7927">
      <w:pPr>
        <w:pStyle w:val="Normal014"/>
        <w:widowControl/>
        <w:ind w:left="2160" w:hanging="720"/>
        <w:rPr>
          <w:rFonts w:eastAsia="Times New Roman" w:cs="Calibri"/>
          <w:szCs w:val="24"/>
        </w:rPr>
      </w:pPr>
    </w:p>
    <w:p w14:paraId="6FE27A1C" w14:textId="77777777" w:rsidR="00DF7927" w:rsidRDefault="00462ADF">
      <w:pPr>
        <w:pStyle w:val="Normal014"/>
        <w:widowControl/>
        <w:ind w:left="1440" w:hanging="720"/>
        <w:rPr>
          <w:rFonts w:eastAsia="Times New Roman"/>
          <w:b/>
        </w:rPr>
      </w:pPr>
      <w:r w:rsidRPr="0076326B">
        <w:rPr>
          <w:rFonts w:eastAsia="Times New Roman"/>
          <w:b/>
        </w:rPr>
        <w:t>4B.3</w:t>
      </w:r>
      <w:r w:rsidRPr="0076326B">
        <w:rPr>
          <w:rFonts w:eastAsia="Times New Roman"/>
          <w:b/>
        </w:rPr>
        <w:tab/>
        <w:t>Review of Qualifications</w:t>
      </w:r>
    </w:p>
    <w:p w14:paraId="5E737683" w14:textId="77777777" w:rsidR="00DF7927" w:rsidRDefault="00462ADF" w:rsidP="00DF7927">
      <w:pPr>
        <w:pStyle w:val="Normal014"/>
        <w:widowControl/>
        <w:rPr>
          <w:rFonts w:eastAsia="Times New Roman" w:cs="Calibri"/>
          <w:color w:val="000000"/>
          <w:szCs w:val="24"/>
        </w:rPr>
      </w:pPr>
      <w:r>
        <w:rPr>
          <w:rFonts w:eastAsia="Times New Roman" w:cs="Calibri"/>
          <w:color w:val="000000"/>
          <w:szCs w:val="24"/>
        </w:rPr>
        <w:t xml:space="preserve">The ISO shall review each application for completeness.  The ISO will notify each applicant within 30 calendar days of receipt of such application whether the application is complete, or identify any deficiencies in provision of the information required by Section 4B.2 of this Attachment.  An applicant notified of deficiencies must provide any remedial information within 30 calendar days of the receipt of such notice.  Thereafter, the ISO will determine whether the applicant is physically, technically, legally, and financially capable of constructing a Reliability Transmission Upgrade, Market Efficiency Transmission Upgrade or Public Policy Transmission Upgrade in a timely and competent manner, and operating and maintaining the facilities consistent with Good Utility Practice and applicable reliability criteria for the life of the project, </w:t>
      </w:r>
      <w:r w:rsidRPr="009F3CBB">
        <w:rPr>
          <w:rFonts w:eastAsia="Times New Roman" w:cs="Calibri"/>
          <w:color w:val="000000"/>
          <w:szCs w:val="24"/>
        </w:rPr>
        <w:t xml:space="preserve">and use its best efforts to inform the applicant within 90 days from the date on which it has a completed application on file with the ISO whether it has met all of these criteria.  A PTO determined by the ISO to meet all of these criteria </w:t>
      </w:r>
      <w:r w:rsidRPr="009A44CD">
        <w:rPr>
          <w:rFonts w:eastAsia="Times New Roman" w:cs="Calibri"/>
          <w:color w:val="000000"/>
          <w:szCs w:val="24"/>
        </w:rPr>
        <w:t>will</w:t>
      </w:r>
      <w:r>
        <w:rPr>
          <w:rFonts w:eastAsia="Times New Roman" w:cs="Calibri"/>
          <w:color w:val="000000"/>
          <w:szCs w:val="24"/>
        </w:rPr>
        <w:t xml:space="preserve"> </w:t>
      </w:r>
      <w:r w:rsidRPr="009A44CD">
        <w:rPr>
          <w:rFonts w:eastAsia="Times New Roman" w:cs="Calibri"/>
          <w:color w:val="000000"/>
          <w:szCs w:val="24"/>
        </w:rPr>
        <w:t>be deemed a Qualified Transmission Proj</w:t>
      </w:r>
      <w:r w:rsidRPr="009F3CBB">
        <w:rPr>
          <w:rFonts w:eastAsia="Times New Roman" w:cs="Calibri"/>
          <w:color w:val="000000"/>
          <w:szCs w:val="24"/>
        </w:rPr>
        <w:t xml:space="preserve">ect Sponsor. </w:t>
      </w:r>
      <w:r>
        <w:rPr>
          <w:rFonts w:eastAsia="Times New Roman" w:cs="Calibri"/>
          <w:color w:val="000000"/>
          <w:szCs w:val="24"/>
        </w:rPr>
        <w:t xml:space="preserve"> A non-PTO entity determined by the ISO to meet all of these criteria will, upon its execution of the Non-incumbent Transmission Developer Operating Agreement (in the form specified in Attachment O of the OATT) and the Market Participant Service Agreement, be deemed a Qualified Transmission Project Sponsor.</w:t>
      </w:r>
    </w:p>
    <w:p w14:paraId="0E9660A0" w14:textId="77777777" w:rsidR="00DF7927" w:rsidRDefault="00DF7927">
      <w:pPr>
        <w:pStyle w:val="Normal014"/>
        <w:widowControl/>
        <w:ind w:left="1440"/>
        <w:rPr>
          <w:rFonts w:eastAsia="Times New Roman" w:cs="Calibri"/>
          <w:color w:val="000000"/>
          <w:szCs w:val="24"/>
        </w:rPr>
      </w:pPr>
    </w:p>
    <w:p w14:paraId="3A059638" w14:textId="77777777" w:rsidR="00DF7927" w:rsidRDefault="00462ADF">
      <w:pPr>
        <w:pStyle w:val="Normal014"/>
        <w:widowControl/>
        <w:rPr>
          <w:rFonts w:eastAsia="Times New Roman" w:cs="Calibri"/>
          <w:color w:val="000000"/>
          <w:szCs w:val="24"/>
        </w:rPr>
      </w:pPr>
      <w:r w:rsidRPr="0076326B">
        <w:rPr>
          <w:rFonts w:eastAsia="Times New Roman"/>
          <w:b/>
        </w:rPr>
        <w:t>4B.4</w:t>
      </w:r>
      <w:r w:rsidRPr="0076326B">
        <w:rPr>
          <w:rFonts w:eastAsia="Times New Roman"/>
          <w:b/>
        </w:rPr>
        <w:tab/>
        <w:t xml:space="preserve">List of Qualified Transmission Project Sponsors   </w:t>
      </w:r>
    </w:p>
    <w:p w14:paraId="0360AFC0" w14:textId="77777777" w:rsidR="00DF7927" w:rsidRDefault="00462ADF" w:rsidP="00DF7927">
      <w:pPr>
        <w:pStyle w:val="Normal014"/>
        <w:widowControl/>
        <w:rPr>
          <w:rFonts w:eastAsia="Times New Roman" w:cs="Calibri"/>
          <w:color w:val="000000"/>
          <w:szCs w:val="24"/>
        </w:rPr>
      </w:pPr>
      <w:r>
        <w:rPr>
          <w:rFonts w:eastAsia="Times New Roman" w:cs="Calibri"/>
          <w:color w:val="000000"/>
          <w:szCs w:val="24"/>
        </w:rPr>
        <w:t xml:space="preserve">Qualified Transmission Project Sponsors </w:t>
      </w:r>
      <w:r w:rsidRPr="009F3CBB">
        <w:rPr>
          <w:rFonts w:eastAsia="Times New Roman" w:cs="Calibri"/>
          <w:color w:val="000000"/>
          <w:szCs w:val="24"/>
        </w:rPr>
        <w:t xml:space="preserve">are listed in Appendix </w:t>
      </w:r>
      <w:r>
        <w:rPr>
          <w:rFonts w:eastAsia="Times New Roman" w:cs="Calibri"/>
          <w:color w:val="000000"/>
          <w:szCs w:val="24"/>
        </w:rPr>
        <w:t>3</w:t>
      </w:r>
      <w:r w:rsidRPr="009F3CBB">
        <w:rPr>
          <w:rFonts w:eastAsia="Times New Roman" w:cs="Calibri"/>
          <w:color w:val="000000"/>
          <w:szCs w:val="24"/>
        </w:rPr>
        <w:t xml:space="preserve"> of this Attachment K.  </w:t>
      </w:r>
      <w:r w:rsidRPr="00FD7735">
        <w:rPr>
          <w:rFonts w:eastAsia="Times New Roman" w:cs="Calibri"/>
          <w:color w:val="000000"/>
          <w:szCs w:val="24"/>
        </w:rPr>
        <w:t xml:space="preserve"> </w:t>
      </w:r>
    </w:p>
    <w:p w14:paraId="2F42FE37" w14:textId="77777777" w:rsidR="00DF7927" w:rsidRDefault="00DF7927" w:rsidP="00DF7927">
      <w:pPr>
        <w:pStyle w:val="Normal014"/>
        <w:widowControl/>
        <w:rPr>
          <w:rFonts w:eastAsia="Times New Roman" w:cs="Calibri"/>
          <w:color w:val="000000"/>
          <w:szCs w:val="24"/>
        </w:rPr>
      </w:pPr>
    </w:p>
    <w:p w14:paraId="381F56ED" w14:textId="77777777" w:rsidR="00DF7927" w:rsidRPr="00A05299" w:rsidRDefault="00462ADF" w:rsidP="00DF7927">
      <w:pPr>
        <w:pStyle w:val="Normal014"/>
        <w:widowControl/>
        <w:rPr>
          <w:rFonts w:eastAsia="Times New Roman" w:cs="Calibri"/>
          <w:b/>
          <w:color w:val="000000"/>
          <w:szCs w:val="24"/>
        </w:rPr>
      </w:pPr>
      <w:r w:rsidRPr="00A05299">
        <w:rPr>
          <w:rFonts w:eastAsia="Times New Roman" w:cs="Calibri"/>
          <w:b/>
          <w:color w:val="000000"/>
          <w:szCs w:val="24"/>
        </w:rPr>
        <w:t>4B.5</w:t>
      </w:r>
      <w:r>
        <w:rPr>
          <w:rFonts w:eastAsia="Times New Roman" w:cs="Calibri"/>
          <w:b/>
          <w:color w:val="000000"/>
          <w:szCs w:val="24"/>
        </w:rPr>
        <w:tab/>
      </w:r>
      <w:r w:rsidRPr="00A05299">
        <w:rPr>
          <w:rFonts w:eastAsia="Times New Roman" w:cs="Calibri"/>
          <w:b/>
          <w:color w:val="000000"/>
          <w:szCs w:val="24"/>
        </w:rPr>
        <w:t xml:space="preserve">Annual </w:t>
      </w:r>
      <w:r w:rsidRPr="0075240C">
        <w:rPr>
          <w:rFonts w:eastAsia="Times New Roman" w:cs="Calibri"/>
          <w:b/>
          <w:color w:val="000000"/>
          <w:szCs w:val="24"/>
        </w:rPr>
        <w:t>Certification</w:t>
      </w:r>
    </w:p>
    <w:p w14:paraId="25569EDC" w14:textId="77777777" w:rsidR="00DF7927" w:rsidRDefault="00462ADF" w:rsidP="00DF7927">
      <w:pPr>
        <w:pStyle w:val="Normal014"/>
        <w:widowControl/>
        <w:rPr>
          <w:rFonts w:eastAsia="Times New Roman" w:cs="Calibri"/>
          <w:color w:val="000000"/>
          <w:szCs w:val="24"/>
        </w:rPr>
      </w:pPr>
      <w:r w:rsidRPr="009F3CBB">
        <w:rPr>
          <w:rFonts w:eastAsia="Times New Roman" w:cs="Calibri"/>
          <w:color w:val="000000"/>
          <w:szCs w:val="24"/>
        </w:rPr>
        <w:lastRenderedPageBreak/>
        <w:t>Each Qualified Transmission Project Sponsor shall submit to the ISO annually a certification that the information initially submitted in response to Section 4B.2 of this Attachment K has not changed adversely in a material fashion, or (if a material adverse change has occurred in the intervening year) submit instead a new application for qualification as a project sponsor.  In the latter case, the entity shall not be a Qualified Transmission Project Sponsor unless and until the ISO approves its new application</w:t>
      </w:r>
      <w:r>
        <w:rPr>
          <w:rFonts w:eastAsia="Times New Roman" w:cs="Calibri"/>
          <w:color w:val="000000"/>
          <w:szCs w:val="24"/>
        </w:rPr>
        <w:t>.</w:t>
      </w:r>
    </w:p>
    <w:p w14:paraId="071932D2" w14:textId="77777777" w:rsidR="00DF7927" w:rsidRPr="004E0F10" w:rsidRDefault="00DF7927" w:rsidP="00DF7927">
      <w:pPr>
        <w:pStyle w:val="Normal178"/>
        <w:spacing w:after="0" w:line="360" w:lineRule="auto"/>
        <w:ind w:left="720"/>
        <w:rPr>
          <w:rFonts w:ascii="Times New Roman" w:hAnsi="Times New Roman"/>
        </w:rPr>
      </w:pPr>
    </w:p>
    <w:p w14:paraId="6CBF4E0B" w14:textId="77777777" w:rsidR="00DF7927" w:rsidRPr="00E110B0" w:rsidRDefault="00462ADF" w:rsidP="00DF7927">
      <w:pPr>
        <w:pStyle w:val="Normal178"/>
        <w:spacing w:after="0" w:line="360" w:lineRule="auto"/>
        <w:rPr>
          <w:rFonts w:ascii="Times New Roman" w:hAnsi="Times New Roman"/>
          <w:b/>
        </w:rPr>
      </w:pPr>
      <w:r w:rsidRPr="00E110B0">
        <w:rPr>
          <w:rFonts w:ascii="Times New Roman" w:hAnsi="Times New Roman"/>
          <w:b/>
        </w:rPr>
        <w:t xml:space="preserve">5. </w:t>
      </w:r>
      <w:r>
        <w:rPr>
          <w:rFonts w:ascii="Times New Roman" w:hAnsi="Times New Roman"/>
          <w:b/>
        </w:rPr>
        <w:tab/>
      </w:r>
      <w:r w:rsidRPr="00E110B0">
        <w:rPr>
          <w:rFonts w:ascii="Times New Roman" w:hAnsi="Times New Roman"/>
          <w:b/>
        </w:rPr>
        <w:t xml:space="preserve">Supply of Information and Data Required for Regional System Planning </w:t>
      </w:r>
    </w:p>
    <w:p w14:paraId="0221FF33"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The Transmission Owners, Generator Owners, Transmission Customers, Market Participants and other entities requesting transmission or interconnection service or proposing the integration of facilities to PTF in the New England Transmission System or alternatives to such facilities, and stakeholders requesting a Needs Assessment pursuant to Section 4.1 of this Attachment, shall supply, as required by the Tariff, the Participants Agreement, MPSAs, applicable transmission operating agreements, and/or other existing agreements, protocols and procedures, or upon request by the ISO, and subject to required CEII and confidentiality protections as specified in Section 2.4 of this Attachment, any information (including cost estimates) and data that is reasonably required to prepare an RSP or perform a Needs Assessment</w:t>
      </w:r>
      <w:r>
        <w:rPr>
          <w:rFonts w:ascii="Times New Roman" w:hAnsi="Times New Roman"/>
        </w:rPr>
        <w:t>,</w:t>
      </w:r>
      <w:r w:rsidRPr="004E0F10">
        <w:rPr>
          <w:rFonts w:ascii="Times New Roman" w:hAnsi="Times New Roman"/>
        </w:rPr>
        <w:t xml:space="preserve"> Solutions Study</w:t>
      </w:r>
      <w:r>
        <w:rPr>
          <w:rFonts w:ascii="Times New Roman" w:hAnsi="Times New Roman"/>
        </w:rPr>
        <w:t>, or any other study performed under this Attachment K</w:t>
      </w:r>
      <w:r w:rsidRPr="004E0F10">
        <w:rPr>
          <w:rFonts w:ascii="Times New Roman" w:hAnsi="Times New Roman"/>
        </w:rPr>
        <w:t xml:space="preserve">. </w:t>
      </w:r>
    </w:p>
    <w:p w14:paraId="6D47FD19" w14:textId="77777777" w:rsidR="00DF7927" w:rsidRDefault="00DF7927" w:rsidP="00DF7927">
      <w:pPr>
        <w:pStyle w:val="Normal178"/>
        <w:spacing w:after="0" w:line="360" w:lineRule="auto"/>
        <w:rPr>
          <w:rFonts w:ascii="Times New Roman" w:hAnsi="Times New Roman"/>
        </w:rPr>
      </w:pPr>
    </w:p>
    <w:p w14:paraId="7DC5A36A" w14:textId="77777777" w:rsidR="00DF7927" w:rsidRPr="00E110B0" w:rsidRDefault="00462ADF" w:rsidP="00DF7927">
      <w:pPr>
        <w:pStyle w:val="Normal178"/>
        <w:spacing w:after="0" w:line="360" w:lineRule="auto"/>
        <w:rPr>
          <w:rFonts w:ascii="Times New Roman" w:hAnsi="Times New Roman"/>
          <w:b/>
        </w:rPr>
      </w:pPr>
      <w:r w:rsidRPr="00E110B0">
        <w:rPr>
          <w:rFonts w:ascii="Times New Roman" w:hAnsi="Times New Roman"/>
          <w:b/>
        </w:rPr>
        <w:t xml:space="preserve">6. </w:t>
      </w:r>
      <w:r w:rsidRPr="00E110B0">
        <w:rPr>
          <w:rFonts w:ascii="Times New Roman" w:hAnsi="Times New Roman"/>
          <w:b/>
        </w:rPr>
        <w:tab/>
        <w:t>Regional, Local and Inter</w:t>
      </w:r>
      <w:r>
        <w:rPr>
          <w:rFonts w:ascii="Times New Roman" w:hAnsi="Times New Roman"/>
          <w:b/>
        </w:rPr>
        <w:t xml:space="preserve">regional </w:t>
      </w:r>
      <w:r w:rsidRPr="00E110B0">
        <w:rPr>
          <w:rFonts w:ascii="Times New Roman" w:hAnsi="Times New Roman"/>
          <w:b/>
        </w:rPr>
        <w:t xml:space="preserve">Coordination </w:t>
      </w:r>
    </w:p>
    <w:p w14:paraId="221B09AD" w14:textId="77777777" w:rsidR="00DF7927" w:rsidRPr="00E110B0" w:rsidRDefault="00462ADF" w:rsidP="00DF7927">
      <w:pPr>
        <w:pStyle w:val="Normal178"/>
        <w:spacing w:after="0" w:line="360" w:lineRule="auto"/>
        <w:rPr>
          <w:rFonts w:ascii="Times New Roman" w:hAnsi="Times New Roman"/>
          <w:b/>
        </w:rPr>
      </w:pPr>
      <w:r w:rsidRPr="00E110B0">
        <w:rPr>
          <w:rFonts w:ascii="Times New Roman" w:hAnsi="Times New Roman"/>
          <w:b/>
        </w:rPr>
        <w:t xml:space="preserve">6.1 </w:t>
      </w:r>
      <w:r w:rsidRPr="00E110B0">
        <w:rPr>
          <w:rFonts w:ascii="Times New Roman" w:hAnsi="Times New Roman"/>
          <w:b/>
        </w:rPr>
        <w:tab/>
        <w:t xml:space="preserve">Regional Coordination </w:t>
      </w:r>
    </w:p>
    <w:p w14:paraId="024F088B"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The ISO shall conduct the regional system planning process for the PTF in coordination with the transmission-owning entities in, or other entities interconnected to, the New England Transmission System consistent with the rights and obligations defined in the ISO OATT, applicable transmission operating agreements or protocols, and/or this Attachment. </w:t>
      </w:r>
      <w:r>
        <w:rPr>
          <w:rFonts w:ascii="Times New Roman" w:hAnsi="Times New Roman"/>
        </w:rPr>
        <w:t xml:space="preserve"> </w:t>
      </w:r>
      <w:r w:rsidRPr="004E0F10">
        <w:rPr>
          <w:rFonts w:ascii="Times New Roman" w:hAnsi="Times New Roman"/>
        </w:rPr>
        <w:t xml:space="preserve">Pursuant to Section II.49 of this OATT and Sections 3.02, 3.05 and 3.09 of the TOA, the ISO has </w:t>
      </w:r>
      <w:r>
        <w:rPr>
          <w:rFonts w:ascii="Times New Roman" w:hAnsi="Times New Roman"/>
        </w:rPr>
        <w:t>O</w:t>
      </w:r>
      <w:r w:rsidRPr="004E0F10">
        <w:rPr>
          <w:rFonts w:ascii="Times New Roman" w:hAnsi="Times New Roman"/>
        </w:rPr>
        <w:t xml:space="preserve">perating </w:t>
      </w:r>
      <w:r>
        <w:rPr>
          <w:rFonts w:ascii="Times New Roman" w:hAnsi="Times New Roman"/>
        </w:rPr>
        <w:t>A</w:t>
      </w:r>
      <w:r w:rsidRPr="004E0F10">
        <w:rPr>
          <w:rFonts w:ascii="Times New Roman" w:hAnsi="Times New Roman"/>
        </w:rPr>
        <w:t xml:space="preserve">uthority or control over all PTF and Non-PTF within the New England Control Area, which are utilized for the provision of transmission service under this OATT. </w:t>
      </w:r>
      <w:r>
        <w:rPr>
          <w:rFonts w:ascii="Times New Roman" w:hAnsi="Times New Roman"/>
        </w:rPr>
        <w:t xml:space="preserve"> </w:t>
      </w:r>
      <w:r w:rsidRPr="004E0F10">
        <w:rPr>
          <w:rFonts w:ascii="Times New Roman" w:hAnsi="Times New Roman"/>
        </w:rPr>
        <w:t xml:space="preserve">The ISO also has </w:t>
      </w:r>
      <w:r>
        <w:rPr>
          <w:rFonts w:ascii="Times New Roman" w:hAnsi="Times New Roman"/>
        </w:rPr>
        <w:t>O</w:t>
      </w:r>
      <w:r w:rsidRPr="004E0F10">
        <w:rPr>
          <w:rFonts w:ascii="Times New Roman" w:hAnsi="Times New Roman"/>
        </w:rPr>
        <w:t xml:space="preserve">perating </w:t>
      </w:r>
      <w:r>
        <w:rPr>
          <w:rFonts w:ascii="Times New Roman" w:hAnsi="Times New Roman"/>
        </w:rPr>
        <w:t>A</w:t>
      </w:r>
      <w:r w:rsidRPr="004E0F10">
        <w:rPr>
          <w:rFonts w:ascii="Times New Roman" w:hAnsi="Times New Roman"/>
        </w:rPr>
        <w:t xml:space="preserve">uthority or control over the United States portions of the HVDC ties to Quebec and over Merchant Transmission Facilities and Other Transmission Facilities, pursuant to this OATT or applicable transmission operating agreements or protocols. The ISO, however, is not responsible for the planning of the Non-PTF, OTF and MTF. As provided in Section 6.2 and Appendix 1 of this Attachment, the PTOs are responsible for the planning of the Non-PTF and coordinating such planning efforts with the ISO. Pursuant to the OATT and/or applicable transmission operating agreements or protocols, the transmission owners of OTF and MTF are required to participate </w:t>
      </w:r>
      <w:r w:rsidRPr="004E0F10">
        <w:rPr>
          <w:rFonts w:ascii="Times New Roman" w:hAnsi="Times New Roman"/>
        </w:rPr>
        <w:lastRenderedPageBreak/>
        <w:t xml:space="preserve">in the ISO’s regional system planning process and perform and/or support studies of the impacts of regional system projects on their respective facilities. </w:t>
      </w:r>
    </w:p>
    <w:p w14:paraId="2D07760B" w14:textId="77777777" w:rsidR="00DF7927" w:rsidRDefault="00DF7927" w:rsidP="00DF7927">
      <w:pPr>
        <w:pStyle w:val="Normal178"/>
        <w:spacing w:after="0" w:line="360" w:lineRule="auto"/>
        <w:rPr>
          <w:rFonts w:ascii="Times New Roman" w:hAnsi="Times New Roman"/>
        </w:rPr>
      </w:pPr>
    </w:p>
    <w:p w14:paraId="12484AA9" w14:textId="77777777" w:rsidR="00DF7927" w:rsidRPr="00E110B0" w:rsidRDefault="00462ADF" w:rsidP="00DF7927">
      <w:pPr>
        <w:pStyle w:val="Normal178"/>
        <w:spacing w:after="0" w:line="360" w:lineRule="auto"/>
        <w:rPr>
          <w:rFonts w:ascii="Times New Roman" w:hAnsi="Times New Roman"/>
          <w:b/>
        </w:rPr>
      </w:pPr>
      <w:r w:rsidRPr="00E110B0">
        <w:rPr>
          <w:rFonts w:ascii="Times New Roman" w:hAnsi="Times New Roman"/>
          <w:b/>
        </w:rPr>
        <w:t xml:space="preserve">6.2 </w:t>
      </w:r>
      <w:r w:rsidRPr="00E110B0">
        <w:rPr>
          <w:rFonts w:ascii="Times New Roman" w:hAnsi="Times New Roman"/>
          <w:b/>
        </w:rPr>
        <w:tab/>
        <w:t xml:space="preserve">Local Coordination </w:t>
      </w:r>
    </w:p>
    <w:p w14:paraId="7A64E485"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The regional system planning process shall be conducted and the RSP shall be developed in coordination with the local system plans of the PTOs. In accordance with the TOA and OATT provisions identified in Section 6.1 of this Attachment, the PTOs have responsibility for planning Non-PTF. </w:t>
      </w:r>
      <w:r>
        <w:rPr>
          <w:rFonts w:ascii="Times New Roman" w:hAnsi="Times New Roman"/>
        </w:rPr>
        <w:t xml:space="preserve"> </w:t>
      </w:r>
      <w:r w:rsidRPr="004E0F10">
        <w:rPr>
          <w:rFonts w:ascii="Times New Roman" w:hAnsi="Times New Roman"/>
        </w:rPr>
        <w:t>The PTOs conduct planning of Non-PTF using the LSP process outlined in Section 2.5 and Appendix 1 of this Attachment, in coordination with the ISO, other entities interconnected with the New England Transmission System, Transmission Customers and stakeholders, and in accordance with the provisions in the TOA, the OATT and the Planning and Reliability Criteria.</w:t>
      </w:r>
      <w:r>
        <w:rPr>
          <w:rFonts w:ascii="Times New Roman" w:hAnsi="Times New Roman"/>
        </w:rPr>
        <w:t xml:space="preserve"> </w:t>
      </w:r>
      <w:r w:rsidRPr="004E0F10">
        <w:rPr>
          <w:rFonts w:ascii="Times New Roman" w:hAnsi="Times New Roman"/>
        </w:rPr>
        <w:t xml:space="preserve"> The openness and transparency of the LSP process is intended to be consistent with the regional system planning process. </w:t>
      </w:r>
    </w:p>
    <w:p w14:paraId="0B9FCC30" w14:textId="77777777" w:rsidR="00DF7927" w:rsidRDefault="00DF7927" w:rsidP="00DF7927">
      <w:pPr>
        <w:pStyle w:val="Normal178"/>
        <w:spacing w:after="0" w:line="360" w:lineRule="auto"/>
        <w:rPr>
          <w:rFonts w:ascii="Times New Roman" w:hAnsi="Times New Roman"/>
        </w:rPr>
      </w:pPr>
    </w:p>
    <w:p w14:paraId="0C69094F" w14:textId="77777777" w:rsidR="00DF7927" w:rsidRPr="00E110B0" w:rsidRDefault="00462ADF" w:rsidP="00DF7927">
      <w:pPr>
        <w:pStyle w:val="Normal178"/>
        <w:spacing w:after="0" w:line="360" w:lineRule="auto"/>
        <w:rPr>
          <w:rFonts w:ascii="Times New Roman" w:hAnsi="Times New Roman"/>
          <w:b/>
        </w:rPr>
      </w:pPr>
      <w:r w:rsidRPr="00E110B0">
        <w:rPr>
          <w:rFonts w:ascii="Times New Roman" w:hAnsi="Times New Roman"/>
          <w:b/>
        </w:rPr>
        <w:t>6.3 Inter</w:t>
      </w:r>
      <w:r>
        <w:rPr>
          <w:rFonts w:ascii="Times New Roman" w:hAnsi="Times New Roman"/>
          <w:b/>
        </w:rPr>
        <w:t xml:space="preserve">regional </w:t>
      </w:r>
      <w:r w:rsidRPr="00E110B0">
        <w:rPr>
          <w:rFonts w:ascii="Times New Roman" w:hAnsi="Times New Roman"/>
          <w:b/>
        </w:rPr>
        <w:t xml:space="preserve">Coordination </w:t>
      </w:r>
    </w:p>
    <w:p w14:paraId="3496D432" w14:textId="77777777" w:rsidR="00DF7927" w:rsidRPr="000468F6" w:rsidRDefault="00462ADF" w:rsidP="00DF7927">
      <w:pPr>
        <w:pStyle w:val="Normal178"/>
        <w:spacing w:after="0" w:line="360" w:lineRule="auto"/>
        <w:rPr>
          <w:rFonts w:ascii="Times New Roman" w:hAnsi="Times New Roman"/>
          <w:szCs w:val="24"/>
        </w:rPr>
      </w:pPr>
      <w:r w:rsidRPr="004E0F10">
        <w:rPr>
          <w:rFonts w:ascii="Times New Roman" w:hAnsi="Times New Roman"/>
        </w:rPr>
        <w:t xml:space="preserve">The regional system planning process shall be conducted and the RSP shall be developed in coordination with the similar plans of the surrounding ISOs/RTOs and Control Areas pursuant to the Northeastern Planning Protocol and other agreements with neighboring systems </w:t>
      </w:r>
      <w:r w:rsidRPr="000468F6">
        <w:rPr>
          <w:rFonts w:ascii="Times New Roman" w:hAnsi="Times New Roman"/>
          <w:szCs w:val="24"/>
        </w:rPr>
        <w:t xml:space="preserve">(including entities that are not Parties to the Northeastern Planning Protocol) and NPCC. </w:t>
      </w:r>
    </w:p>
    <w:p w14:paraId="19575A5B" w14:textId="77777777" w:rsidR="00DF7927" w:rsidRPr="000468F6" w:rsidRDefault="00DF7927" w:rsidP="00DF7927">
      <w:pPr>
        <w:pStyle w:val="Normal178"/>
        <w:spacing w:after="0" w:line="360" w:lineRule="auto"/>
        <w:rPr>
          <w:rFonts w:ascii="Times New Roman" w:hAnsi="Times New Roman"/>
          <w:szCs w:val="24"/>
        </w:rPr>
      </w:pPr>
    </w:p>
    <w:p w14:paraId="473226E1" w14:textId="77777777" w:rsidR="00DF7927" w:rsidRPr="000468F6" w:rsidRDefault="00462ADF" w:rsidP="00DF7927">
      <w:pPr>
        <w:pStyle w:val="Normal178"/>
        <w:spacing w:after="0" w:line="360" w:lineRule="auto"/>
        <w:ind w:left="720"/>
        <w:rPr>
          <w:rFonts w:ascii="Times New Roman" w:hAnsi="Times New Roman"/>
          <w:b/>
          <w:szCs w:val="24"/>
        </w:rPr>
      </w:pPr>
      <w:r w:rsidRPr="000468F6">
        <w:rPr>
          <w:rFonts w:ascii="Times New Roman" w:hAnsi="Times New Roman"/>
          <w:szCs w:val="24"/>
        </w:rPr>
        <w:t>(a)</w:t>
      </w:r>
      <w:r w:rsidRPr="000468F6">
        <w:rPr>
          <w:rFonts w:ascii="Times New Roman" w:hAnsi="Times New Roman"/>
          <w:szCs w:val="24"/>
        </w:rPr>
        <w:tab/>
      </w:r>
      <w:r w:rsidRPr="000468F6">
        <w:rPr>
          <w:rFonts w:ascii="Times New Roman" w:hAnsi="Times New Roman"/>
          <w:b/>
          <w:szCs w:val="24"/>
        </w:rPr>
        <w:t>Interregional Coordination and Cost Allocation Among ISO, New York Independent System Operator, Inc. (“NYISO”) and PJM Interconnection, L.L.C. (“PJM”) Under Order No. 1000</w:t>
      </w:r>
    </w:p>
    <w:p w14:paraId="6A0A6D10" w14:textId="77777777" w:rsidR="00DF7927" w:rsidRPr="000468F6" w:rsidRDefault="00462ADF" w:rsidP="00DF7927">
      <w:pPr>
        <w:pStyle w:val="Normal178"/>
        <w:spacing w:after="0" w:line="360" w:lineRule="auto"/>
        <w:ind w:left="720"/>
        <w:rPr>
          <w:rFonts w:ascii="Times New Roman" w:hAnsi="Times New Roman"/>
          <w:szCs w:val="24"/>
        </w:rPr>
      </w:pPr>
      <w:r w:rsidRPr="000468F6">
        <w:rPr>
          <w:rFonts w:ascii="Times New Roman" w:hAnsi="Times New Roman"/>
          <w:szCs w:val="24"/>
        </w:rPr>
        <w:t xml:space="preserve">Pursuant to Section 7 of the Northeastern Planning Protocol (which is posted on the web at </w:t>
      </w:r>
      <w:hyperlink r:id="rId7" w:history="1">
        <w:r w:rsidRPr="00F21C48">
          <w:rPr>
            <w:rStyle w:val="Hyperlink8"/>
            <w:rFonts w:ascii="Times New Roman" w:hAnsi="Times New Roman"/>
          </w:rPr>
          <w:t>www.iso-ne.com/static-assets/documents/2015/07/northeastern_protocol_dmeast.doc</w:t>
        </w:r>
      </w:hyperlink>
      <w:r w:rsidRPr="000468F6">
        <w:rPr>
          <w:rFonts w:ascii="Times New Roman" w:hAnsi="Times New Roman"/>
          <w:szCs w:val="24"/>
        </w:rPr>
        <w:t>, the Joint ISO/RTO Planning Committee (“JIPC”) reviews regional needs and solutions identified in the regional planning processes of the ISO, NYISO and PJM in order to identify, with input from the Interregional Planning Stakeholder Advisory Committee (“IPSAC”), the potential for Interregional Transmission Projects that could meet regional needs more efficiently or cost-effectively than regional transmission projects.  All members of the Planning Advisory Committee shall be considered IPSAC members.  The JIPC will coordinate studies deemed necessary to allow the effective consideration by the regions, in the same general timeframe, of a proposed Interregional Transmission Project in comparison to regional transmission solutions.  Any stakeholder may propose in the New England planning process, for evaluation under Section 4.2</w:t>
      </w:r>
      <w:r>
        <w:rPr>
          <w:rFonts w:ascii="Times New Roman" w:hAnsi="Times New Roman"/>
          <w:szCs w:val="24"/>
        </w:rPr>
        <w:t>, 4.3,</w:t>
      </w:r>
      <w:r w:rsidRPr="000468F6">
        <w:rPr>
          <w:rFonts w:ascii="Times New Roman" w:hAnsi="Times New Roman"/>
          <w:szCs w:val="24"/>
        </w:rPr>
        <w:t xml:space="preserve"> or 4A (as applicable) of Attachment K, an Interregional Transmission Project (or project </w:t>
      </w:r>
      <w:r w:rsidRPr="000468F6">
        <w:rPr>
          <w:rFonts w:ascii="Times New Roman" w:hAnsi="Times New Roman"/>
          <w:szCs w:val="24"/>
        </w:rPr>
        <w:lastRenderedPageBreak/>
        <w:t>concept) that may be more efficient or cost-effective than a regional transmission solution.  If a proposed Interregional Transmission Project is approved in each region in which the project is located, the corresponding New England regional transmission project(s) will be displaced in the circumstances described in Section 3.6(a) of this Attachment, and the costs of the Interregional Transmission Project will be allocated among the regions based on the formula provided in Schedule 1</w:t>
      </w:r>
      <w:r>
        <w:rPr>
          <w:rFonts w:ascii="Times New Roman" w:hAnsi="Times New Roman"/>
          <w:szCs w:val="24"/>
        </w:rPr>
        <w:t>5</w:t>
      </w:r>
      <w:r w:rsidRPr="000468F6">
        <w:rPr>
          <w:rFonts w:ascii="Times New Roman" w:hAnsi="Times New Roman"/>
          <w:szCs w:val="24"/>
        </w:rPr>
        <w:t xml:space="preserve"> of this OATT, or in accordance with another funding arrangement filed with and accepted by the Commission.  The amount of the costs of an Interregional Transmission Project allocated as the responsibility of New England pursuant to the methodology referenced in Section 6.3(a) of this Attachment shall be allocated within New England as specified in Schedule 1</w:t>
      </w:r>
      <w:r>
        <w:rPr>
          <w:rFonts w:ascii="Times New Roman" w:hAnsi="Times New Roman"/>
          <w:szCs w:val="24"/>
        </w:rPr>
        <w:t>5</w:t>
      </w:r>
      <w:r w:rsidRPr="000468F6">
        <w:rPr>
          <w:rFonts w:ascii="Times New Roman" w:hAnsi="Times New Roman"/>
          <w:szCs w:val="24"/>
        </w:rPr>
        <w:t xml:space="preserve"> of the ISO OATT.</w:t>
      </w:r>
    </w:p>
    <w:p w14:paraId="2D06EB29" w14:textId="77777777" w:rsidR="00DF7927" w:rsidRPr="000468F6" w:rsidRDefault="00DF7927" w:rsidP="00DF7927">
      <w:pPr>
        <w:pStyle w:val="Normal178"/>
        <w:spacing w:after="0" w:line="360" w:lineRule="auto"/>
        <w:ind w:left="720"/>
        <w:rPr>
          <w:rFonts w:ascii="Times New Roman" w:hAnsi="Times New Roman"/>
          <w:szCs w:val="24"/>
        </w:rPr>
      </w:pPr>
    </w:p>
    <w:p w14:paraId="7D785065" w14:textId="77777777" w:rsidR="00DF7927" w:rsidRPr="000468F6" w:rsidRDefault="00462ADF" w:rsidP="00DF7927">
      <w:pPr>
        <w:pStyle w:val="Normal178"/>
        <w:spacing w:after="0" w:line="360" w:lineRule="auto"/>
        <w:ind w:left="720"/>
        <w:rPr>
          <w:rFonts w:ascii="Times New Roman" w:hAnsi="Times New Roman"/>
          <w:b/>
          <w:szCs w:val="24"/>
        </w:rPr>
      </w:pPr>
      <w:r w:rsidRPr="000468F6">
        <w:rPr>
          <w:rFonts w:ascii="Times New Roman" w:hAnsi="Times New Roman"/>
          <w:b/>
          <w:szCs w:val="24"/>
        </w:rPr>
        <w:t>(b)</w:t>
      </w:r>
      <w:r w:rsidRPr="000468F6">
        <w:rPr>
          <w:rFonts w:ascii="Times New Roman" w:hAnsi="Times New Roman"/>
          <w:b/>
          <w:szCs w:val="24"/>
        </w:rPr>
        <w:tab/>
        <w:t>Other Interregional Assessments and Other Interregional Transmission Projects</w:t>
      </w:r>
    </w:p>
    <w:p w14:paraId="0BB11DFE" w14:textId="77777777" w:rsidR="00DF7927" w:rsidRPr="000468F6" w:rsidRDefault="00462ADF" w:rsidP="00DF7927">
      <w:pPr>
        <w:pStyle w:val="Normal178"/>
        <w:spacing w:after="0" w:line="360" w:lineRule="auto"/>
        <w:ind w:left="720"/>
        <w:rPr>
          <w:rFonts w:ascii="Times New Roman" w:hAnsi="Times New Roman"/>
          <w:szCs w:val="24"/>
        </w:rPr>
      </w:pPr>
      <w:r w:rsidRPr="000468F6">
        <w:rPr>
          <w:rFonts w:ascii="Times New Roman" w:hAnsi="Times New Roman"/>
          <w:szCs w:val="24"/>
        </w:rPr>
        <w:t>Interregional system assessments and/or interregional system expansion planning studies may be performed periodically by the ISO with Planning Authorities who are not parties to the Northeastern Planning Protocol, or with the JIPC pursuant to Section 6 of the Northeastern Planning Protocol, or both.  The ISO shall convene periodic meetings of the Planning Advisory Committee (which may be combined with meetings of the IPSAC), to provide input and feedback to the ISO concerning such assessments and studies.  To the extent that an Interregional Transmission Project is agreed to by</w:t>
      </w:r>
      <w:r w:rsidRPr="009F01AE">
        <w:rPr>
          <w:rFonts w:ascii="Times New Roman" w:hAnsi="Times New Roman"/>
          <w:szCs w:val="24"/>
        </w:rPr>
        <w:t xml:space="preserve"> </w:t>
      </w:r>
      <w:r w:rsidRPr="000468F6">
        <w:rPr>
          <w:rFonts w:ascii="Times New Roman" w:hAnsi="Times New Roman"/>
          <w:szCs w:val="24"/>
        </w:rPr>
        <w:t>ISO and by another region (not a Party to the Northeastern Planning Protocol) in which a portion of the project is located, the related cost allocation and operating agreements will be filed with the Commission (and, as applicable, with Canadian jurisdictional agencies) in accordance with existing filing rights.</w:t>
      </w:r>
    </w:p>
    <w:p w14:paraId="24D850F2" w14:textId="77777777" w:rsidR="00DF7927" w:rsidRDefault="00DF7927" w:rsidP="00DF7927">
      <w:pPr>
        <w:pStyle w:val="Normal178"/>
        <w:spacing w:after="0" w:line="360" w:lineRule="auto"/>
        <w:rPr>
          <w:rFonts w:ascii="Times New Roman" w:hAnsi="Times New Roman"/>
        </w:rPr>
      </w:pPr>
    </w:p>
    <w:p w14:paraId="19A62C2F" w14:textId="77777777" w:rsidR="00DF7927" w:rsidRPr="00E110B0" w:rsidRDefault="00462ADF" w:rsidP="00DF7927">
      <w:pPr>
        <w:pStyle w:val="Normal178"/>
        <w:spacing w:after="0" w:line="360" w:lineRule="auto"/>
        <w:rPr>
          <w:rFonts w:ascii="Times New Roman" w:hAnsi="Times New Roman"/>
          <w:b/>
        </w:rPr>
      </w:pPr>
      <w:r w:rsidRPr="00E110B0">
        <w:rPr>
          <w:rFonts w:ascii="Times New Roman" w:hAnsi="Times New Roman"/>
          <w:b/>
        </w:rPr>
        <w:t xml:space="preserve">7. </w:t>
      </w:r>
      <w:r>
        <w:rPr>
          <w:rFonts w:ascii="Times New Roman" w:hAnsi="Times New Roman"/>
          <w:b/>
        </w:rPr>
        <w:tab/>
      </w:r>
      <w:r w:rsidRPr="00E110B0">
        <w:rPr>
          <w:rFonts w:ascii="Times New Roman" w:hAnsi="Times New Roman"/>
          <w:b/>
        </w:rPr>
        <w:t xml:space="preserve">Procedures for Development and Approval of the RSP  </w:t>
      </w:r>
    </w:p>
    <w:p w14:paraId="16F9B981" w14:textId="77777777" w:rsidR="00DF7927" w:rsidRPr="00E110B0" w:rsidRDefault="00462ADF" w:rsidP="00DF7927">
      <w:pPr>
        <w:pStyle w:val="Normal178"/>
        <w:spacing w:after="0" w:line="360" w:lineRule="auto"/>
        <w:rPr>
          <w:rFonts w:ascii="Times New Roman" w:hAnsi="Times New Roman"/>
          <w:b/>
        </w:rPr>
      </w:pPr>
      <w:r w:rsidRPr="00E110B0">
        <w:rPr>
          <w:rFonts w:ascii="Times New Roman" w:hAnsi="Times New Roman"/>
          <w:b/>
        </w:rPr>
        <w:t xml:space="preserve">7.1 </w:t>
      </w:r>
      <w:r>
        <w:rPr>
          <w:rFonts w:ascii="Times New Roman" w:hAnsi="Times New Roman"/>
          <w:b/>
        </w:rPr>
        <w:tab/>
      </w:r>
      <w:r w:rsidRPr="00E110B0">
        <w:rPr>
          <w:rFonts w:ascii="Times New Roman" w:hAnsi="Times New Roman"/>
          <w:b/>
        </w:rPr>
        <w:t xml:space="preserve">Initiation of RSP </w:t>
      </w:r>
    </w:p>
    <w:p w14:paraId="054E46B5" w14:textId="77777777" w:rsidR="00DF7927" w:rsidRPr="004E0F10" w:rsidRDefault="00462ADF" w:rsidP="00DF7927">
      <w:pPr>
        <w:pStyle w:val="Normal178"/>
        <w:spacing w:after="0" w:line="360" w:lineRule="auto"/>
        <w:rPr>
          <w:rFonts w:ascii="Times New Roman" w:hAnsi="Times New Roman"/>
        </w:rPr>
      </w:pPr>
      <w:r>
        <w:rPr>
          <w:rFonts w:ascii="Times New Roman" w:hAnsi="Times New Roman"/>
        </w:rPr>
        <w:t>No less often than once every three years</w:t>
      </w:r>
      <w:r w:rsidRPr="004E0F10">
        <w:rPr>
          <w:rFonts w:ascii="Times New Roman" w:hAnsi="Times New Roman"/>
        </w:rPr>
        <w:t xml:space="preserve">, the ISO shall initiate an effort to develop its RSP and solicit input on regional system needs for the RSP from the Planning Advisory Committee.  The Planning Advisory Committee shall meet to perform its respective functions in connection with the preparation of the RSP, as specified in Section 2 of this Attachment. </w:t>
      </w:r>
      <w:r>
        <w:rPr>
          <w:rFonts w:ascii="Times New Roman" w:hAnsi="Times New Roman"/>
        </w:rPr>
        <w:t>The ISO shall issue the periodic planning reports that support the RSP, such as Needs Assessments, as those reports are completed.</w:t>
      </w:r>
    </w:p>
    <w:p w14:paraId="26FB541D" w14:textId="77777777" w:rsidR="00DF7927" w:rsidRDefault="00DF7927" w:rsidP="00DF7927">
      <w:pPr>
        <w:pStyle w:val="Normal178"/>
        <w:spacing w:after="0" w:line="360" w:lineRule="auto"/>
        <w:rPr>
          <w:rFonts w:ascii="Times New Roman" w:hAnsi="Times New Roman"/>
        </w:rPr>
      </w:pPr>
    </w:p>
    <w:p w14:paraId="12D6A585" w14:textId="77777777" w:rsidR="00DF7927" w:rsidRPr="00E110B0" w:rsidRDefault="00462ADF" w:rsidP="00DF7927">
      <w:pPr>
        <w:pStyle w:val="Normal178"/>
        <w:spacing w:after="0" w:line="360" w:lineRule="auto"/>
        <w:rPr>
          <w:rFonts w:ascii="Times New Roman" w:hAnsi="Times New Roman"/>
          <w:b/>
        </w:rPr>
      </w:pPr>
      <w:r w:rsidRPr="00E110B0">
        <w:rPr>
          <w:rFonts w:ascii="Times New Roman" w:hAnsi="Times New Roman"/>
          <w:b/>
        </w:rPr>
        <w:t xml:space="preserve">7.2 </w:t>
      </w:r>
      <w:r w:rsidRPr="00E110B0">
        <w:rPr>
          <w:rFonts w:ascii="Times New Roman" w:hAnsi="Times New Roman"/>
          <w:b/>
        </w:rPr>
        <w:tab/>
        <w:t xml:space="preserve">Draft RSP; Public Meeting </w:t>
      </w:r>
    </w:p>
    <w:p w14:paraId="4F988FA5" w14:textId="77777777" w:rsidR="00DF7927" w:rsidRPr="004E0F10" w:rsidRDefault="00462ADF" w:rsidP="00DF7927">
      <w:pPr>
        <w:pStyle w:val="Normal178"/>
        <w:spacing w:after="0" w:line="360" w:lineRule="auto"/>
        <w:rPr>
          <w:rFonts w:ascii="Times New Roman" w:hAnsi="Times New Roman"/>
        </w:rPr>
      </w:pPr>
      <w:r>
        <w:rPr>
          <w:rFonts w:ascii="Times New Roman" w:hAnsi="Times New Roman"/>
        </w:rPr>
        <w:t>T</w:t>
      </w:r>
      <w:r w:rsidRPr="004E0F10">
        <w:rPr>
          <w:rFonts w:ascii="Times New Roman" w:hAnsi="Times New Roman"/>
        </w:rPr>
        <w:t xml:space="preserve">he ISO shall provide a draft of the RSP to the Planning Advisory Committee and input from that Committee shall be received and considered in preparing and revising subsequent drafts.  The ISO shall </w:t>
      </w:r>
      <w:r w:rsidRPr="004E0F10">
        <w:rPr>
          <w:rFonts w:ascii="Times New Roman" w:hAnsi="Times New Roman"/>
        </w:rPr>
        <w:lastRenderedPageBreak/>
        <w:t xml:space="preserve">post the draft RSP and provide notice to the Planning Advisory Committee of a meeting to review the draft RSP as specified in Section 2.2 of this Attachment. </w:t>
      </w:r>
    </w:p>
    <w:p w14:paraId="2ACB8CDA" w14:textId="77777777" w:rsidR="00DF7927" w:rsidRDefault="00DF7927" w:rsidP="00DF7927">
      <w:pPr>
        <w:pStyle w:val="Normal178"/>
        <w:spacing w:after="0" w:line="360" w:lineRule="auto"/>
        <w:rPr>
          <w:rFonts w:ascii="Times New Roman" w:hAnsi="Times New Roman"/>
        </w:rPr>
      </w:pPr>
    </w:p>
    <w:p w14:paraId="5DE74DDA" w14:textId="77777777" w:rsidR="00DF7927" w:rsidRPr="004E0F10" w:rsidRDefault="00462ADF" w:rsidP="00DF7927">
      <w:pPr>
        <w:pStyle w:val="Normal178"/>
        <w:spacing w:after="0" w:line="360" w:lineRule="auto"/>
        <w:rPr>
          <w:rFonts w:ascii="Times New Roman" w:hAnsi="Times New Roman"/>
        </w:rPr>
      </w:pPr>
      <w:r>
        <w:rPr>
          <w:rFonts w:ascii="Times New Roman" w:hAnsi="Times New Roman"/>
        </w:rPr>
        <w:t>After the ISO has provided a draft of the RSP to the Planning Advisory Committee</w:t>
      </w:r>
      <w:r w:rsidRPr="004E0F10">
        <w:rPr>
          <w:rFonts w:ascii="Times New Roman" w:hAnsi="Times New Roman"/>
        </w:rPr>
        <w:t xml:space="preserve">, the ISO shall issue a second draft of the RSP to be presented by the ISO staff to the ISO Board of Directors for approval. The draft RSP shall incorporate the results of any Needs Assessment, and corresponding Solutions Studies, performed since the last RSP was approved. A subcommittee of that Board shall hold a public meeting, at their discretion, to receive input directly and to discuss any proposed revisions to the RSP. The final recommended RSP shall be presented to the ISO Board of Directors and shall be acted on by the ISO Board of Directors within 60 days of receipt. The foregoing timeframes are subject to adjustment as determined by the ISO in coordination with the Planning Advisory Committee. </w:t>
      </w:r>
    </w:p>
    <w:p w14:paraId="0DA2890D" w14:textId="77777777" w:rsidR="00DF7927" w:rsidRDefault="00DF7927" w:rsidP="00DF7927">
      <w:pPr>
        <w:pStyle w:val="Normal178"/>
        <w:spacing w:after="0" w:line="360" w:lineRule="auto"/>
        <w:rPr>
          <w:rFonts w:ascii="Times New Roman" w:hAnsi="Times New Roman"/>
        </w:rPr>
      </w:pPr>
    </w:p>
    <w:p w14:paraId="2F707DEF"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7.3 </w:t>
      </w:r>
      <w:r w:rsidRPr="00615055">
        <w:rPr>
          <w:rFonts w:ascii="Times New Roman" w:hAnsi="Times New Roman"/>
          <w:b/>
        </w:rPr>
        <w:tab/>
        <w:t xml:space="preserve">Action by the ISO Board of Directors on RSP; Request for Alternative Proposals </w:t>
      </w:r>
    </w:p>
    <w:p w14:paraId="099BF4DF" w14:textId="77777777" w:rsidR="00DF7927" w:rsidRPr="00615055" w:rsidRDefault="00462ADF" w:rsidP="00DF7927">
      <w:pPr>
        <w:pStyle w:val="Normal178"/>
        <w:spacing w:after="0" w:line="360" w:lineRule="auto"/>
        <w:ind w:firstLine="720"/>
        <w:rPr>
          <w:rFonts w:ascii="Times New Roman" w:hAnsi="Times New Roman"/>
          <w:b/>
        </w:rPr>
      </w:pPr>
      <w:r w:rsidRPr="00615055">
        <w:rPr>
          <w:rFonts w:ascii="Times New Roman" w:hAnsi="Times New Roman"/>
          <w:b/>
        </w:rPr>
        <w:t xml:space="preserve">(a) </w:t>
      </w:r>
      <w:r w:rsidRPr="00615055">
        <w:rPr>
          <w:rFonts w:ascii="Times New Roman" w:hAnsi="Times New Roman"/>
          <w:b/>
        </w:rPr>
        <w:tab/>
        <w:t xml:space="preserve">Action by ISO Board of Directors on RSP </w:t>
      </w:r>
    </w:p>
    <w:p w14:paraId="3F0DC795"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The ISO Board of Directors may approve the recommended draft RSP as submitted, modify the RSP or remand all or any portion of it back with guidance for development of a revised recommendation. The Board of Directors may consider the RSP in executive session, and shall consider in its deliberations the views of the subcommittee of the Board of Directors reflecting the public meeting held pursuant to Section 7.2 of this Attachment. In considering whether to approve the draft RSP, the Board of Directors may, if it finds a proposed Reliability Benefit Upgrade not to be viable, or if no Reliability Benefit Upgrade has been proposed, direct the ISO staff to meet with the affected load serving entities and State entities in order to develop an interim solution. Should that effort fail, and as a last resort, the Board of Directors may direct the ISO to issue a Request For Alternative Proposal (“RFAP”), subject to the procedures described below, and may withhold approval of the draft RSP, or portions thereof, pending the results of that RFAP and any Commission action on any resulting jurisdictional contract or funding mechanism. The ISO shall provide a written explanation as to any subsequent changes or modification made in the final version of the RSP. </w:t>
      </w:r>
    </w:p>
    <w:p w14:paraId="0EAE7E4B" w14:textId="77777777" w:rsidR="00DF7927" w:rsidRDefault="00DF7927" w:rsidP="00DF7927">
      <w:pPr>
        <w:pStyle w:val="Normal178"/>
        <w:spacing w:after="0" w:line="360" w:lineRule="auto"/>
        <w:ind w:firstLine="720"/>
        <w:rPr>
          <w:rFonts w:ascii="Times New Roman" w:hAnsi="Times New Roman"/>
          <w:b/>
        </w:rPr>
      </w:pPr>
    </w:p>
    <w:p w14:paraId="572FAA95" w14:textId="77777777" w:rsidR="00DF7927" w:rsidRPr="00615055" w:rsidRDefault="00462ADF" w:rsidP="00DF7927">
      <w:pPr>
        <w:pStyle w:val="Normal178"/>
        <w:spacing w:after="0" w:line="360" w:lineRule="auto"/>
        <w:ind w:firstLine="720"/>
        <w:rPr>
          <w:rFonts w:ascii="Times New Roman" w:hAnsi="Times New Roman"/>
          <w:b/>
        </w:rPr>
      </w:pPr>
      <w:r w:rsidRPr="00615055">
        <w:rPr>
          <w:rFonts w:ascii="Times New Roman" w:hAnsi="Times New Roman"/>
          <w:b/>
        </w:rPr>
        <w:t xml:space="preserve">(b) </w:t>
      </w:r>
      <w:r w:rsidRPr="00615055">
        <w:rPr>
          <w:rFonts w:ascii="Times New Roman" w:hAnsi="Times New Roman"/>
          <w:b/>
        </w:rPr>
        <w:tab/>
        <w:t xml:space="preserve">Requests For Alternative Proposals </w:t>
      </w:r>
    </w:p>
    <w:p w14:paraId="5AAFFDD4"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(i) </w:t>
      </w:r>
      <w:r>
        <w:rPr>
          <w:rFonts w:ascii="Times New Roman" w:hAnsi="Times New Roman"/>
        </w:rPr>
        <w:tab/>
      </w:r>
      <w:r w:rsidRPr="004E0F10">
        <w:rPr>
          <w:rFonts w:ascii="Times New Roman" w:hAnsi="Times New Roman"/>
        </w:rPr>
        <w:t xml:space="preserve">The RFAP shall seek generation, demand-side and merchant transmission alternatives that can be implemented rapidly and provide substantial reliability benefits over the period solicited in the RFAP, and normally will focus on an interim (“gap”) solution until an identified Reliability Transmission Upgrade has been placed in-service. </w:t>
      </w:r>
      <w:r w:rsidRPr="004E0F10">
        <w:rPr>
          <w:rFonts w:ascii="Times New Roman" w:hAnsi="Times New Roman"/>
        </w:rPr>
        <w:lastRenderedPageBreak/>
        <w:t xml:space="preserve">The ISO will file a proposed RFAP with the Commission for approval at least 60 days prior to its issuance. The filing shall explain why the issuance of an RFAP is necessary. </w:t>
      </w:r>
    </w:p>
    <w:p w14:paraId="2CA996D8" w14:textId="77777777" w:rsidR="00DF7927" w:rsidRPr="004E0F10" w:rsidRDefault="00DF7927" w:rsidP="00DF7927">
      <w:pPr>
        <w:pStyle w:val="Normal178"/>
        <w:spacing w:after="0" w:line="360" w:lineRule="auto"/>
        <w:rPr>
          <w:rFonts w:ascii="Times New Roman" w:hAnsi="Times New Roman"/>
        </w:rPr>
      </w:pPr>
    </w:p>
    <w:p w14:paraId="010C945F" w14:textId="77777777" w:rsidR="00DF7927" w:rsidRPr="004E0F10" w:rsidRDefault="00462ADF" w:rsidP="00DF7927">
      <w:pPr>
        <w:pStyle w:val="Normal178"/>
        <w:spacing w:after="0" w:line="360" w:lineRule="auto"/>
        <w:ind w:left="1440" w:firstLine="75"/>
        <w:rPr>
          <w:rFonts w:ascii="Times New Roman" w:hAnsi="Times New Roman"/>
        </w:rPr>
      </w:pPr>
      <w:r w:rsidRPr="004E0F10">
        <w:rPr>
          <w:rFonts w:ascii="Times New Roman" w:hAnsi="Times New Roman"/>
        </w:rPr>
        <w:t xml:space="preserve">(ii) </w:t>
      </w:r>
      <w:r>
        <w:rPr>
          <w:rFonts w:ascii="Times New Roman" w:hAnsi="Times New Roman"/>
        </w:rPr>
        <w:tab/>
      </w:r>
      <w:r w:rsidRPr="004E0F10">
        <w:rPr>
          <w:rFonts w:ascii="Times New Roman" w:hAnsi="Times New Roman"/>
        </w:rPr>
        <w:t xml:space="preserve">The ISO staff shall provide the Board of Directors and subject to confidentiality requirements, the Planning Advisory Committee with an analysis of the alternatives offered in response to the RFAP, and provide a recommendation together with a funding mechanism reflecting input from the Planning Advisory Committee. </w:t>
      </w:r>
    </w:p>
    <w:p w14:paraId="5AA4A0F4" w14:textId="77777777" w:rsidR="00DF7927" w:rsidRDefault="00DF7927" w:rsidP="00DF7927">
      <w:pPr>
        <w:pStyle w:val="Normal178"/>
        <w:spacing w:after="0" w:line="360" w:lineRule="auto"/>
        <w:rPr>
          <w:rFonts w:ascii="Times New Roman" w:hAnsi="Times New Roman"/>
        </w:rPr>
      </w:pPr>
    </w:p>
    <w:p w14:paraId="78BFA36E"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(iii) </w:t>
      </w:r>
      <w:r>
        <w:rPr>
          <w:rFonts w:ascii="Times New Roman" w:hAnsi="Times New Roman"/>
        </w:rPr>
        <w:tab/>
      </w:r>
      <w:r w:rsidRPr="004E0F10">
        <w:rPr>
          <w:rFonts w:ascii="Times New Roman" w:hAnsi="Times New Roman"/>
        </w:rPr>
        <w:t xml:space="preserve">The ISO may enter into contracts awarded pursuant to an RFAP process, and/or propose a funding mechanism. Bidders that are awarded contracts through the RFAP process shall file those contracts with the Commission for approval of the rates to be charged thereunder to the extent that such contracts are for services that are jurisdictional to the Commission. The ISO shall file related or separate funding mechanisms with the Commission as well. All other contracts entered into pursuant to an RFAP shall be filed with the Commission for informational purposes. </w:t>
      </w:r>
    </w:p>
    <w:p w14:paraId="6AEDA2C0" w14:textId="77777777" w:rsidR="00DF7927" w:rsidRDefault="00DF7927" w:rsidP="00DF7927">
      <w:pPr>
        <w:pStyle w:val="Normal178"/>
        <w:spacing w:after="0" w:line="360" w:lineRule="auto"/>
        <w:rPr>
          <w:rFonts w:ascii="Times New Roman" w:hAnsi="Times New Roman"/>
        </w:rPr>
      </w:pPr>
    </w:p>
    <w:p w14:paraId="3989A041" w14:textId="77777777" w:rsidR="00DF7927" w:rsidRPr="004E0F10" w:rsidRDefault="00462ADF" w:rsidP="00DF7927">
      <w:pPr>
        <w:pStyle w:val="Normal178"/>
        <w:spacing w:after="0" w:line="360" w:lineRule="auto"/>
        <w:ind w:left="1440"/>
        <w:rPr>
          <w:rFonts w:ascii="Times New Roman" w:hAnsi="Times New Roman"/>
        </w:rPr>
      </w:pPr>
      <w:r w:rsidRPr="004E0F10">
        <w:rPr>
          <w:rFonts w:ascii="Times New Roman" w:hAnsi="Times New Roman"/>
        </w:rPr>
        <w:t xml:space="preserve">(iv) </w:t>
      </w:r>
      <w:r>
        <w:rPr>
          <w:rFonts w:ascii="Times New Roman" w:hAnsi="Times New Roman"/>
        </w:rPr>
        <w:tab/>
      </w:r>
      <w:r w:rsidRPr="004E0F10">
        <w:rPr>
          <w:rFonts w:ascii="Times New Roman" w:hAnsi="Times New Roman"/>
        </w:rPr>
        <w:t xml:space="preserve">The Board of Directors will reflect the results of the RFAP process in the approved RSP. </w:t>
      </w:r>
    </w:p>
    <w:p w14:paraId="6FD5A4DE" w14:textId="77777777" w:rsidR="00DF7927" w:rsidRDefault="00DF7927" w:rsidP="00DF7927">
      <w:pPr>
        <w:pStyle w:val="Normal178"/>
        <w:spacing w:after="0" w:line="360" w:lineRule="auto"/>
        <w:rPr>
          <w:rFonts w:ascii="Times New Roman" w:hAnsi="Times New Roman"/>
        </w:rPr>
      </w:pPr>
    </w:p>
    <w:p w14:paraId="7222CEE2"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8. </w:t>
      </w:r>
      <w:r w:rsidRPr="00615055">
        <w:rPr>
          <w:rFonts w:ascii="Times New Roman" w:hAnsi="Times New Roman"/>
          <w:b/>
        </w:rPr>
        <w:tab/>
        <w:t xml:space="preserve">Obligations of PTOs to Build; PTOs’ Obligations, Conditions and Rights </w:t>
      </w:r>
    </w:p>
    <w:p w14:paraId="3C67A638"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t xml:space="preserve">In accordance with the TOA, PTOs designated by the ISO as the appropriate entities to construct and own or finance Transmission Upgrades included in the RSP shall construct and own or finance such facilities or enter into appropriate contracts to fulfill such obligations. In the event that a PTO: (i) does not construct or indicates in writing that it does not intend to construct a Transmission Upgrade included in the RSP; or (ii) demonstrates that it has failed (after making a good faith effort) to obtain necessary approvals or property rights under applicable law, the ISO shall promptly file with the Commission a report on the results of the planning process, which report shall include a report from the PTO responsible for the planning, design or construction of such Open Access Transmission Tariff Section II – Attachment K – Regional System Planning Process Transmission Upgrade, in order to permit the Commission to determine what action, if any, it should take. </w:t>
      </w:r>
    </w:p>
    <w:p w14:paraId="6F607E65" w14:textId="77777777" w:rsidR="00DF7927" w:rsidRPr="004E0F10" w:rsidRDefault="00DF7927" w:rsidP="00DF7927">
      <w:pPr>
        <w:pStyle w:val="Normal178"/>
        <w:spacing w:after="0" w:line="360" w:lineRule="auto"/>
        <w:rPr>
          <w:rFonts w:ascii="Times New Roman" w:hAnsi="Times New Roman"/>
        </w:rPr>
      </w:pPr>
    </w:p>
    <w:p w14:paraId="63DDD08A"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In connection with regional system planning, the ISO will not propose to impose on any PTO obligations or conditions that are inconsistent with the explicit provisions of the TOA or deprive any PTO of any of the rights set forth in the TOA. </w:t>
      </w:r>
    </w:p>
    <w:p w14:paraId="4F96350B" w14:textId="77777777" w:rsidR="00DF7927" w:rsidRDefault="00DF7927" w:rsidP="00DF7927">
      <w:pPr>
        <w:pStyle w:val="Normal178"/>
        <w:spacing w:after="0" w:line="360" w:lineRule="auto"/>
        <w:rPr>
          <w:rFonts w:ascii="Times New Roman" w:hAnsi="Times New Roman"/>
        </w:rPr>
      </w:pPr>
    </w:p>
    <w:p w14:paraId="507DCAF3"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Subject to necessary approvals and compliance with Section 2.06 of the TOA, nothing in this OATT shall affect the right of any PTO to expand or modify its transmission facilities in the New England Transmission System on its own initiative or in response to an order of an appropriate regulatory authority. Such expansions or modifications shall conform with: (a) Good Utility Practice; (b) applicable reliability principles, guidelines, criteria, rules, procedures and standards of national, regional, and local reliability councils that may be in existence; and (c) the ISO and relevant PTO criteria, rules, standards, guides and policies. The ISO reserves its right to challenge the permitting of such expansions or modifications. </w:t>
      </w:r>
    </w:p>
    <w:p w14:paraId="04DFB1F5" w14:textId="77777777" w:rsidR="00DF7927" w:rsidRDefault="00DF7927" w:rsidP="00DF7927">
      <w:pPr>
        <w:pStyle w:val="Normal178"/>
        <w:spacing w:after="0" w:line="360" w:lineRule="auto"/>
        <w:rPr>
          <w:rFonts w:ascii="Times New Roman" w:hAnsi="Times New Roman"/>
        </w:rPr>
      </w:pPr>
    </w:p>
    <w:p w14:paraId="14BACA24"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9. </w:t>
      </w:r>
      <w:r>
        <w:rPr>
          <w:rFonts w:ascii="Times New Roman" w:hAnsi="Times New Roman"/>
          <w:b/>
        </w:rPr>
        <w:tab/>
      </w:r>
      <w:r w:rsidRPr="00615055">
        <w:rPr>
          <w:rFonts w:ascii="Times New Roman" w:hAnsi="Times New Roman"/>
          <w:b/>
        </w:rPr>
        <w:t xml:space="preserve">Merchant Transmission Facilities </w:t>
      </w:r>
    </w:p>
    <w:p w14:paraId="5CE97B27"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9.1 </w:t>
      </w:r>
      <w:r>
        <w:rPr>
          <w:rFonts w:ascii="Times New Roman" w:hAnsi="Times New Roman"/>
          <w:b/>
        </w:rPr>
        <w:tab/>
      </w:r>
      <w:r w:rsidRPr="00615055">
        <w:rPr>
          <w:rFonts w:ascii="Times New Roman" w:hAnsi="Times New Roman"/>
          <w:b/>
        </w:rPr>
        <w:t xml:space="preserve">General </w:t>
      </w:r>
    </w:p>
    <w:p w14:paraId="04266A3A"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t xml:space="preserve">Subject to compliance with the requirements of the Tariff and any other applicable requirements with respect to the interconnection of bulk power facilities with the New England Transmission System, any entity shall have the right to propose and construct the addition of transmission facilities (“Merchant Transmission Facilities”), none of the costs of which shall be covered under the cost allocation provisions of this OATT. Any such Merchant Transmission Facilities shall be subject to the requirements of Section </w:t>
      </w:r>
    </w:p>
    <w:p w14:paraId="50C5EB7E"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9.2 of this Attachment. In performing studies in connection with the RSP, the prospect that proposed Merchant Transmission Facilities will be completed shall be accounted for as will the prospect that proposed generating units will be completed. </w:t>
      </w:r>
    </w:p>
    <w:p w14:paraId="53E811FF" w14:textId="77777777" w:rsidR="00DF7927" w:rsidRDefault="00DF7927" w:rsidP="00DF7927">
      <w:pPr>
        <w:pStyle w:val="Normal178"/>
        <w:spacing w:after="0" w:line="360" w:lineRule="auto"/>
        <w:rPr>
          <w:rFonts w:ascii="Times New Roman" w:hAnsi="Times New Roman"/>
        </w:rPr>
      </w:pPr>
    </w:p>
    <w:p w14:paraId="09073995"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9.2 </w:t>
      </w:r>
      <w:r>
        <w:rPr>
          <w:rFonts w:ascii="Times New Roman" w:hAnsi="Times New Roman"/>
          <w:b/>
        </w:rPr>
        <w:tab/>
      </w:r>
      <w:r w:rsidRPr="00615055">
        <w:rPr>
          <w:rFonts w:ascii="Times New Roman" w:hAnsi="Times New Roman"/>
          <w:b/>
        </w:rPr>
        <w:t xml:space="preserve">Operation and Integration </w:t>
      </w:r>
    </w:p>
    <w:p w14:paraId="7538C9B7"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All Merchant Transmission Facilities shall be subject to: (i) an agreement to transfer to the ISO operational control authority over any facilities which constitute part of the Merchant Transmission Facilities that are to be integrated with, or that will affect, the New England Transmission System; and (ii) taking such other action as may be required to make the facility available for use as part of the New England Transmission System. </w:t>
      </w:r>
    </w:p>
    <w:p w14:paraId="1E9F615A" w14:textId="77777777" w:rsidR="00DF7927" w:rsidRDefault="00DF7927" w:rsidP="00DF7927">
      <w:pPr>
        <w:pStyle w:val="Normal178"/>
        <w:spacing w:after="0" w:line="360" w:lineRule="auto"/>
        <w:rPr>
          <w:rFonts w:ascii="Times New Roman" w:hAnsi="Times New Roman"/>
        </w:rPr>
      </w:pPr>
    </w:p>
    <w:p w14:paraId="63667483"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9.3 </w:t>
      </w:r>
      <w:r w:rsidRPr="00615055">
        <w:rPr>
          <w:rFonts w:ascii="Times New Roman" w:hAnsi="Times New Roman"/>
          <w:b/>
        </w:rPr>
        <w:tab/>
        <w:t xml:space="preserve">Control and Coordination </w:t>
      </w:r>
    </w:p>
    <w:p w14:paraId="6C90B5FB"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Until such time as a Merchant Transmission Owner has transferred operational control over its Merchant Transmission Facilities to the ISO pursuant to Section 9.2(i), all such Merchant Transmission Facilities shall be subject to the operational control, scheduling and maintenance coordination of the System Operator in accordance with the Tariff. </w:t>
      </w:r>
    </w:p>
    <w:p w14:paraId="06A249B6" w14:textId="77777777" w:rsidR="00DF7927" w:rsidRDefault="00DF7927" w:rsidP="00DF7927">
      <w:pPr>
        <w:pStyle w:val="Normal178"/>
        <w:spacing w:after="0" w:line="360" w:lineRule="auto"/>
        <w:rPr>
          <w:rFonts w:ascii="Times New Roman" w:hAnsi="Times New Roman"/>
          <w:b/>
        </w:rPr>
      </w:pPr>
    </w:p>
    <w:p w14:paraId="1AF27168"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lastRenderedPageBreak/>
        <w:t xml:space="preserve">10. </w:t>
      </w:r>
      <w:r w:rsidRPr="00615055">
        <w:rPr>
          <w:rFonts w:ascii="Times New Roman" w:hAnsi="Times New Roman"/>
          <w:b/>
        </w:rPr>
        <w:tab/>
        <w:t xml:space="preserve">Cost Responsibility for Transmission Upgrades </w:t>
      </w:r>
    </w:p>
    <w:p w14:paraId="61F575A6"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The cost responsibility for each upgrade, modification or addition to the transmission system in New England that is included with the status of “Planned” in the RSP Project List as defined in Section 3.6 of this Attachment shall be determined in accordance with Schedule 12 of this OATT. </w:t>
      </w:r>
    </w:p>
    <w:p w14:paraId="20AF5D77" w14:textId="77777777" w:rsidR="00DF7927" w:rsidRDefault="00DF7927" w:rsidP="00DF7927">
      <w:pPr>
        <w:pStyle w:val="Normal178"/>
        <w:spacing w:after="0" w:line="360" w:lineRule="auto"/>
        <w:rPr>
          <w:rFonts w:ascii="Times New Roman" w:hAnsi="Times New Roman"/>
          <w:b/>
        </w:rPr>
      </w:pPr>
    </w:p>
    <w:p w14:paraId="02A150E3"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11. </w:t>
      </w:r>
      <w:r w:rsidRPr="00615055">
        <w:rPr>
          <w:rFonts w:ascii="Times New Roman" w:hAnsi="Times New Roman"/>
          <w:b/>
        </w:rPr>
        <w:tab/>
        <w:t xml:space="preserve">Allocation of ARRs </w:t>
      </w:r>
    </w:p>
    <w:p w14:paraId="01A8BFDA"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The allocation of ARRs in connection with Transmission Upgrades is addressed in Section III.C.8 of the Tariff. </w:t>
      </w:r>
    </w:p>
    <w:p w14:paraId="41D4C831" w14:textId="77777777" w:rsidR="00DF7927" w:rsidRDefault="00DF7927" w:rsidP="00DF7927">
      <w:pPr>
        <w:pStyle w:val="Normal178"/>
        <w:spacing w:after="0" w:line="360" w:lineRule="auto"/>
        <w:rPr>
          <w:rFonts w:ascii="Times New Roman" w:hAnsi="Times New Roman"/>
          <w:b/>
        </w:rPr>
      </w:pPr>
    </w:p>
    <w:p w14:paraId="1B10E0E8"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12. </w:t>
      </w:r>
      <w:r w:rsidRPr="00615055">
        <w:rPr>
          <w:rFonts w:ascii="Times New Roman" w:hAnsi="Times New Roman"/>
          <w:b/>
        </w:rPr>
        <w:tab/>
        <w:t xml:space="preserve">Dispute Resolution Procedures </w:t>
      </w:r>
    </w:p>
    <w:p w14:paraId="7190D43C"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12.1 </w:t>
      </w:r>
      <w:r w:rsidRPr="00615055">
        <w:rPr>
          <w:rFonts w:ascii="Times New Roman" w:hAnsi="Times New Roman"/>
          <w:b/>
        </w:rPr>
        <w:tab/>
        <w:t xml:space="preserve">Objective </w:t>
      </w:r>
    </w:p>
    <w:p w14:paraId="5C2AE53A"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Section 12 of this Attachment sets forth a dispute resolution process (the “Regional Planning Dispute Resolution Process”) through which regional transmission planning-related disputes may be resolved as expeditiously as possible. </w:t>
      </w:r>
    </w:p>
    <w:p w14:paraId="74A8BD68" w14:textId="77777777" w:rsidR="00DF7927" w:rsidRPr="004E0F10" w:rsidRDefault="00DF7927" w:rsidP="00DF7927">
      <w:pPr>
        <w:pStyle w:val="Normal178"/>
        <w:spacing w:after="0" w:line="360" w:lineRule="auto"/>
        <w:rPr>
          <w:rFonts w:ascii="Times New Roman" w:hAnsi="Times New Roman"/>
        </w:rPr>
      </w:pPr>
    </w:p>
    <w:p w14:paraId="087728BC"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12.2 </w:t>
      </w:r>
      <w:r w:rsidRPr="00615055">
        <w:rPr>
          <w:rFonts w:ascii="Times New Roman" w:hAnsi="Times New Roman"/>
          <w:b/>
        </w:rPr>
        <w:tab/>
        <w:t xml:space="preserve">Confidential Information and CEII Protections </w:t>
      </w:r>
    </w:p>
    <w:p w14:paraId="5E6261C7"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All information disclosed in the course of the Regional Planning Dispute Resolution Process shall be subject to the protection of confidential information and CEII consistent with the ISO New England Information Policy and CEII policy. </w:t>
      </w:r>
    </w:p>
    <w:p w14:paraId="7F4DF2F2" w14:textId="77777777" w:rsidR="00DF7927" w:rsidRDefault="00DF7927" w:rsidP="00DF7927">
      <w:pPr>
        <w:pStyle w:val="Normal178"/>
        <w:spacing w:after="0" w:line="360" w:lineRule="auto"/>
        <w:rPr>
          <w:rFonts w:ascii="Times New Roman" w:hAnsi="Times New Roman"/>
          <w:b/>
        </w:rPr>
      </w:pPr>
    </w:p>
    <w:p w14:paraId="6C6E1E14"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12.3 </w:t>
      </w:r>
      <w:r w:rsidRPr="00615055">
        <w:rPr>
          <w:rFonts w:ascii="Times New Roman" w:hAnsi="Times New Roman"/>
          <w:b/>
        </w:rPr>
        <w:tab/>
        <w:t xml:space="preserve">Eligible Parties </w:t>
      </w:r>
    </w:p>
    <w:p w14:paraId="5784E252"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Any member of the Planning Advisory Committee that has been adversely affected by a Reviewable Determination, defined in Section 12.4(a) of this Attachment, with respect to the regional system planning process described in this Attachment is eligible to raise its dispute, as appropriate, under this Dispute Resolution Process (“Disputing Party”). </w:t>
      </w:r>
    </w:p>
    <w:p w14:paraId="1FEB43C6" w14:textId="77777777" w:rsidR="00DF7927" w:rsidRDefault="00DF7927" w:rsidP="00DF7927">
      <w:pPr>
        <w:pStyle w:val="Normal178"/>
        <w:spacing w:after="0" w:line="360" w:lineRule="auto"/>
        <w:rPr>
          <w:rFonts w:ascii="Times New Roman" w:hAnsi="Times New Roman"/>
        </w:rPr>
      </w:pPr>
    </w:p>
    <w:p w14:paraId="1F93D08F"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12.4 </w:t>
      </w:r>
      <w:r w:rsidRPr="00615055">
        <w:rPr>
          <w:rFonts w:ascii="Times New Roman" w:hAnsi="Times New Roman"/>
          <w:b/>
        </w:rPr>
        <w:tab/>
        <w:t xml:space="preserve">Scope </w:t>
      </w:r>
    </w:p>
    <w:p w14:paraId="04B4B853"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t xml:space="preserve">In order to ensure that the regional transmission planning process set forth under this Attachment moves expeditiously forward, the scope of issues that may be subject to the Regional Planning Dispute Resolution Process under this Section 12 shall be limited to certain key procedural and substantive decisions made by the ISO within its authority as specified in documents on file with the Commission. That is, decisions not subject to resolution within the jurisdiction of the Commission are not within the scope of the Regional Planning Dispute Resolution Process. Examples of matters not within the scope of the Regional Planning Dispute Resolution Process include planning to serve retail native load or state </w:t>
      </w:r>
      <w:r w:rsidRPr="004E0F10">
        <w:rPr>
          <w:rFonts w:ascii="Times New Roman" w:hAnsi="Times New Roman"/>
        </w:rPr>
        <w:lastRenderedPageBreak/>
        <w:t xml:space="preserve">siting issues. Additionally, the Tariff already explicitly provides specific dispute resolution procedures for various matters. To this end, any matter regarding the review and approval of applications pursuant to Section I.3.9 of the Tariff, which is subject to the dispute resolution process under Section I.6 of the Tariff, shall not be within the scope of this Regional Planning Dispute Resolution Process. Similarly, any matter regarding Transmission Cost Allocation shall be governed by the dispute resolution process under Schedule 12 of the OATT, and shall be outside the scope of this Regional Planning Dispute Resolution Process. </w:t>
      </w:r>
    </w:p>
    <w:p w14:paraId="240FE860" w14:textId="77777777" w:rsidR="00DF7927" w:rsidRPr="004E0F10" w:rsidRDefault="00DF7927" w:rsidP="00DF7927">
      <w:pPr>
        <w:pStyle w:val="Normal178"/>
        <w:spacing w:after="0" w:line="360" w:lineRule="auto"/>
        <w:rPr>
          <w:rFonts w:ascii="Times New Roman" w:hAnsi="Times New Roman"/>
        </w:rPr>
      </w:pPr>
    </w:p>
    <w:p w14:paraId="11526266" w14:textId="77777777" w:rsidR="00DF7927" w:rsidRPr="00615055" w:rsidRDefault="00462ADF" w:rsidP="00DF7927">
      <w:pPr>
        <w:pStyle w:val="Normal178"/>
        <w:spacing w:after="0" w:line="360" w:lineRule="auto"/>
        <w:ind w:firstLine="720"/>
        <w:rPr>
          <w:rFonts w:ascii="Times New Roman" w:hAnsi="Times New Roman"/>
          <w:b/>
        </w:rPr>
      </w:pPr>
      <w:r w:rsidRPr="00615055">
        <w:rPr>
          <w:rFonts w:ascii="Times New Roman" w:hAnsi="Times New Roman"/>
          <w:b/>
        </w:rPr>
        <w:t xml:space="preserve">(a) </w:t>
      </w:r>
      <w:r w:rsidRPr="00615055">
        <w:rPr>
          <w:rFonts w:ascii="Times New Roman" w:hAnsi="Times New Roman"/>
          <w:b/>
        </w:rPr>
        <w:tab/>
        <w:t xml:space="preserve">Reviewable Determinations </w:t>
      </w:r>
    </w:p>
    <w:p w14:paraId="2095AD63"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The determinations that may be subject to the Regional Planning Dispute Resolution Process under this Section 12 </w:t>
      </w:r>
      <w:r>
        <w:rPr>
          <w:rFonts w:ascii="Times New Roman" w:hAnsi="Times New Roman"/>
        </w:rPr>
        <w:t>that</w:t>
      </w:r>
      <w:r w:rsidRPr="004E0F10">
        <w:rPr>
          <w:rFonts w:ascii="Times New Roman" w:hAnsi="Times New Roman"/>
        </w:rPr>
        <w:t xml:space="preserve"> include certain procedural and substantive challenges that may arise at </w:t>
      </w:r>
      <w:r>
        <w:rPr>
          <w:rFonts w:ascii="Times New Roman" w:hAnsi="Times New Roman"/>
        </w:rPr>
        <w:t xml:space="preserve">limited </w:t>
      </w:r>
      <w:r w:rsidRPr="004E0F10">
        <w:rPr>
          <w:rFonts w:ascii="Times New Roman" w:hAnsi="Times New Roman"/>
        </w:rPr>
        <w:t xml:space="preserve">designated key decision points in the regional transmission planning process for PTF. Procedural challenges will be limited to whether or not the steps taken up to a </w:t>
      </w:r>
      <w:r>
        <w:rPr>
          <w:rFonts w:ascii="Times New Roman" w:hAnsi="Times New Roman"/>
        </w:rPr>
        <w:t>designated k</w:t>
      </w:r>
      <w:r w:rsidRPr="004E0F10">
        <w:rPr>
          <w:rFonts w:ascii="Times New Roman" w:hAnsi="Times New Roman"/>
        </w:rPr>
        <w:t xml:space="preserve">ey </w:t>
      </w:r>
      <w:r>
        <w:rPr>
          <w:rFonts w:ascii="Times New Roman" w:hAnsi="Times New Roman"/>
        </w:rPr>
        <w:t>d</w:t>
      </w:r>
      <w:r w:rsidRPr="004E0F10">
        <w:rPr>
          <w:rFonts w:ascii="Times New Roman" w:hAnsi="Times New Roman"/>
        </w:rPr>
        <w:t xml:space="preserve">ecision </w:t>
      </w:r>
      <w:r>
        <w:rPr>
          <w:rFonts w:ascii="Times New Roman" w:hAnsi="Times New Roman"/>
        </w:rPr>
        <w:t>p</w:t>
      </w:r>
      <w:r w:rsidRPr="004E0F10">
        <w:rPr>
          <w:rFonts w:ascii="Times New Roman" w:hAnsi="Times New Roman"/>
        </w:rPr>
        <w:t xml:space="preserve">oint conform to the requirements set forth in this Attachment. Substantive challenges will be limited to whether or not a determination or conclusion rendered at a </w:t>
      </w:r>
      <w:r>
        <w:rPr>
          <w:rFonts w:ascii="Times New Roman" w:hAnsi="Times New Roman"/>
        </w:rPr>
        <w:t>designated key</w:t>
      </w:r>
      <w:r w:rsidRPr="004E0F10">
        <w:rPr>
          <w:rFonts w:ascii="Times New Roman" w:hAnsi="Times New Roman"/>
        </w:rPr>
        <w:t xml:space="preserve"> </w:t>
      </w:r>
      <w:r>
        <w:rPr>
          <w:rFonts w:ascii="Times New Roman" w:hAnsi="Times New Roman"/>
        </w:rPr>
        <w:t>decision p</w:t>
      </w:r>
      <w:r w:rsidRPr="004E0F10">
        <w:rPr>
          <w:rFonts w:ascii="Times New Roman" w:hAnsi="Times New Roman"/>
        </w:rPr>
        <w:t xml:space="preserve">oint was supported by adequate basis in fact. </w:t>
      </w:r>
    </w:p>
    <w:p w14:paraId="292969A3" w14:textId="77777777" w:rsidR="00DF7927" w:rsidRDefault="00DF7927" w:rsidP="00DF7927">
      <w:pPr>
        <w:pStyle w:val="Normal178"/>
        <w:spacing w:after="0" w:line="360" w:lineRule="auto"/>
        <w:rPr>
          <w:rFonts w:ascii="Times New Roman" w:hAnsi="Times New Roman"/>
        </w:rPr>
      </w:pPr>
    </w:p>
    <w:p w14:paraId="34C64E4F" w14:textId="77777777" w:rsidR="00DF7927" w:rsidRDefault="00462ADF" w:rsidP="00DF7927">
      <w:pPr>
        <w:pStyle w:val="Normal178"/>
        <w:spacing w:after="0" w:line="360" w:lineRule="auto"/>
        <w:ind w:firstLine="720"/>
        <w:rPr>
          <w:rFonts w:ascii="Times New Roman" w:hAnsi="Times New Roman"/>
        </w:rPr>
      </w:pPr>
      <w:r w:rsidRPr="004E0F10">
        <w:rPr>
          <w:rFonts w:ascii="Times New Roman" w:hAnsi="Times New Roman"/>
        </w:rPr>
        <w:t xml:space="preserve">The </w:t>
      </w:r>
      <w:r>
        <w:rPr>
          <w:rFonts w:ascii="Times New Roman" w:hAnsi="Times New Roman"/>
        </w:rPr>
        <w:t>designated k</w:t>
      </w:r>
      <w:r w:rsidRPr="004E0F10">
        <w:rPr>
          <w:rFonts w:ascii="Times New Roman" w:hAnsi="Times New Roman"/>
        </w:rPr>
        <w:t xml:space="preserve">ey </w:t>
      </w:r>
      <w:r>
        <w:rPr>
          <w:rFonts w:ascii="Times New Roman" w:hAnsi="Times New Roman"/>
        </w:rPr>
        <w:t>d</w:t>
      </w:r>
      <w:r w:rsidRPr="004E0F10">
        <w:rPr>
          <w:rFonts w:ascii="Times New Roman" w:hAnsi="Times New Roman"/>
        </w:rPr>
        <w:t xml:space="preserve">ecision </w:t>
      </w:r>
      <w:r>
        <w:rPr>
          <w:rFonts w:ascii="Times New Roman" w:hAnsi="Times New Roman"/>
        </w:rPr>
        <w:t>p</w:t>
      </w:r>
      <w:r w:rsidRPr="004E0F10">
        <w:rPr>
          <w:rFonts w:ascii="Times New Roman" w:hAnsi="Times New Roman"/>
        </w:rPr>
        <w:t xml:space="preserve">oints </w:t>
      </w:r>
      <w:r>
        <w:rPr>
          <w:rFonts w:ascii="Times New Roman" w:hAnsi="Times New Roman"/>
        </w:rPr>
        <w:t xml:space="preserve">for Reviewable Determinations </w:t>
      </w:r>
      <w:r w:rsidRPr="004E0F10">
        <w:rPr>
          <w:rFonts w:ascii="Times New Roman" w:hAnsi="Times New Roman"/>
        </w:rPr>
        <w:t xml:space="preserve">shall be limited to the following: </w:t>
      </w:r>
    </w:p>
    <w:p w14:paraId="36B6FA1A" w14:textId="77777777" w:rsidR="00DF7927" w:rsidRPr="004E0F10" w:rsidRDefault="00DF7927" w:rsidP="00DF7927">
      <w:pPr>
        <w:pStyle w:val="Normal178"/>
        <w:spacing w:after="0" w:line="360" w:lineRule="auto"/>
        <w:ind w:firstLine="720"/>
        <w:rPr>
          <w:rFonts w:ascii="Times New Roman" w:hAnsi="Times New Roman"/>
        </w:rPr>
      </w:pPr>
    </w:p>
    <w:p w14:paraId="24A58346"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 xml:space="preserve">(i) </w:t>
      </w:r>
      <w:r>
        <w:rPr>
          <w:rFonts w:ascii="Times New Roman" w:hAnsi="Times New Roman"/>
        </w:rPr>
        <w:tab/>
      </w:r>
      <w:r w:rsidRPr="004E0F10">
        <w:rPr>
          <w:rFonts w:ascii="Times New Roman" w:hAnsi="Times New Roman"/>
        </w:rPr>
        <w:t xml:space="preserve">Results of a Needs Assessment conducted and communicated by the ISO to the Planning Advisory Committee as specified in Section 4.1 of this Attachment; </w:t>
      </w:r>
    </w:p>
    <w:p w14:paraId="7CA9E75F" w14:textId="77777777" w:rsidR="00DF7927" w:rsidRDefault="00DF7927" w:rsidP="00DF7927">
      <w:pPr>
        <w:pStyle w:val="Normal178"/>
        <w:spacing w:after="0" w:line="360" w:lineRule="auto"/>
        <w:rPr>
          <w:rFonts w:ascii="Times New Roman" w:hAnsi="Times New Roman"/>
        </w:rPr>
      </w:pPr>
    </w:p>
    <w:p w14:paraId="1D1E2AA4"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 xml:space="preserve">(ii) </w:t>
      </w:r>
      <w:r>
        <w:rPr>
          <w:rFonts w:ascii="Times New Roman" w:hAnsi="Times New Roman"/>
        </w:rPr>
        <w:tab/>
      </w:r>
      <w:r w:rsidRPr="004E0F10">
        <w:rPr>
          <w:rFonts w:ascii="Times New Roman" w:hAnsi="Times New Roman"/>
        </w:rPr>
        <w:t xml:space="preserve">Updates to the RSP Project List, including adding, removing or revising regulated transmission solutions included thereunder, as presented at the Planning Advisory Committee and as specified in Section 3.6 of this Attachment; </w:t>
      </w:r>
    </w:p>
    <w:p w14:paraId="29568443" w14:textId="77777777" w:rsidR="00DF7927" w:rsidRPr="004E0F10" w:rsidRDefault="00DF7927" w:rsidP="00DF7927">
      <w:pPr>
        <w:pStyle w:val="Normal178"/>
        <w:spacing w:after="0" w:line="360" w:lineRule="auto"/>
        <w:rPr>
          <w:rFonts w:ascii="Times New Roman" w:hAnsi="Times New Roman"/>
        </w:rPr>
      </w:pPr>
    </w:p>
    <w:p w14:paraId="771CB808"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(iii)</w:t>
      </w:r>
      <w:r>
        <w:rPr>
          <w:rFonts w:ascii="Times New Roman" w:hAnsi="Times New Roman"/>
        </w:rPr>
        <w:tab/>
      </w:r>
      <w:r w:rsidRPr="004E0F10">
        <w:rPr>
          <w:rFonts w:ascii="Times New Roman" w:hAnsi="Times New Roman"/>
        </w:rPr>
        <w:t xml:space="preserve"> Results of Solutions Studies conducted and communicated by the ISO to the Planning Advisory Committee as specified in Section 4.2 of this Attachment; </w:t>
      </w:r>
    </w:p>
    <w:p w14:paraId="23CD05DE" w14:textId="77777777" w:rsidR="00DF7927" w:rsidRDefault="00DF7927" w:rsidP="00DF7927">
      <w:pPr>
        <w:pStyle w:val="Normal178"/>
        <w:spacing w:after="0" w:line="360" w:lineRule="auto"/>
        <w:rPr>
          <w:rFonts w:ascii="Times New Roman" w:hAnsi="Times New Roman"/>
        </w:rPr>
      </w:pPr>
    </w:p>
    <w:p w14:paraId="0B66CBFA" w14:textId="77777777"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 xml:space="preserve">(iv) </w:t>
      </w:r>
      <w:r>
        <w:rPr>
          <w:rFonts w:ascii="Times New Roman" w:hAnsi="Times New Roman"/>
        </w:rPr>
        <w:tab/>
      </w:r>
      <w:r w:rsidRPr="004E0F10">
        <w:rPr>
          <w:rFonts w:ascii="Times New Roman" w:hAnsi="Times New Roman"/>
        </w:rPr>
        <w:t>Consideration of market responses in Needs Assessments as specified in Section 4.</w:t>
      </w:r>
      <w:r>
        <w:rPr>
          <w:rFonts w:ascii="Times New Roman" w:hAnsi="Times New Roman"/>
        </w:rPr>
        <w:t>1(f)</w:t>
      </w:r>
      <w:r w:rsidRPr="004E0F10">
        <w:rPr>
          <w:rFonts w:ascii="Times New Roman" w:hAnsi="Times New Roman"/>
        </w:rPr>
        <w:t xml:space="preserve"> of this Attachment; </w:t>
      </w:r>
    </w:p>
    <w:p w14:paraId="01ABDD63" w14:textId="77777777" w:rsidR="00DF7927" w:rsidRDefault="00DF7927" w:rsidP="00DF7927">
      <w:pPr>
        <w:pStyle w:val="Normal178"/>
        <w:spacing w:after="0" w:line="360" w:lineRule="auto"/>
        <w:rPr>
          <w:rFonts w:ascii="Times New Roman" w:hAnsi="Times New Roman"/>
        </w:rPr>
      </w:pPr>
    </w:p>
    <w:p w14:paraId="3958CED8" w14:textId="3C50C2EF"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lastRenderedPageBreak/>
        <w:t xml:space="preserve">(v) </w:t>
      </w:r>
      <w:r>
        <w:rPr>
          <w:rFonts w:ascii="Times New Roman" w:hAnsi="Times New Roman"/>
        </w:rPr>
        <w:tab/>
      </w:r>
      <w:ins w:id="89" w:author="Author">
        <w:r w:rsidR="000B0FD3">
          <w:rPr>
            <w:rFonts w:ascii="Times New Roman" w:hAnsi="Times New Roman"/>
          </w:rPr>
          <w:t xml:space="preserve">Prioritization and </w:t>
        </w:r>
      </w:ins>
      <w:del w:id="90" w:author="Author">
        <w:r w:rsidRPr="004E0F10" w:rsidDel="000B0FD3">
          <w:rPr>
            <w:rFonts w:ascii="Times New Roman" w:hAnsi="Times New Roman"/>
          </w:rPr>
          <w:delText xml:space="preserve">Substance </w:delText>
        </w:r>
      </w:del>
      <w:ins w:id="91" w:author="Author">
        <w:r w:rsidR="000B0FD3">
          <w:rPr>
            <w:rFonts w:ascii="Times New Roman" w:hAnsi="Times New Roman"/>
          </w:rPr>
          <w:t>s</w:t>
        </w:r>
        <w:r w:rsidR="000B0FD3" w:rsidRPr="004E0F10">
          <w:rPr>
            <w:rFonts w:ascii="Times New Roman" w:hAnsi="Times New Roman"/>
          </w:rPr>
          <w:t xml:space="preserve">ubstance </w:t>
        </w:r>
      </w:ins>
      <w:r w:rsidRPr="004E0F10">
        <w:rPr>
          <w:rFonts w:ascii="Times New Roman" w:hAnsi="Times New Roman"/>
        </w:rPr>
        <w:t xml:space="preserve">of </w:t>
      </w:r>
      <w:del w:id="92" w:author="Author">
        <w:r w:rsidRPr="004E0F10" w:rsidDel="000B0FD3">
          <w:rPr>
            <w:rFonts w:ascii="Times New Roman" w:hAnsi="Times New Roman"/>
          </w:rPr>
          <w:delText>Economic Studies</w:delText>
        </w:r>
      </w:del>
      <w:ins w:id="93" w:author="Author">
        <w:r w:rsidR="000B0FD3">
          <w:rPr>
            <w:rFonts w:ascii="Times New Roman" w:hAnsi="Times New Roman"/>
          </w:rPr>
          <w:t>Stakeholder-Requested Scenarios</w:t>
        </w:r>
      </w:ins>
      <w:r w:rsidRPr="004E0F10">
        <w:rPr>
          <w:rFonts w:ascii="Times New Roman" w:hAnsi="Times New Roman"/>
        </w:rPr>
        <w:t xml:space="preserve"> to be conducted by the ISO in a given </w:t>
      </w:r>
      <w:del w:id="94" w:author="Author">
        <w:r w:rsidRPr="004E0F10" w:rsidDel="000B0FD3">
          <w:rPr>
            <w:rFonts w:ascii="Times New Roman" w:hAnsi="Times New Roman"/>
          </w:rPr>
          <w:delText xml:space="preserve">year </w:delText>
        </w:r>
      </w:del>
      <w:ins w:id="95" w:author="Author">
        <w:r w:rsidR="000B0FD3">
          <w:rPr>
            <w:rFonts w:ascii="Times New Roman" w:hAnsi="Times New Roman"/>
          </w:rPr>
          <w:t>Economic Study cycle</w:t>
        </w:r>
        <w:r w:rsidR="000B0FD3" w:rsidRPr="004E0F10">
          <w:rPr>
            <w:rFonts w:ascii="Times New Roman" w:hAnsi="Times New Roman"/>
          </w:rPr>
          <w:t xml:space="preserve"> </w:t>
        </w:r>
      </w:ins>
      <w:r w:rsidRPr="004E0F10">
        <w:rPr>
          <w:rFonts w:ascii="Times New Roman" w:hAnsi="Times New Roman"/>
        </w:rPr>
        <w:t xml:space="preserve">as specified in Section </w:t>
      </w:r>
      <w:ins w:id="96" w:author="Author">
        <w:r w:rsidR="000B0FD3">
          <w:rPr>
            <w:rFonts w:ascii="Times New Roman" w:hAnsi="Times New Roman"/>
          </w:rPr>
          <w:t>17.2(d)</w:t>
        </w:r>
      </w:ins>
      <w:del w:id="97" w:author="Author">
        <w:r w:rsidRPr="004E0F10" w:rsidDel="000B0FD3">
          <w:rPr>
            <w:rFonts w:ascii="Times New Roman" w:hAnsi="Times New Roman"/>
          </w:rPr>
          <w:delText>4.1(b)</w:delText>
        </w:r>
      </w:del>
      <w:r w:rsidRPr="004E0F10">
        <w:rPr>
          <w:rFonts w:ascii="Times New Roman" w:hAnsi="Times New Roman"/>
        </w:rPr>
        <w:t xml:space="preserve"> of this Attachment; and </w:t>
      </w:r>
    </w:p>
    <w:p w14:paraId="1F0410EF" w14:textId="77777777" w:rsidR="00DF7927" w:rsidRDefault="00DF7927" w:rsidP="00DF7927">
      <w:pPr>
        <w:pStyle w:val="Normal178"/>
        <w:spacing w:after="0" w:line="360" w:lineRule="auto"/>
        <w:rPr>
          <w:rFonts w:ascii="Times New Roman" w:hAnsi="Times New Roman"/>
        </w:rPr>
      </w:pPr>
    </w:p>
    <w:p w14:paraId="7A0A70D8" w14:textId="20F6DBBA" w:rsidR="00DF7927" w:rsidRPr="004E0F10" w:rsidRDefault="00462ADF" w:rsidP="00DF7927">
      <w:pPr>
        <w:pStyle w:val="Normal178"/>
        <w:spacing w:after="0" w:line="360" w:lineRule="auto"/>
        <w:ind w:left="1440" w:hanging="720"/>
        <w:rPr>
          <w:rFonts w:ascii="Times New Roman" w:hAnsi="Times New Roman"/>
        </w:rPr>
      </w:pPr>
      <w:r w:rsidRPr="004E0F10">
        <w:rPr>
          <w:rFonts w:ascii="Times New Roman" w:hAnsi="Times New Roman"/>
        </w:rPr>
        <w:t xml:space="preserve">(vi) </w:t>
      </w:r>
      <w:r>
        <w:rPr>
          <w:rFonts w:ascii="Times New Roman" w:hAnsi="Times New Roman"/>
        </w:rPr>
        <w:tab/>
      </w:r>
      <w:r w:rsidRPr="004E0F10">
        <w:rPr>
          <w:rFonts w:ascii="Times New Roman" w:hAnsi="Times New Roman"/>
        </w:rPr>
        <w:t xml:space="preserve">Prioritization of Economic </w:t>
      </w:r>
      <w:del w:id="98" w:author="Author">
        <w:r w:rsidRPr="004E0F10" w:rsidDel="000B0FD3">
          <w:rPr>
            <w:rFonts w:ascii="Times New Roman" w:hAnsi="Times New Roman"/>
          </w:rPr>
          <w:delText xml:space="preserve">Studies </w:delText>
        </w:r>
      </w:del>
      <w:ins w:id="99" w:author="Author">
        <w:r w:rsidR="000B0FD3" w:rsidRPr="004E0F10">
          <w:rPr>
            <w:rFonts w:ascii="Times New Roman" w:hAnsi="Times New Roman"/>
          </w:rPr>
          <w:t>Stud</w:t>
        </w:r>
        <w:r w:rsidR="000B0FD3">
          <w:rPr>
            <w:rFonts w:ascii="Times New Roman" w:hAnsi="Times New Roman"/>
          </w:rPr>
          <w:t>y Scenario sensitivities</w:t>
        </w:r>
        <w:r w:rsidR="000B0FD3" w:rsidRPr="004E0F10">
          <w:rPr>
            <w:rFonts w:ascii="Times New Roman" w:hAnsi="Times New Roman"/>
          </w:rPr>
          <w:t xml:space="preserve"> </w:t>
        </w:r>
      </w:ins>
      <w:r w:rsidRPr="004E0F10">
        <w:rPr>
          <w:rFonts w:ascii="Times New Roman" w:hAnsi="Times New Roman"/>
        </w:rPr>
        <w:t xml:space="preserve">to be performed in a given </w:t>
      </w:r>
      <w:del w:id="100" w:author="Author">
        <w:r w:rsidRPr="00454242" w:rsidDel="009C395F">
          <w:rPr>
            <w:rFonts w:ascii="Times New Roman" w:hAnsi="Times New Roman"/>
            <w:highlight w:val="yellow"/>
            <w:rPrChange w:id="101" w:author="Author">
              <w:rPr>
                <w:rFonts w:ascii="Times New Roman" w:hAnsi="Times New Roman"/>
              </w:rPr>
            </w:rPrChange>
          </w:rPr>
          <w:delText xml:space="preserve">year </w:delText>
        </w:r>
      </w:del>
      <w:ins w:id="102" w:author="Author">
        <w:r w:rsidR="009C395F" w:rsidRPr="00454242">
          <w:rPr>
            <w:rFonts w:ascii="Times New Roman" w:hAnsi="Times New Roman"/>
            <w:highlight w:val="yellow"/>
            <w:rPrChange w:id="103" w:author="Author">
              <w:rPr>
                <w:rFonts w:ascii="Times New Roman" w:hAnsi="Times New Roman"/>
              </w:rPr>
            </w:rPrChange>
          </w:rPr>
          <w:t>Economic S</w:t>
        </w:r>
        <w:del w:id="104" w:author="Author">
          <w:r w:rsidR="000B0FD3" w:rsidRPr="00454242" w:rsidDel="009C395F">
            <w:rPr>
              <w:rFonts w:ascii="Times New Roman" w:hAnsi="Times New Roman"/>
              <w:highlight w:val="yellow"/>
              <w:rPrChange w:id="105" w:author="Author">
                <w:rPr>
                  <w:rFonts w:ascii="Times New Roman" w:hAnsi="Times New Roman"/>
                </w:rPr>
              </w:rPrChange>
            </w:rPr>
            <w:delText>s</w:delText>
          </w:r>
        </w:del>
        <w:r w:rsidR="000B0FD3" w:rsidRPr="00454242">
          <w:rPr>
            <w:rFonts w:ascii="Times New Roman" w:hAnsi="Times New Roman"/>
            <w:highlight w:val="yellow"/>
            <w:rPrChange w:id="106" w:author="Author">
              <w:rPr>
                <w:rFonts w:ascii="Times New Roman" w:hAnsi="Times New Roman"/>
              </w:rPr>
            </w:rPrChange>
          </w:rPr>
          <w:t>tudy cycle</w:t>
        </w:r>
        <w:r w:rsidR="000B0FD3" w:rsidRPr="004E0F10">
          <w:rPr>
            <w:rFonts w:ascii="Times New Roman" w:hAnsi="Times New Roman"/>
          </w:rPr>
          <w:t xml:space="preserve"> </w:t>
        </w:r>
      </w:ins>
      <w:r w:rsidRPr="004E0F10">
        <w:rPr>
          <w:rFonts w:ascii="Times New Roman" w:hAnsi="Times New Roman"/>
        </w:rPr>
        <w:t xml:space="preserve">where the Planning Advisory Committee is not able to prioritize them as specified in Section </w:t>
      </w:r>
      <w:del w:id="107" w:author="Author">
        <w:r w:rsidRPr="004E0F10" w:rsidDel="000B0FD3">
          <w:rPr>
            <w:rFonts w:ascii="Times New Roman" w:hAnsi="Times New Roman"/>
          </w:rPr>
          <w:delText>4.1(b)</w:delText>
        </w:r>
      </w:del>
      <w:ins w:id="108" w:author="Author">
        <w:r w:rsidR="000B0FD3">
          <w:rPr>
            <w:rFonts w:ascii="Times New Roman" w:hAnsi="Times New Roman"/>
          </w:rPr>
          <w:t>17.4</w:t>
        </w:r>
      </w:ins>
      <w:r w:rsidR="000B0FD3">
        <w:rPr>
          <w:rFonts w:ascii="Times New Roman" w:hAnsi="Times New Roman"/>
        </w:rPr>
        <w:t xml:space="preserve"> of this Attachment.</w:t>
      </w:r>
    </w:p>
    <w:p w14:paraId="7D980E5E" w14:textId="77777777" w:rsidR="00DF7927" w:rsidRPr="004E0F10" w:rsidRDefault="00DF7927" w:rsidP="00DF7927">
      <w:pPr>
        <w:pStyle w:val="Normal178"/>
        <w:spacing w:after="0" w:line="360" w:lineRule="auto"/>
        <w:rPr>
          <w:rFonts w:ascii="Times New Roman" w:hAnsi="Times New Roman"/>
        </w:rPr>
      </w:pPr>
    </w:p>
    <w:p w14:paraId="4D6C2EBF" w14:textId="77777777" w:rsidR="00DF7927" w:rsidRPr="00615055" w:rsidRDefault="00462ADF" w:rsidP="00DF7927">
      <w:pPr>
        <w:pStyle w:val="Normal178"/>
        <w:spacing w:after="0" w:line="360" w:lineRule="auto"/>
        <w:ind w:firstLine="720"/>
        <w:rPr>
          <w:rFonts w:ascii="Times New Roman" w:hAnsi="Times New Roman"/>
          <w:b/>
        </w:rPr>
      </w:pPr>
      <w:r w:rsidRPr="00615055">
        <w:rPr>
          <w:rFonts w:ascii="Times New Roman" w:hAnsi="Times New Roman"/>
          <w:b/>
        </w:rPr>
        <w:t xml:space="preserve">(b) </w:t>
      </w:r>
      <w:r w:rsidRPr="00615055">
        <w:rPr>
          <w:rFonts w:ascii="Times New Roman" w:hAnsi="Times New Roman"/>
          <w:b/>
        </w:rPr>
        <w:tab/>
        <w:t xml:space="preserve">Material Adverse Impact </w:t>
      </w:r>
    </w:p>
    <w:p w14:paraId="4A4A464E" w14:textId="77777777" w:rsidR="00DF7927"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In order to prevail in a challenge to a procedural-based Reviewable Determination, the Disputing Party must show that the alleged procedural error had a material adverse impact on the determination or conclusion. In order to prevail in a challenge to a substantive-based Reviewable Determination, the Disputing Party must show that either (i) the determination is based on incorrect data or assumptions or (ii) incorrect analysis was performed by the ISO, and (iii) as a result the ISO made an incorrect decision or determination. </w:t>
      </w:r>
    </w:p>
    <w:p w14:paraId="1E77EDEA" w14:textId="77777777" w:rsidR="00DF7927" w:rsidRPr="004E0F10" w:rsidRDefault="00DF7927" w:rsidP="00DF7927">
      <w:pPr>
        <w:pStyle w:val="Normal178"/>
        <w:spacing w:after="0" w:line="360" w:lineRule="auto"/>
        <w:ind w:left="720"/>
        <w:rPr>
          <w:rFonts w:ascii="Times New Roman" w:hAnsi="Times New Roman"/>
        </w:rPr>
      </w:pPr>
    </w:p>
    <w:p w14:paraId="79EED9BC"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12.5 </w:t>
      </w:r>
      <w:r w:rsidRPr="00615055">
        <w:rPr>
          <w:rFonts w:ascii="Times New Roman" w:hAnsi="Times New Roman"/>
          <w:b/>
        </w:rPr>
        <w:tab/>
        <w:t xml:space="preserve">Notice and Comment </w:t>
      </w:r>
    </w:p>
    <w:p w14:paraId="5B23F62F"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A Disputing Party aggrieved by a Reviewable Determination shall have fifteen (15) calendar days upon learning of the Reviewable Determination following the ISO’s presentation of such Reviewable Determination at the Planning Advisory Committee to request dispute resolution by giving notice to the ISO ("Request for Dispute Resolution"). A Request for Dispute Resolution shall be in writing and shall be addressed to the ISO's Chair of the Planning Advisory Committee and, as appropriate, the affected Transmission Owner. Within three (3) Business Days of the receipt by the ISO of a Request for Dispute Resolution, the ISO shall prepare and distribute to all members of the Planning Advisory Committee a notice of the Request for Dispute Resolution including, subject to the protection of Confidential Information and CEII, the specifics of the Request for Dispute Resolution and providing the name of an ISO representative to whom any comments may be sent. Any member of the Planning Advisory Committee may submit to the ISO’s designated representative, on or before the tenth (10th) Business Day following the date the ISO distributes the notice of the Request for Dispute Resolution, written comments to the ISO with respect to the Request for Dispute Resolution. The party filing the Request for Dispute Resolution may respond to any such comments by submitting a written response to the ISO’s designated representative and to the commenting party on or before the fifteenth (15th) Business Day following the date the ISO distributes the notice of the Request for Dispute Resolution. The ISO may, but is not required to, consider any written comments. </w:t>
      </w:r>
    </w:p>
    <w:p w14:paraId="0DA850B4" w14:textId="77777777" w:rsidR="00DF7927" w:rsidRDefault="00DF7927" w:rsidP="00DF7927">
      <w:pPr>
        <w:pStyle w:val="Normal178"/>
        <w:spacing w:after="0" w:line="360" w:lineRule="auto"/>
        <w:rPr>
          <w:rFonts w:ascii="Times New Roman" w:hAnsi="Times New Roman"/>
        </w:rPr>
      </w:pPr>
    </w:p>
    <w:p w14:paraId="0D2CC4E3"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12.6 </w:t>
      </w:r>
      <w:r>
        <w:rPr>
          <w:rFonts w:ascii="Times New Roman" w:hAnsi="Times New Roman"/>
          <w:b/>
        </w:rPr>
        <w:tab/>
      </w:r>
      <w:r w:rsidRPr="00615055">
        <w:rPr>
          <w:rFonts w:ascii="Times New Roman" w:hAnsi="Times New Roman"/>
          <w:b/>
        </w:rPr>
        <w:t xml:space="preserve">Dispute Resolution Procedures </w:t>
      </w:r>
    </w:p>
    <w:p w14:paraId="0989F47C" w14:textId="77777777" w:rsidR="00DF7927" w:rsidRPr="00615055" w:rsidRDefault="00462ADF" w:rsidP="00DF7927">
      <w:pPr>
        <w:pStyle w:val="Normal178"/>
        <w:spacing w:after="0" w:line="360" w:lineRule="auto"/>
        <w:ind w:firstLine="720"/>
        <w:rPr>
          <w:rFonts w:ascii="Times New Roman" w:hAnsi="Times New Roman"/>
          <w:b/>
        </w:rPr>
      </w:pPr>
      <w:r w:rsidRPr="00615055">
        <w:rPr>
          <w:rFonts w:ascii="Times New Roman" w:hAnsi="Times New Roman"/>
          <w:b/>
        </w:rPr>
        <w:t xml:space="preserve">(a) </w:t>
      </w:r>
      <w:r w:rsidRPr="00615055">
        <w:rPr>
          <w:rFonts w:ascii="Times New Roman" w:hAnsi="Times New Roman"/>
          <w:b/>
        </w:rPr>
        <w:tab/>
        <w:t xml:space="preserve">Resolution Through the Planning Advisory Committee </w:t>
      </w:r>
    </w:p>
    <w:p w14:paraId="0C74FF7C"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The Planning Advisory Committee shall discuss and resolve any dispute arising under this Attachment involving a Reviewable Determination, as defined in Section 12.4 of this Attachment, between and among the ISO, the Disputing Party, and, as appropriate, the affected Transmission Owner (collectively, “Parties”) (excluding applications for rate changes or other changes to the Tariff, or to any Service Agreement entered into under the Tariff, which shall be presented directly to the Commission for resolution). </w:t>
      </w:r>
    </w:p>
    <w:p w14:paraId="7F79E1A1" w14:textId="77777777" w:rsidR="00DF7927" w:rsidRPr="004E0F10" w:rsidRDefault="00DF7927" w:rsidP="00DF7927">
      <w:pPr>
        <w:pStyle w:val="Normal178"/>
        <w:spacing w:after="0" w:line="360" w:lineRule="auto"/>
        <w:rPr>
          <w:rFonts w:ascii="Times New Roman" w:hAnsi="Times New Roman"/>
        </w:rPr>
      </w:pPr>
    </w:p>
    <w:p w14:paraId="01D1D66D" w14:textId="77777777" w:rsidR="00DF7927" w:rsidRPr="00615055" w:rsidRDefault="00462ADF" w:rsidP="00DF7927">
      <w:pPr>
        <w:pStyle w:val="Normal178"/>
        <w:spacing w:after="0" w:line="360" w:lineRule="auto"/>
        <w:ind w:left="720"/>
        <w:rPr>
          <w:rFonts w:ascii="Times New Roman" w:hAnsi="Times New Roman"/>
          <w:b/>
        </w:rPr>
      </w:pPr>
      <w:r w:rsidRPr="00615055">
        <w:rPr>
          <w:rFonts w:ascii="Times New Roman" w:hAnsi="Times New Roman"/>
          <w:b/>
        </w:rPr>
        <w:t xml:space="preserve">(b) </w:t>
      </w:r>
      <w:r w:rsidRPr="00615055">
        <w:rPr>
          <w:rFonts w:ascii="Times New Roman" w:hAnsi="Times New Roman"/>
          <w:b/>
        </w:rPr>
        <w:tab/>
        <w:t xml:space="preserve">Resolution Through Informal Negotiations </w:t>
      </w:r>
    </w:p>
    <w:p w14:paraId="6A1BCDAA"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To the extent that the Planning Advisory Committee is not able to resolve a dispute arising under this Attachment involving a Reviewable Determination, as defined in Section 12.4 of this Attachment, between and among the ISO, the Disputing Party, and, as appropriate, the affected Transmission Owner, such dispute shall be the subject of good-faith negotiations among the Parties. Each Party shall designate a fully authorized senior representative for resolution on an informal basis as promptly as practicable. </w:t>
      </w:r>
    </w:p>
    <w:p w14:paraId="47ADEA32" w14:textId="77777777" w:rsidR="00DF7927" w:rsidRDefault="00DF7927" w:rsidP="00DF7927">
      <w:pPr>
        <w:pStyle w:val="Normal178"/>
        <w:spacing w:after="0" w:line="360" w:lineRule="auto"/>
        <w:rPr>
          <w:rFonts w:ascii="Times New Roman" w:hAnsi="Times New Roman"/>
        </w:rPr>
      </w:pPr>
    </w:p>
    <w:p w14:paraId="75FE5F2C" w14:textId="77777777" w:rsidR="00DF7927" w:rsidRPr="00615055" w:rsidRDefault="00462ADF" w:rsidP="00DF7927">
      <w:pPr>
        <w:pStyle w:val="Normal178"/>
        <w:spacing w:after="0" w:line="360" w:lineRule="auto"/>
        <w:ind w:firstLine="720"/>
        <w:rPr>
          <w:rFonts w:ascii="Times New Roman" w:hAnsi="Times New Roman"/>
          <w:b/>
        </w:rPr>
      </w:pPr>
      <w:r w:rsidRPr="00615055">
        <w:rPr>
          <w:rFonts w:ascii="Times New Roman" w:hAnsi="Times New Roman"/>
          <w:b/>
        </w:rPr>
        <w:t xml:space="preserve">(c) Resolution Through Alternative Dispute Resolution </w:t>
      </w:r>
    </w:p>
    <w:p w14:paraId="3A96011D" w14:textId="77777777" w:rsidR="00DF7927" w:rsidRPr="004E0F10" w:rsidRDefault="00462ADF" w:rsidP="00DF7927">
      <w:pPr>
        <w:pStyle w:val="Normal178"/>
        <w:spacing w:after="0" w:line="360" w:lineRule="auto"/>
        <w:ind w:left="720"/>
        <w:rPr>
          <w:rFonts w:ascii="Times New Roman" w:hAnsi="Times New Roman"/>
        </w:rPr>
      </w:pPr>
      <w:r w:rsidRPr="004E0F10">
        <w:rPr>
          <w:rFonts w:ascii="Times New Roman" w:hAnsi="Times New Roman"/>
        </w:rPr>
        <w:t xml:space="preserve">In the event the designated representatives are unable to resolve the dispute through informal negotiation within thirty (30) days, or such other period as the Parties may agree upon, by mutual agreement of the Parties, such dispute may be submitted to mediation or any other form of alternative dispute resolution upon the agreement of all Parties to participate in such mediation or other alternative dispute resolution process. Such form of alternative dispute resolution shall not include binding arbitration. </w:t>
      </w:r>
    </w:p>
    <w:p w14:paraId="27B57F31" w14:textId="77777777" w:rsidR="00DF7927" w:rsidRPr="004E0F10" w:rsidRDefault="00462ADF" w:rsidP="00DF7927">
      <w:pPr>
        <w:pStyle w:val="Normal178"/>
        <w:spacing w:after="0" w:line="360" w:lineRule="auto"/>
        <w:ind w:left="720"/>
        <w:rPr>
          <w:rFonts w:ascii="Times New Roman" w:hAnsi="Times New Roman"/>
        </w:rPr>
      </w:pPr>
      <w:r>
        <w:rPr>
          <w:rFonts w:ascii="Times New Roman" w:hAnsi="Times New Roman"/>
        </w:rPr>
        <w:t>I</w:t>
      </w:r>
      <w:r w:rsidRPr="004E0F10">
        <w:rPr>
          <w:rFonts w:ascii="Times New Roman" w:hAnsi="Times New Roman"/>
        </w:rPr>
        <w:t xml:space="preserve">f a Party identifies exigent circumstances reasonably requiring expedited resolution of the dispute, such Party may file a Complaint with the Commission or seek other appropriate redress before a court of competent jurisdiction. </w:t>
      </w:r>
    </w:p>
    <w:p w14:paraId="78DD437A" w14:textId="77777777" w:rsidR="00DF7927" w:rsidRDefault="00DF7927" w:rsidP="00DF7927">
      <w:pPr>
        <w:pStyle w:val="Normal178"/>
        <w:spacing w:after="0" w:line="360" w:lineRule="auto"/>
        <w:rPr>
          <w:rFonts w:ascii="Times New Roman" w:hAnsi="Times New Roman"/>
        </w:rPr>
      </w:pPr>
    </w:p>
    <w:p w14:paraId="5B72A6DD"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t xml:space="preserve">12.7 </w:t>
      </w:r>
      <w:r w:rsidRPr="00615055">
        <w:rPr>
          <w:rFonts w:ascii="Times New Roman" w:hAnsi="Times New Roman"/>
          <w:b/>
        </w:rPr>
        <w:tab/>
        <w:t xml:space="preserve">Notice of Dispute Resolution Process Results </w:t>
      </w:r>
    </w:p>
    <w:p w14:paraId="58785CC0" w14:textId="77777777" w:rsidR="00DF7927" w:rsidRPr="004E0F10" w:rsidRDefault="00462ADF" w:rsidP="00DF7927">
      <w:pPr>
        <w:pStyle w:val="Normal178"/>
        <w:spacing w:after="0" w:line="360" w:lineRule="auto"/>
        <w:rPr>
          <w:rFonts w:ascii="Times New Roman" w:hAnsi="Times New Roman"/>
        </w:rPr>
      </w:pPr>
      <w:r w:rsidRPr="004E0F10">
        <w:rPr>
          <w:rFonts w:ascii="Times New Roman" w:hAnsi="Times New Roman"/>
        </w:rPr>
        <w:t xml:space="preserve">Within three (3) Business Days following the resolution of a dispute pursuant to either Section 12.6(b) or Section 12.6(c) of this Attachment, the ISO shall distribute to the Planning Advisory Committee a document reflecting the resolution. </w:t>
      </w:r>
    </w:p>
    <w:p w14:paraId="1C8B243E" w14:textId="77777777" w:rsidR="00DF7927" w:rsidRDefault="00DF7927" w:rsidP="00DF7927">
      <w:pPr>
        <w:pStyle w:val="Normal178"/>
        <w:spacing w:after="0" w:line="360" w:lineRule="auto"/>
        <w:rPr>
          <w:rFonts w:ascii="Times New Roman" w:hAnsi="Times New Roman"/>
        </w:rPr>
      </w:pPr>
    </w:p>
    <w:p w14:paraId="20FA26FB" w14:textId="77777777" w:rsidR="00DF7927" w:rsidRPr="00615055" w:rsidRDefault="00462ADF" w:rsidP="00DF7927">
      <w:pPr>
        <w:pStyle w:val="Normal178"/>
        <w:spacing w:after="0" w:line="360" w:lineRule="auto"/>
        <w:rPr>
          <w:rFonts w:ascii="Times New Roman" w:hAnsi="Times New Roman"/>
          <w:b/>
        </w:rPr>
      </w:pPr>
      <w:r w:rsidRPr="00615055">
        <w:rPr>
          <w:rFonts w:ascii="Times New Roman" w:hAnsi="Times New Roman"/>
          <w:b/>
        </w:rPr>
        <w:lastRenderedPageBreak/>
        <w:t xml:space="preserve">13. </w:t>
      </w:r>
      <w:r w:rsidRPr="00615055">
        <w:rPr>
          <w:rFonts w:ascii="Times New Roman" w:hAnsi="Times New Roman"/>
          <w:b/>
        </w:rPr>
        <w:tab/>
        <w:t xml:space="preserve">Rights Under The Federal Power Act </w:t>
      </w:r>
    </w:p>
    <w:p w14:paraId="37B63776" w14:textId="77777777" w:rsidR="00DF7927" w:rsidRDefault="00462ADF" w:rsidP="00DF7927">
      <w:pPr>
        <w:pStyle w:val="Normal178"/>
        <w:spacing w:after="0" w:line="360" w:lineRule="auto"/>
        <w:rPr>
          <w:rFonts w:ascii="Times New Roman" w:hAnsi="Times New Roman"/>
        </w:rPr>
      </w:pPr>
      <w:r w:rsidRPr="004E0F10">
        <w:rPr>
          <w:rFonts w:ascii="Times New Roman" w:hAnsi="Times New Roman"/>
        </w:rPr>
        <w:t xml:space="preserve">Nothing in this Attachment shall restrict the rights of any party to file a Complaint with the Commission under relevant provisions of the Federal Power Act. </w:t>
      </w:r>
    </w:p>
    <w:p w14:paraId="647A8042" w14:textId="77777777" w:rsidR="00DF7927" w:rsidRDefault="00DF7927" w:rsidP="00DF7927">
      <w:pPr>
        <w:pStyle w:val="Normal178"/>
        <w:spacing w:after="0" w:line="360" w:lineRule="auto"/>
        <w:rPr>
          <w:rFonts w:ascii="Times New Roman" w:hAnsi="Times New Roman"/>
        </w:rPr>
      </w:pPr>
    </w:p>
    <w:p w14:paraId="4A974E60" w14:textId="77777777" w:rsidR="00DF7927" w:rsidRDefault="00462ADF" w:rsidP="00DF7927">
      <w:pPr>
        <w:pStyle w:val="Normal178"/>
        <w:spacing w:after="0" w:line="360" w:lineRule="auto"/>
        <w:ind w:left="-720"/>
        <w:rPr>
          <w:rFonts w:ascii="Times New Roman" w:hAnsi="Times New Roman"/>
        </w:rPr>
      </w:pPr>
      <w:r>
        <w:rPr>
          <w:rFonts w:ascii="Times New Roman" w:hAnsi="Times New Roman"/>
        </w:rPr>
        <w:tab/>
      </w:r>
      <w:r w:rsidRPr="00765233">
        <w:rPr>
          <w:rFonts w:ascii="Times New Roman" w:hAnsi="Times New Roman"/>
          <w:b/>
        </w:rPr>
        <w:t>14.</w:t>
      </w:r>
      <w:r>
        <w:rPr>
          <w:rFonts w:ascii="Times New Roman" w:hAnsi="Times New Roman"/>
        </w:rPr>
        <w:tab/>
      </w:r>
      <w:r w:rsidRPr="008549E6">
        <w:rPr>
          <w:rFonts w:ascii="Times New Roman" w:hAnsi="Times New Roman"/>
          <w:b/>
        </w:rPr>
        <w:t>Annual Assessment of Transmission Transfer Capability</w:t>
      </w:r>
    </w:p>
    <w:p w14:paraId="29A69005" w14:textId="77777777" w:rsidR="00DF7927" w:rsidRDefault="00462ADF" w:rsidP="00DF7927">
      <w:pPr>
        <w:pStyle w:val="Normal178"/>
        <w:spacing w:after="0" w:line="360" w:lineRule="auto"/>
        <w:rPr>
          <w:rFonts w:ascii="Times New Roman" w:hAnsi="Times New Roman"/>
        </w:rPr>
      </w:pPr>
      <w:r>
        <w:rPr>
          <w:rFonts w:ascii="Times New Roman" w:hAnsi="Times New Roman"/>
        </w:rPr>
        <w:t>Each year, t</w:t>
      </w:r>
      <w:r w:rsidRPr="00574F6A">
        <w:rPr>
          <w:rFonts w:ascii="Times New Roman" w:hAnsi="Times New Roman"/>
        </w:rPr>
        <w:t xml:space="preserve">he </w:t>
      </w:r>
      <w:r>
        <w:rPr>
          <w:rFonts w:ascii="Times New Roman" w:hAnsi="Times New Roman"/>
        </w:rPr>
        <w:t>ISO</w:t>
      </w:r>
      <w:r w:rsidRPr="00574F6A">
        <w:rPr>
          <w:rFonts w:ascii="Times New Roman" w:hAnsi="Times New Roman"/>
        </w:rPr>
        <w:t xml:space="preserve"> shall </w:t>
      </w:r>
      <w:r>
        <w:rPr>
          <w:rFonts w:ascii="Times New Roman" w:hAnsi="Times New Roman"/>
        </w:rPr>
        <w:t>issue</w:t>
      </w:r>
      <w:r w:rsidRPr="00574F6A">
        <w:rPr>
          <w:rFonts w:ascii="Times New Roman" w:hAnsi="Times New Roman"/>
        </w:rPr>
        <w:t xml:space="preserve"> the results of the annual assessment of transmission transfer</w:t>
      </w:r>
      <w:r>
        <w:rPr>
          <w:rFonts w:ascii="Times New Roman" w:hAnsi="Times New Roman"/>
        </w:rPr>
        <w:t xml:space="preserve"> </w:t>
      </w:r>
      <w:r w:rsidRPr="00574F6A">
        <w:rPr>
          <w:rFonts w:ascii="Times New Roman" w:hAnsi="Times New Roman"/>
        </w:rPr>
        <w:t>capability, conducted pursuant to applicable NERC, NPCC and ISO New England standards and</w:t>
      </w:r>
      <w:r>
        <w:rPr>
          <w:rFonts w:ascii="Times New Roman" w:hAnsi="Times New Roman"/>
        </w:rPr>
        <w:t xml:space="preserve"> </w:t>
      </w:r>
      <w:r w:rsidRPr="00574F6A">
        <w:rPr>
          <w:rFonts w:ascii="Times New Roman" w:hAnsi="Times New Roman"/>
        </w:rPr>
        <w:t>criteria and the identification of potential future transmission system weaknesses and limiting</w:t>
      </w:r>
      <w:r>
        <w:rPr>
          <w:rFonts w:ascii="Times New Roman" w:hAnsi="Times New Roman"/>
        </w:rPr>
        <w:t xml:space="preserve"> </w:t>
      </w:r>
      <w:r w:rsidRPr="00574F6A">
        <w:rPr>
          <w:rFonts w:ascii="Times New Roman" w:hAnsi="Times New Roman"/>
        </w:rPr>
        <w:t>facilities that could impact the transmission system’s ability to reliably transfer energy in the</w:t>
      </w:r>
      <w:r>
        <w:rPr>
          <w:rFonts w:ascii="Times New Roman" w:hAnsi="Times New Roman"/>
        </w:rPr>
        <w:t xml:space="preserve"> </w:t>
      </w:r>
      <w:r w:rsidRPr="00574F6A">
        <w:rPr>
          <w:rFonts w:ascii="Times New Roman" w:hAnsi="Times New Roman"/>
        </w:rPr>
        <w:t xml:space="preserve">planning horizon. Each annual </w:t>
      </w:r>
      <w:r>
        <w:rPr>
          <w:rFonts w:ascii="Times New Roman" w:hAnsi="Times New Roman"/>
        </w:rPr>
        <w:t>a</w:t>
      </w:r>
      <w:r w:rsidRPr="00574F6A">
        <w:rPr>
          <w:rFonts w:ascii="Times New Roman" w:hAnsi="Times New Roman"/>
        </w:rPr>
        <w:t>ssessment will identify those portions of the New England</w:t>
      </w:r>
      <w:r>
        <w:rPr>
          <w:rFonts w:ascii="Times New Roman" w:hAnsi="Times New Roman"/>
        </w:rPr>
        <w:t xml:space="preserve"> </w:t>
      </w:r>
      <w:r w:rsidRPr="00574F6A">
        <w:rPr>
          <w:rFonts w:ascii="Times New Roman" w:hAnsi="Times New Roman"/>
        </w:rPr>
        <w:t>system, along with the associated interface boundaries, that should be considered in the</w:t>
      </w:r>
      <w:r>
        <w:rPr>
          <w:rFonts w:ascii="Times New Roman" w:hAnsi="Times New Roman"/>
        </w:rPr>
        <w:t xml:space="preserve"> </w:t>
      </w:r>
      <w:r w:rsidRPr="00574F6A">
        <w:rPr>
          <w:rFonts w:ascii="Times New Roman" w:hAnsi="Times New Roman"/>
        </w:rPr>
        <w:t>assessment of Capacity Zones to be modeled in the Forward Capacity Market pursuant to ISO</w:t>
      </w:r>
      <w:r>
        <w:rPr>
          <w:rFonts w:ascii="Times New Roman" w:hAnsi="Times New Roman"/>
        </w:rPr>
        <w:t xml:space="preserve"> </w:t>
      </w:r>
      <w:r w:rsidRPr="00574F6A">
        <w:rPr>
          <w:rFonts w:ascii="Times New Roman" w:hAnsi="Times New Roman"/>
        </w:rPr>
        <w:t xml:space="preserve">Tariff Section III.12. </w:t>
      </w:r>
      <w:r>
        <w:rPr>
          <w:rFonts w:ascii="Times New Roman" w:hAnsi="Times New Roman"/>
        </w:rPr>
        <w:t xml:space="preserve">This report will be posted on the ISO website.  </w:t>
      </w:r>
      <w:r w:rsidRPr="00574F6A">
        <w:rPr>
          <w:rFonts w:ascii="Times New Roman" w:hAnsi="Times New Roman"/>
        </w:rPr>
        <w:t xml:space="preserve">Each annual assessment will model out-of-service </w:t>
      </w:r>
      <w:r>
        <w:rPr>
          <w:rFonts w:ascii="Times New Roman" w:hAnsi="Times New Roman"/>
        </w:rPr>
        <w:t xml:space="preserve">resources associated with the following bids, if the ISO determines the removal of the resource is likely to have an impact on the transmission transfer limits for the relevant period: Retirement De-List Bids, </w:t>
      </w:r>
      <w:r w:rsidRPr="00574F6A">
        <w:rPr>
          <w:rFonts w:ascii="Times New Roman" w:hAnsi="Times New Roman"/>
        </w:rPr>
        <w:t>Permanent De-List Bids</w:t>
      </w:r>
      <w:r>
        <w:rPr>
          <w:rFonts w:ascii="Times New Roman" w:hAnsi="Times New Roman"/>
        </w:rPr>
        <w:t xml:space="preserve">, demand bids submitted for the upcoming substitution auction, and </w:t>
      </w:r>
      <w:r w:rsidRPr="00574F6A">
        <w:rPr>
          <w:rFonts w:ascii="Times New Roman" w:hAnsi="Times New Roman"/>
        </w:rPr>
        <w:t>rejected for reliability Static De-List Bids and</w:t>
      </w:r>
      <w:r>
        <w:rPr>
          <w:rFonts w:ascii="Times New Roman" w:hAnsi="Times New Roman"/>
        </w:rPr>
        <w:t xml:space="preserve"> </w:t>
      </w:r>
      <w:r w:rsidRPr="00574F6A">
        <w:rPr>
          <w:rFonts w:ascii="Times New Roman" w:hAnsi="Times New Roman"/>
        </w:rPr>
        <w:t>rejected for reliability Dynamic De-List Bids from the most recent Forward Capacity Auction.</w:t>
      </w:r>
      <w:r w:rsidRPr="009140C3">
        <w:rPr>
          <w:rFonts w:ascii="Times New Roman" w:hAnsi="Times New Roman"/>
        </w:rPr>
        <w:t xml:space="preserve"> </w:t>
      </w:r>
    </w:p>
    <w:p w14:paraId="75EFCCCE" w14:textId="77777777" w:rsidR="00DF7927" w:rsidRDefault="00DF7927" w:rsidP="00DF7927">
      <w:pPr>
        <w:pStyle w:val="Normal178"/>
        <w:spacing w:after="0" w:line="360" w:lineRule="auto"/>
        <w:rPr>
          <w:rFonts w:ascii="Times New Roman" w:hAnsi="Times New Roman"/>
        </w:rPr>
      </w:pPr>
    </w:p>
    <w:p w14:paraId="0B90F57F" w14:textId="77777777" w:rsidR="00DF7927" w:rsidRDefault="00462ADF" w:rsidP="00DF7927">
      <w:pPr>
        <w:pStyle w:val="Normal178"/>
        <w:spacing w:after="0" w:line="360" w:lineRule="auto"/>
        <w:rPr>
          <w:rFonts w:ascii="Times New Roman" w:hAnsi="Times New Roman"/>
          <w:b/>
        </w:rPr>
      </w:pPr>
      <w:r w:rsidRPr="00FF1A3F">
        <w:rPr>
          <w:rFonts w:ascii="Times New Roman" w:hAnsi="Times New Roman"/>
          <w:b/>
        </w:rPr>
        <w:t>15.</w:t>
      </w:r>
      <w:r>
        <w:rPr>
          <w:rFonts w:ascii="Times New Roman" w:hAnsi="Times New Roman"/>
          <w:b/>
        </w:rPr>
        <w:tab/>
        <w:t xml:space="preserve">Procedures for the Conduct of Cluster Enabling Transmission Upgrades Regional Planning Study </w:t>
      </w:r>
    </w:p>
    <w:p w14:paraId="5326C9F3" w14:textId="77777777" w:rsidR="00DF7927" w:rsidRPr="00FF1A3F" w:rsidRDefault="00462ADF" w:rsidP="00DF7927">
      <w:pPr>
        <w:pStyle w:val="Normal178"/>
        <w:spacing w:after="0" w:line="360" w:lineRule="auto"/>
        <w:rPr>
          <w:rFonts w:ascii="Times New Roman" w:hAnsi="Times New Roman"/>
        </w:rPr>
      </w:pPr>
      <w:r>
        <w:rPr>
          <w:rFonts w:ascii="Times New Roman" w:hAnsi="Times New Roman"/>
        </w:rPr>
        <w:t xml:space="preserve">The purpose of this Section 15 is to support the conduct of Interconnection Studies under the Interconnection Procedures set forth in Schedules 22, 23 and 25 of Section II of the Tariff.  Other than Section 2 of this Attachment K regarding the responsibilities of the Planning Advisory Committee and this Section 15, none of the other provisions in this Attachment K apply to the conduct of the Cluster Enabling Transmission Upgrade Regional Planning Study or the results of the study.  </w:t>
      </w:r>
    </w:p>
    <w:p w14:paraId="121E4DB1" w14:textId="77777777" w:rsidR="00DF7927" w:rsidRDefault="00DF7927" w:rsidP="00DF7927">
      <w:pPr>
        <w:pStyle w:val="Normal178"/>
        <w:spacing w:after="0" w:line="360" w:lineRule="auto"/>
        <w:rPr>
          <w:rFonts w:ascii="Times New Roman" w:hAnsi="Times New Roman"/>
          <w:b/>
        </w:rPr>
      </w:pPr>
    </w:p>
    <w:p w14:paraId="2F972DAF" w14:textId="77777777" w:rsidR="00DF7927" w:rsidRDefault="00462ADF" w:rsidP="00DF7927">
      <w:pPr>
        <w:pStyle w:val="Normal178"/>
        <w:spacing w:after="0" w:line="360" w:lineRule="auto"/>
        <w:rPr>
          <w:rFonts w:ascii="Times New Roman" w:hAnsi="Times New Roman"/>
          <w:b/>
        </w:rPr>
      </w:pPr>
      <w:r>
        <w:rPr>
          <w:rFonts w:ascii="Times New Roman" w:hAnsi="Times New Roman"/>
          <w:b/>
        </w:rPr>
        <w:t>15.1</w:t>
      </w:r>
      <w:r>
        <w:rPr>
          <w:rFonts w:ascii="Times New Roman" w:hAnsi="Times New Roman"/>
          <w:b/>
        </w:rPr>
        <w:tab/>
        <w:t xml:space="preserve">Notice of Initiation of Cluster Enabling Transmission Upgrade Regional Planning Study in Support of Cluster Studies under the Interconnection Procedures. </w:t>
      </w:r>
    </w:p>
    <w:p w14:paraId="55C056C2" w14:textId="77777777" w:rsidR="00DF7927" w:rsidRDefault="00462ADF" w:rsidP="00DF7927">
      <w:pPr>
        <w:pStyle w:val="Normal178"/>
        <w:spacing w:after="0" w:line="360" w:lineRule="auto"/>
        <w:rPr>
          <w:rFonts w:ascii="Times New Roman" w:hAnsi="Times New Roman"/>
        </w:rPr>
      </w:pPr>
      <w:r>
        <w:rPr>
          <w:rFonts w:ascii="Times New Roman" w:hAnsi="Times New Roman"/>
        </w:rPr>
        <w:t xml:space="preserve">Pursuant to Section 4.2.2 of Schedule 22, Section 1.5.3.2 of Schedule 23, and Section </w:t>
      </w:r>
      <w:r w:rsidRPr="00E01924">
        <w:rPr>
          <w:rFonts w:ascii="Times New Roman" w:hAnsi="Times New Roman"/>
        </w:rPr>
        <w:t>4.2.2</w:t>
      </w:r>
      <w:r>
        <w:rPr>
          <w:rFonts w:ascii="Times New Roman" w:hAnsi="Times New Roman"/>
        </w:rPr>
        <w:t xml:space="preserve"> of Schedule 25 of Section II of this Tariff, the ISO shall provide notice to the Planning Advisory Committee of the initiation of a cluster for studying certain Interconnection Requests.  The cluster study process, known as Clustering, shall consist of two phases.  This notice shall trigger the first phase of Clustering, during which the ISO shall conduct a Cluster Enabling Transmission Upgrade (“CETU”) Regional Planning Study (“CRPS”) (the cost of which will be recovered by the ISO pursuant to </w:t>
      </w:r>
      <w:r w:rsidRPr="002A274A">
        <w:rPr>
          <w:rFonts w:ascii="Times New Roman" w:hAnsi="Times New Roman"/>
          <w:szCs w:val="24"/>
        </w:rPr>
        <w:t>Schedule 1 of</w:t>
      </w:r>
      <w:r>
        <w:rPr>
          <w:rFonts w:ascii="Times New Roman" w:hAnsi="Times New Roman"/>
        </w:rPr>
        <w:t xml:space="preserve"> Section IV.A </w:t>
      </w:r>
      <w:r>
        <w:rPr>
          <w:rFonts w:ascii="Times New Roman" w:hAnsi="Times New Roman"/>
        </w:rPr>
        <w:lastRenderedPageBreak/>
        <w:t>of the Tariff).  In the second phase of Clustering, the ISO shall conduct Interconnection System Impact Studies and Interconnection Facilities Studies in clusters pursuant to Schedules 22, 23 and 25 of Section II of the Tariff.</w:t>
      </w:r>
    </w:p>
    <w:p w14:paraId="4ECD358E" w14:textId="77777777" w:rsidR="00DF7927" w:rsidRDefault="00DF7927" w:rsidP="00DF7927">
      <w:pPr>
        <w:pStyle w:val="Normal178"/>
        <w:spacing w:after="0" w:line="360" w:lineRule="auto"/>
        <w:rPr>
          <w:rFonts w:ascii="Times New Roman" w:hAnsi="Times New Roman"/>
        </w:rPr>
      </w:pPr>
    </w:p>
    <w:p w14:paraId="318C63B3" w14:textId="77777777" w:rsidR="00DF7927" w:rsidRDefault="00462ADF" w:rsidP="00DF7927">
      <w:pPr>
        <w:pStyle w:val="Normal178"/>
        <w:spacing w:after="0" w:line="360" w:lineRule="auto"/>
        <w:rPr>
          <w:rFonts w:ascii="Times New Roman" w:hAnsi="Times New Roman"/>
          <w:b/>
        </w:rPr>
      </w:pPr>
      <w:r w:rsidRPr="00FF1A3F">
        <w:rPr>
          <w:rFonts w:ascii="Times New Roman" w:hAnsi="Times New Roman"/>
          <w:b/>
        </w:rPr>
        <w:t>15.2</w:t>
      </w:r>
      <w:r w:rsidRPr="00FF1A3F">
        <w:rPr>
          <w:rFonts w:ascii="Times New Roman" w:hAnsi="Times New Roman"/>
          <w:b/>
        </w:rPr>
        <w:tab/>
      </w:r>
      <w:r>
        <w:rPr>
          <w:rFonts w:ascii="Times New Roman" w:hAnsi="Times New Roman"/>
          <w:b/>
        </w:rPr>
        <w:t>Preparation for Conduct of CRPS; Stakeholder Input</w:t>
      </w:r>
    </w:p>
    <w:p w14:paraId="71D99F11" w14:textId="77777777" w:rsidR="00DF7927" w:rsidRDefault="00462ADF" w:rsidP="00DF7927">
      <w:pPr>
        <w:pStyle w:val="Normal178"/>
        <w:spacing w:after="0" w:line="360" w:lineRule="auto"/>
        <w:rPr>
          <w:rFonts w:ascii="Times New Roman" w:hAnsi="Times New Roman"/>
        </w:rPr>
      </w:pPr>
      <w:r>
        <w:rPr>
          <w:rFonts w:ascii="Times New Roman" w:hAnsi="Times New Roman"/>
        </w:rPr>
        <w:t xml:space="preserve">The purpose of the CRPS shall be to identify the new transmission infrastructure and any associated system upgrades to enable the interconnection of potentially all of the resources proposed in the Interconnection Requests for which the conditions identified in Section 4.2.1 of Schedule 22, Section 1.5.3.1 of Schedule 23, and Section 4.2.1 of Schedule 25 of Section II of the Tariff have been triggered.  The ISO will prepare and post on its website, consistent with Section 2.4(d) of this Attachment K, a proposed scope of the CRPS and associated parameters and assumptions, and provide the foregoing to the Planning Advisory Committee.  A meeting of the Planning Advisory Committee will be held promptly thereafter in order to solicit stakeholder input for consideration by the ISO on the CRPS’s scope, parameters and assumptions, consistent with the responsibilities of the Planning Advisory Committee as set forth in Section 2.2 of this Attachment.  As part of the CRPS’s scope, the ISO will describe the circumstances that triggered the conditions in Section 4.2.1 of Schedule 22, Section 1.5.3.1 of Schedule 23, and Section </w:t>
      </w:r>
      <w:r w:rsidRPr="00315FF2">
        <w:rPr>
          <w:rFonts w:ascii="Times New Roman" w:hAnsi="Times New Roman"/>
        </w:rPr>
        <w:t>4.2.</w:t>
      </w:r>
      <w:r>
        <w:rPr>
          <w:rFonts w:ascii="Times New Roman" w:hAnsi="Times New Roman"/>
        </w:rPr>
        <w:t>1 of Schedule 25 of Section II of the Tariff.  In addition, the ISO will identify:  (i) the Interconnection Requests, to be referenced by Queue Position, that are expected to be eligible to participate in the Cluster Interconnection System Impact Study, and (ii) the preliminary transmission upgrade concepts proposed to be considered in the CRPS.  The preliminary transmission upgrade concepts may account for previously conducted transmission reinforcement studies and previously identified concepts for transmission upgrades in the relevant electrical area, including Elective Transmission Upgrades with Interconnection Requests pending in the interconnection queue prior to the initiation of the CRPS.</w:t>
      </w:r>
    </w:p>
    <w:p w14:paraId="44B85599" w14:textId="77777777" w:rsidR="00DF7927" w:rsidRDefault="00DF7927" w:rsidP="00DF7927">
      <w:pPr>
        <w:pStyle w:val="Normal178"/>
        <w:spacing w:after="0" w:line="360" w:lineRule="auto"/>
        <w:rPr>
          <w:rFonts w:ascii="Times New Roman" w:hAnsi="Times New Roman"/>
        </w:rPr>
      </w:pPr>
    </w:p>
    <w:p w14:paraId="6EB8A353" w14:textId="77777777" w:rsidR="00DF7927" w:rsidRDefault="00462ADF" w:rsidP="00DF7927">
      <w:pPr>
        <w:pStyle w:val="Normal178"/>
        <w:spacing w:after="0" w:line="360" w:lineRule="auto"/>
        <w:rPr>
          <w:rFonts w:ascii="Times New Roman" w:hAnsi="Times New Roman"/>
        </w:rPr>
      </w:pPr>
      <w:r>
        <w:rPr>
          <w:rFonts w:ascii="Times New Roman" w:hAnsi="Times New Roman"/>
        </w:rPr>
        <w:t xml:space="preserve">A member of the Planning Advisory Committee or an Interconnection Customer may make a written submission to the ISO, requesting that </w:t>
      </w:r>
      <w:r w:rsidRPr="00B7580C">
        <w:rPr>
          <w:rFonts w:ascii="Times New Roman" w:hAnsi="Times New Roman"/>
        </w:rPr>
        <w:t>Clustering</w:t>
      </w:r>
      <w:r>
        <w:rPr>
          <w:rFonts w:ascii="Times New Roman" w:hAnsi="Times New Roman"/>
        </w:rPr>
        <w:t xml:space="preserve"> be considered for specific Interconnection Requests in the ISO New England interconnection queue.  In response to such a request, the ISO will either develop a notice of initiation of a cluster </w:t>
      </w:r>
      <w:r w:rsidRPr="00747BE3">
        <w:rPr>
          <w:rFonts w:ascii="Times New Roman" w:hAnsi="Times New Roman"/>
        </w:rPr>
        <w:t>pursuant to</w:t>
      </w:r>
      <w:r>
        <w:rPr>
          <w:rFonts w:ascii="Times New Roman" w:hAnsi="Times New Roman"/>
        </w:rPr>
        <w:t xml:space="preserve"> Section 15.1 of this Attachment K, or identify, in writing, to the Planning Advisory Committee why the conditions in Section 4.2.1 of Schedule 22, Section 1.5.3.1 of Schedule 23, and Section </w:t>
      </w:r>
      <w:r w:rsidRPr="00315FF2">
        <w:rPr>
          <w:rFonts w:ascii="Times New Roman" w:hAnsi="Times New Roman"/>
        </w:rPr>
        <w:t>4.2.</w:t>
      </w:r>
      <w:r>
        <w:rPr>
          <w:rFonts w:ascii="Times New Roman" w:hAnsi="Times New Roman"/>
        </w:rPr>
        <w:t>1 of Schedule 25 of Section II of the Tariff have not been triggered.</w:t>
      </w:r>
    </w:p>
    <w:p w14:paraId="3C5E91B3" w14:textId="77777777" w:rsidR="00DF7927" w:rsidRDefault="00DF7927" w:rsidP="00DF7927">
      <w:pPr>
        <w:pStyle w:val="Normal178"/>
        <w:spacing w:after="0" w:line="360" w:lineRule="auto"/>
        <w:rPr>
          <w:rFonts w:ascii="Times New Roman" w:hAnsi="Times New Roman"/>
        </w:rPr>
      </w:pPr>
    </w:p>
    <w:p w14:paraId="13086542" w14:textId="77777777" w:rsidR="00DF7927" w:rsidRPr="00FF1A3F" w:rsidRDefault="00462ADF" w:rsidP="00DF7927">
      <w:pPr>
        <w:pStyle w:val="Normal178"/>
        <w:spacing w:after="0" w:line="360" w:lineRule="auto"/>
        <w:rPr>
          <w:rFonts w:ascii="Times New Roman" w:hAnsi="Times New Roman"/>
          <w:b/>
        </w:rPr>
      </w:pPr>
      <w:r w:rsidRPr="00FF1A3F">
        <w:rPr>
          <w:rFonts w:ascii="Times New Roman" w:hAnsi="Times New Roman"/>
          <w:b/>
        </w:rPr>
        <w:t>15.3</w:t>
      </w:r>
      <w:r w:rsidRPr="00FF1A3F">
        <w:rPr>
          <w:rFonts w:ascii="Times New Roman" w:hAnsi="Times New Roman"/>
          <w:b/>
        </w:rPr>
        <w:tab/>
        <w:t>Conduct of the CRPS</w:t>
      </w:r>
    </w:p>
    <w:p w14:paraId="442157AA" w14:textId="77777777" w:rsidR="00DF7927" w:rsidRDefault="00462ADF" w:rsidP="00DF7927">
      <w:pPr>
        <w:pStyle w:val="Normal178"/>
        <w:spacing w:after="0" w:line="360" w:lineRule="auto"/>
        <w:rPr>
          <w:rFonts w:ascii="Times New Roman" w:hAnsi="Times New Roman"/>
        </w:rPr>
      </w:pPr>
      <w:r>
        <w:rPr>
          <w:rFonts w:ascii="Times New Roman" w:hAnsi="Times New Roman"/>
        </w:rPr>
        <w:lastRenderedPageBreak/>
        <w:t xml:space="preserve">The CRPS will consist of analyses performed under the conditions used in the conduct of an Interconnection System Impact Study under the Interconnection Procedures.  The CRPS will consist of steady state thermal analysis, voltage and transient stability analysis, and, as appropriate, other analysis, such as weak-grid-related analyses.  The ISO will use Reasonable Efforts to complete the CRPS within twelve (12) months from the notice of the cluster initiation to the Planning Advisory Committee.  If less than two (2) Interconnection Requests identified pursuant to Section 4.2.1 of Schedule 22, Section 1.5.3.1 of Schedule 23, and Section </w:t>
      </w:r>
      <w:r w:rsidRPr="00420618">
        <w:rPr>
          <w:rFonts w:ascii="Times New Roman" w:hAnsi="Times New Roman"/>
        </w:rPr>
        <w:t>4.2.1</w:t>
      </w:r>
      <w:r>
        <w:rPr>
          <w:rFonts w:ascii="Times New Roman" w:hAnsi="Times New Roman"/>
        </w:rPr>
        <w:t xml:space="preserve"> of Schedule 25 of Section II of the Tariff remain in the interconnection queue prior to the completion of the CRPS, the ISO will terminate the CRPS.</w:t>
      </w:r>
    </w:p>
    <w:p w14:paraId="4E2CE18F" w14:textId="77777777" w:rsidR="00DF7927" w:rsidRDefault="00DF7927" w:rsidP="00DF7927">
      <w:pPr>
        <w:pStyle w:val="Normal178"/>
        <w:spacing w:after="0" w:line="360" w:lineRule="auto"/>
        <w:rPr>
          <w:rFonts w:ascii="Times New Roman" w:hAnsi="Times New Roman"/>
        </w:rPr>
      </w:pPr>
    </w:p>
    <w:p w14:paraId="2AD60BC2" w14:textId="77777777" w:rsidR="00DF7927" w:rsidRPr="00FF1A3F" w:rsidRDefault="00462ADF" w:rsidP="00DF7927">
      <w:pPr>
        <w:pStyle w:val="Normal178"/>
        <w:spacing w:after="0" w:line="360" w:lineRule="auto"/>
        <w:rPr>
          <w:rFonts w:ascii="Times New Roman" w:hAnsi="Times New Roman"/>
          <w:b/>
        </w:rPr>
      </w:pPr>
      <w:r w:rsidRPr="00FF1A3F">
        <w:rPr>
          <w:rFonts w:ascii="Times New Roman" w:hAnsi="Times New Roman"/>
          <w:b/>
        </w:rPr>
        <w:t>15.4</w:t>
      </w:r>
      <w:r w:rsidRPr="00FF1A3F">
        <w:rPr>
          <w:rFonts w:ascii="Times New Roman" w:hAnsi="Times New Roman"/>
          <w:b/>
        </w:rPr>
        <w:tab/>
        <w:t>Publication of the CRPS</w:t>
      </w:r>
    </w:p>
    <w:p w14:paraId="708DDF06" w14:textId="77777777" w:rsidR="00DF7927" w:rsidRDefault="00462ADF" w:rsidP="00DF7927">
      <w:pPr>
        <w:pStyle w:val="Normal178"/>
        <w:spacing w:after="0" w:line="360" w:lineRule="auto"/>
        <w:rPr>
          <w:rFonts w:ascii="Times New Roman" w:hAnsi="Times New Roman"/>
        </w:rPr>
      </w:pPr>
      <w:r>
        <w:rPr>
          <w:rFonts w:ascii="Times New Roman" w:hAnsi="Times New Roman"/>
        </w:rPr>
        <w:t>The ISO shall post a draft report of the CRPS to the Planning Advisory Committee, consistent with Section 2.4(d) of this Attachment K, and a meeting of the Planning Advisory Committee will be held promptly thereafter in order to discuss the results of the CRPS.  A comment period will follow the Planning Advisory Committee meeting.  The ISO will post on its website any comments received and the ISO’s responses to those comments.</w:t>
      </w:r>
    </w:p>
    <w:p w14:paraId="0DB1E94F" w14:textId="77777777" w:rsidR="00DF7927" w:rsidRDefault="00DF7927" w:rsidP="00DF7927">
      <w:pPr>
        <w:pStyle w:val="Normal178"/>
        <w:spacing w:after="0" w:line="360" w:lineRule="auto"/>
        <w:rPr>
          <w:rFonts w:ascii="Times New Roman" w:hAnsi="Times New Roman"/>
        </w:rPr>
      </w:pPr>
    </w:p>
    <w:p w14:paraId="7D50468D" w14:textId="77777777" w:rsidR="00DF7927" w:rsidRDefault="00462ADF" w:rsidP="00DF7927">
      <w:pPr>
        <w:pStyle w:val="Normal178"/>
        <w:spacing w:after="0" w:line="360" w:lineRule="auto"/>
        <w:rPr>
          <w:rFonts w:ascii="Times New Roman" w:hAnsi="Times New Roman"/>
        </w:rPr>
      </w:pPr>
      <w:r>
        <w:rPr>
          <w:rFonts w:ascii="Times New Roman" w:hAnsi="Times New Roman"/>
        </w:rPr>
        <w:t xml:space="preserve">The CRPS report will provide:  </w:t>
      </w:r>
    </w:p>
    <w:p w14:paraId="0BAF7AAC" w14:textId="77777777" w:rsidR="00DF7927" w:rsidRDefault="00DF7927" w:rsidP="00DF7927">
      <w:pPr>
        <w:pStyle w:val="Normal178"/>
        <w:spacing w:after="0" w:line="360" w:lineRule="auto"/>
        <w:rPr>
          <w:rFonts w:ascii="Times New Roman" w:hAnsi="Times New Roman"/>
        </w:rPr>
      </w:pPr>
    </w:p>
    <w:p w14:paraId="6601DE3E" w14:textId="77777777" w:rsidR="00DF7927" w:rsidRDefault="00462ADF" w:rsidP="00DF7927">
      <w:pPr>
        <w:pStyle w:val="Normal178"/>
        <w:numPr>
          <w:ilvl w:val="0"/>
          <w:numId w:val="249"/>
        </w:numPr>
        <w:spacing w:after="0" w:line="360" w:lineRule="auto"/>
        <w:rPr>
          <w:rFonts w:ascii="Times New Roman" w:hAnsi="Times New Roman"/>
        </w:rPr>
      </w:pPr>
      <w:r>
        <w:rPr>
          <w:rFonts w:ascii="Times New Roman" w:hAnsi="Times New Roman"/>
        </w:rPr>
        <w:t>a planning level description of the CETU(s) and a non-binding good faith order-of-magnitude estimate, developed by the applicable Transmission Owner(s), of the costs for the CETU(s);</w:t>
      </w:r>
    </w:p>
    <w:p w14:paraId="70B7CE7B" w14:textId="77777777" w:rsidR="00DF7927" w:rsidRDefault="00DF7927" w:rsidP="00DF7927">
      <w:pPr>
        <w:pStyle w:val="Normal178"/>
        <w:spacing w:after="0" w:line="360" w:lineRule="auto"/>
        <w:ind w:left="1440"/>
        <w:rPr>
          <w:rFonts w:ascii="Times New Roman" w:hAnsi="Times New Roman"/>
        </w:rPr>
      </w:pPr>
    </w:p>
    <w:p w14:paraId="56793C58" w14:textId="77777777" w:rsidR="00DF7927" w:rsidRDefault="00462ADF" w:rsidP="00DF7927">
      <w:pPr>
        <w:pStyle w:val="Normal178"/>
        <w:numPr>
          <w:ilvl w:val="0"/>
          <w:numId w:val="249"/>
        </w:numPr>
        <w:spacing w:after="0" w:line="360" w:lineRule="auto"/>
        <w:rPr>
          <w:rFonts w:ascii="Times New Roman" w:hAnsi="Times New Roman"/>
        </w:rPr>
      </w:pPr>
      <w:r>
        <w:rPr>
          <w:rFonts w:ascii="Times New Roman" w:hAnsi="Times New Roman"/>
        </w:rPr>
        <w:t>a list of other facilities that may be needed in addition to the CETU(s) and a non-binding good faith order-of-magnitude estimate, developed by the applicable Transmission Owner(s), of the costs for those facilities (the CRPS will not provide descriptions of expected Interconnection Facilities for specific Interconnection Requests in the cases where the Interconnection Facilities cannot be finalized until the actual Interconnection Requests that will be moving forward in the cluster are known);</w:t>
      </w:r>
    </w:p>
    <w:p w14:paraId="040CD8F5" w14:textId="77777777" w:rsidR="00DF7927" w:rsidRDefault="00DF7927" w:rsidP="00DF7927">
      <w:pPr>
        <w:pStyle w:val="ListParagraph33"/>
        <w:rPr>
          <w:rFonts w:ascii="Times New Roman" w:hAnsi="Times New Roman"/>
        </w:rPr>
      </w:pPr>
    </w:p>
    <w:p w14:paraId="7BEBF270" w14:textId="77777777" w:rsidR="00DF7927" w:rsidRDefault="00462ADF" w:rsidP="00DF7927">
      <w:pPr>
        <w:pStyle w:val="Normal178"/>
        <w:numPr>
          <w:ilvl w:val="0"/>
          <w:numId w:val="249"/>
        </w:numPr>
        <w:spacing w:after="0" w:line="360" w:lineRule="auto"/>
        <w:rPr>
          <w:rFonts w:ascii="Times New Roman" w:hAnsi="Times New Roman"/>
        </w:rPr>
      </w:pPr>
      <w:r>
        <w:rPr>
          <w:rFonts w:ascii="Times New Roman" w:hAnsi="Times New Roman"/>
        </w:rPr>
        <w:t xml:space="preserve">the approximate megawatt quantity (or quantities if more than one level of megawatt injection was studied in the CRPS) of resources that could be interconnected in a manner that meets the Network Capability Interconnection Standard and the Capacity Capability Interconnection Standard in accordance with Schedules 22, 23 and 25 of Section II of the Tariff; and, </w:t>
      </w:r>
    </w:p>
    <w:p w14:paraId="25C09ED0" w14:textId="77777777" w:rsidR="00DF7927" w:rsidRDefault="00DF7927" w:rsidP="00DF7927">
      <w:pPr>
        <w:pStyle w:val="Normal178"/>
        <w:spacing w:after="0" w:line="360" w:lineRule="auto"/>
        <w:ind w:left="1440"/>
        <w:rPr>
          <w:rFonts w:ascii="Times New Roman" w:hAnsi="Times New Roman"/>
        </w:rPr>
      </w:pPr>
    </w:p>
    <w:p w14:paraId="6999493B" w14:textId="77777777" w:rsidR="00DF7927" w:rsidRPr="00856C47" w:rsidRDefault="00462ADF" w:rsidP="00DF7927">
      <w:pPr>
        <w:pStyle w:val="Normal178"/>
        <w:numPr>
          <w:ilvl w:val="0"/>
          <w:numId w:val="249"/>
        </w:numPr>
        <w:spacing w:after="0" w:line="360" w:lineRule="auto"/>
        <w:rPr>
          <w:rFonts w:ascii="Times New Roman" w:hAnsi="Times New Roman"/>
        </w:rPr>
      </w:pPr>
      <w:r>
        <w:rPr>
          <w:rFonts w:ascii="Times New Roman" w:hAnsi="Times New Roman"/>
        </w:rPr>
        <w:t xml:space="preserve">a list of the Interconnection Requests, to be referenced by Queue Position, that at the sole discretion of the ISO are identified as eligible to participate in the Cluster Interconnection System Impact Study that will be conducted by the ISO in accordance with Section 4.2.3 of Schedule 22, Section 1.5.3.3 of Schedule 23, and Section </w:t>
      </w:r>
      <w:r w:rsidRPr="00ED506C">
        <w:rPr>
          <w:rFonts w:ascii="Times New Roman" w:hAnsi="Times New Roman"/>
        </w:rPr>
        <w:t>4.2.3</w:t>
      </w:r>
      <w:r>
        <w:rPr>
          <w:rFonts w:ascii="Times New Roman" w:hAnsi="Times New Roman"/>
        </w:rPr>
        <w:t xml:space="preserve"> of Schedule 25 of Section II of the Tariff.  The list shall include the expected cost allocation for the eligible Interconnection Requests, calculated in accordance with Schedule 11 of Section II of the Tariff.</w:t>
      </w:r>
    </w:p>
    <w:p w14:paraId="389B5B10" w14:textId="77777777" w:rsidR="00DF7927" w:rsidRDefault="00DF7927" w:rsidP="00DF7927">
      <w:pPr>
        <w:pStyle w:val="Normal178"/>
        <w:spacing w:after="0" w:line="360" w:lineRule="auto"/>
        <w:rPr>
          <w:rFonts w:ascii="Times New Roman" w:hAnsi="Times New Roman"/>
        </w:rPr>
      </w:pPr>
    </w:p>
    <w:p w14:paraId="3B014D9A" w14:textId="77777777" w:rsidR="00DF7927" w:rsidRDefault="00462ADF" w:rsidP="00DF7927">
      <w:pPr>
        <w:pStyle w:val="Normal178"/>
        <w:spacing w:after="0" w:line="360" w:lineRule="auto"/>
        <w:rPr>
          <w:rFonts w:ascii="Times New Roman" w:hAnsi="Times New Roman"/>
        </w:rPr>
      </w:pPr>
      <w:r>
        <w:rPr>
          <w:rFonts w:ascii="Times New Roman" w:hAnsi="Times New Roman"/>
        </w:rPr>
        <w:t>The non-binding good faith order-of-magnitude estimates under Section 15.4(i)-(ii) of this Attachment will be developed by the applicable Transmission Owner(s), and the costs of developing such estimates shall be recovered as specified in Sections 3.3.1, 6.1 and 7.2 of Schedule 22, Section 3.3.1, 3.4.2, and Attachment 1 of Schedule 23, and Section 3.3.1, 6.1 and 7.2 of Schedule 25.</w:t>
      </w:r>
    </w:p>
    <w:p w14:paraId="3C0AF027" w14:textId="77777777" w:rsidR="00DF7927" w:rsidRDefault="00DF7927" w:rsidP="00DF7927">
      <w:pPr>
        <w:pStyle w:val="Normal178"/>
        <w:spacing w:after="0" w:line="360" w:lineRule="auto"/>
        <w:rPr>
          <w:rFonts w:ascii="Times New Roman" w:hAnsi="Times New Roman"/>
        </w:rPr>
      </w:pPr>
    </w:p>
    <w:p w14:paraId="0AABCE87" w14:textId="77777777" w:rsidR="00DF7927" w:rsidRDefault="00462ADF" w:rsidP="00DF7927">
      <w:pPr>
        <w:pStyle w:val="Normal178"/>
        <w:spacing w:after="0" w:line="360" w:lineRule="auto"/>
        <w:rPr>
          <w:rFonts w:ascii="Times New Roman" w:hAnsi="Times New Roman"/>
        </w:rPr>
      </w:pPr>
      <w:r>
        <w:rPr>
          <w:rFonts w:ascii="Times New Roman" w:hAnsi="Times New Roman"/>
        </w:rPr>
        <w:t>The posting,</w:t>
      </w:r>
      <w:r w:rsidRPr="004219DD">
        <w:rPr>
          <w:rFonts w:ascii="Times New Roman" w:hAnsi="Times New Roman"/>
        </w:rPr>
        <w:t xml:space="preserve"> </w:t>
      </w:r>
      <w:r>
        <w:rPr>
          <w:rFonts w:ascii="Times New Roman" w:hAnsi="Times New Roman"/>
        </w:rPr>
        <w:t xml:space="preserve">consistent with Section 2.4 (d) of this Attachment K, of the final CRPS report </w:t>
      </w:r>
      <w:r w:rsidRPr="005D0A92">
        <w:rPr>
          <w:rFonts w:ascii="Times New Roman" w:hAnsi="Times New Roman"/>
        </w:rPr>
        <w:t>on the ISO website</w:t>
      </w:r>
      <w:r w:rsidRPr="005C01E7">
        <w:rPr>
          <w:rFonts w:ascii="Times New Roman" w:hAnsi="Times New Roman"/>
        </w:rPr>
        <w:t xml:space="preserve"> </w:t>
      </w:r>
      <w:r>
        <w:rPr>
          <w:rFonts w:ascii="Times New Roman" w:hAnsi="Times New Roman"/>
        </w:rPr>
        <w:t xml:space="preserve">will trigger the Cluster Interconnection System Impact Study Entry Deadline specified in Section 4.2.3.1 of Schedule 22, Section 1.5.3.3.1 of Schedule 23, and Section </w:t>
      </w:r>
      <w:r w:rsidRPr="00582080">
        <w:rPr>
          <w:rFonts w:ascii="Times New Roman" w:hAnsi="Times New Roman"/>
        </w:rPr>
        <w:t>4.2.3.1</w:t>
      </w:r>
      <w:r>
        <w:rPr>
          <w:rFonts w:ascii="Times New Roman" w:hAnsi="Times New Roman"/>
        </w:rPr>
        <w:t xml:space="preserve"> of Schedule 25 of Section II of the Tariff.  The Cluster Interconnection System Impact Study Entry Deadline shall be 30 days from the posting of the final CRPS report.    </w:t>
      </w:r>
    </w:p>
    <w:p w14:paraId="7C1EDA05" w14:textId="77777777" w:rsidR="00DF7927" w:rsidRDefault="00DF7927" w:rsidP="00DF7927">
      <w:pPr>
        <w:pStyle w:val="Normal178"/>
        <w:spacing w:after="0" w:line="360" w:lineRule="auto"/>
        <w:rPr>
          <w:rFonts w:ascii="Times New Roman" w:hAnsi="Times New Roman"/>
        </w:rPr>
      </w:pPr>
    </w:p>
    <w:p w14:paraId="469EEEDF" w14:textId="77777777" w:rsidR="00DF7927" w:rsidRDefault="00462ADF" w:rsidP="00DF7927">
      <w:pPr>
        <w:pStyle w:val="Normal178"/>
        <w:spacing w:after="0" w:line="360" w:lineRule="auto"/>
        <w:rPr>
          <w:rFonts w:ascii="Times New Roman" w:hAnsi="Times New Roman"/>
        </w:rPr>
      </w:pPr>
      <w:r>
        <w:rPr>
          <w:rFonts w:ascii="Times New Roman" w:hAnsi="Times New Roman"/>
        </w:rPr>
        <w:t xml:space="preserve">Notwithstanding any other provision in this Section 15, the final Maine Resource Integration Study shall be the first CRPS and will form the basis for the first Cluster Interconnection System Impact Study to be conducted in accordance with Section 4.2.3 of Schedule 22, Section 1.5.3.3 of Schedule 23, and Section 4.2.3 of Schedule 25 of Section II of the Tariff.  </w:t>
      </w:r>
    </w:p>
    <w:p w14:paraId="5A3EC0FE" w14:textId="77777777" w:rsidR="00DF7927" w:rsidRDefault="00DF7927" w:rsidP="00DF7927">
      <w:pPr>
        <w:pStyle w:val="Normal178"/>
        <w:spacing w:after="0" w:line="360" w:lineRule="auto"/>
        <w:rPr>
          <w:rFonts w:ascii="Times New Roman" w:hAnsi="Times New Roman"/>
        </w:rPr>
      </w:pPr>
    </w:p>
    <w:p w14:paraId="347EC443" w14:textId="77777777" w:rsidR="00DF7927" w:rsidRDefault="00462ADF" w:rsidP="00DF7927">
      <w:pPr>
        <w:pStyle w:val="Normal178"/>
        <w:spacing w:after="0" w:line="360" w:lineRule="auto"/>
        <w:rPr>
          <w:rFonts w:ascii="Times New Roman" w:hAnsi="Times New Roman"/>
          <w:b/>
        </w:rPr>
      </w:pPr>
      <w:r w:rsidRPr="00FF1A3F">
        <w:rPr>
          <w:rFonts w:ascii="Times New Roman" w:hAnsi="Times New Roman"/>
          <w:b/>
        </w:rPr>
        <w:t>1</w:t>
      </w:r>
      <w:r>
        <w:rPr>
          <w:rFonts w:ascii="Times New Roman" w:hAnsi="Times New Roman"/>
          <w:b/>
        </w:rPr>
        <w:t>6</w:t>
      </w:r>
      <w:r w:rsidRPr="00FF1A3F">
        <w:rPr>
          <w:rFonts w:ascii="Times New Roman" w:hAnsi="Times New Roman"/>
          <w:b/>
        </w:rPr>
        <w:t>.</w:t>
      </w:r>
      <w:r>
        <w:rPr>
          <w:rFonts w:ascii="Times New Roman" w:hAnsi="Times New Roman"/>
          <w:b/>
        </w:rPr>
        <w:tab/>
        <w:t>Procedures for the Conduct of Longer-Term Transmission Studies</w:t>
      </w:r>
    </w:p>
    <w:p w14:paraId="7E3C1F12" w14:textId="77777777" w:rsidR="00DF7927" w:rsidRPr="00124116" w:rsidRDefault="00462ADF" w:rsidP="00DF7927">
      <w:pPr>
        <w:pStyle w:val="Normal178"/>
        <w:spacing w:after="0" w:line="360" w:lineRule="auto"/>
        <w:rPr>
          <w:rFonts w:ascii="Times New Roman" w:hAnsi="Times New Roman"/>
        </w:rPr>
      </w:pPr>
      <w:r>
        <w:rPr>
          <w:rFonts w:ascii="Times New Roman" w:hAnsi="Times New Roman"/>
        </w:rPr>
        <w:t xml:space="preserve">This Section 16 sets forth the procedures for the ISO’s conduct of Longer-Term Transmission Studies.  </w:t>
      </w:r>
      <w:r w:rsidRPr="000E0C42">
        <w:rPr>
          <w:rFonts w:ascii="Times New Roman" w:hAnsi="Times New Roman"/>
        </w:rPr>
        <w:t xml:space="preserve">Other than Section 2, </w:t>
      </w:r>
      <w:r w:rsidRPr="00124116">
        <w:rPr>
          <w:rFonts w:ascii="Times New Roman" w:hAnsi="Times New Roman"/>
        </w:rPr>
        <w:t>regarding the responsibilities of the Planning Advisory Committee,</w:t>
      </w:r>
      <w:r w:rsidRPr="000E0C42">
        <w:rPr>
          <w:rFonts w:ascii="Times New Roman" w:hAnsi="Times New Roman"/>
        </w:rPr>
        <w:t xml:space="preserve"> Section 5, regarding the supply of information, </w:t>
      </w:r>
      <w:r w:rsidRPr="003C1777">
        <w:rPr>
          <w:rFonts w:ascii="Times New Roman" w:hAnsi="Times New Roman"/>
        </w:rPr>
        <w:t>and this Section 16 of this Attachment K</w:t>
      </w:r>
      <w:r w:rsidRPr="00124116">
        <w:rPr>
          <w:rFonts w:ascii="Times New Roman" w:hAnsi="Times New Roman"/>
        </w:rPr>
        <w:t>, none of the other provisions in this Attachment K apply to the conduct of the Longer-Term Transmission Studies.  These procedures supplement, and are not intended to replace, other study processes provided in this Attachment K.</w:t>
      </w:r>
    </w:p>
    <w:p w14:paraId="6380E27C" w14:textId="77777777" w:rsidR="00DF7927" w:rsidRPr="00124116" w:rsidRDefault="00DF7927" w:rsidP="00DF7927">
      <w:pPr>
        <w:pStyle w:val="Normal178"/>
        <w:spacing w:after="0" w:line="360" w:lineRule="auto"/>
        <w:rPr>
          <w:rFonts w:ascii="Times New Roman" w:hAnsi="Times New Roman"/>
        </w:rPr>
      </w:pPr>
    </w:p>
    <w:p w14:paraId="627D8D15" w14:textId="77777777" w:rsidR="00DF7927" w:rsidRDefault="00462ADF" w:rsidP="00DF7927">
      <w:pPr>
        <w:pStyle w:val="Normal178"/>
        <w:spacing w:after="0" w:line="360" w:lineRule="auto"/>
        <w:rPr>
          <w:rFonts w:ascii="Times New Roman" w:hAnsi="Times New Roman"/>
          <w:b/>
        </w:rPr>
      </w:pPr>
      <w:r w:rsidRPr="00124116">
        <w:rPr>
          <w:rFonts w:ascii="Times New Roman" w:hAnsi="Times New Roman"/>
          <w:b/>
        </w:rPr>
        <w:t>16.1</w:t>
      </w:r>
      <w:r w:rsidRPr="00124116">
        <w:rPr>
          <w:rFonts w:ascii="Times New Roman" w:hAnsi="Times New Roman"/>
          <w:b/>
        </w:rPr>
        <w:tab/>
        <w:t xml:space="preserve">Request for </w:t>
      </w:r>
      <w:r w:rsidRPr="000E0C42">
        <w:rPr>
          <w:rFonts w:ascii="Times New Roman" w:hAnsi="Times New Roman"/>
          <w:b/>
        </w:rPr>
        <w:t>Longer-Term Transmission Studies</w:t>
      </w:r>
    </w:p>
    <w:p w14:paraId="059A36E6" w14:textId="77777777" w:rsidR="00DF7927" w:rsidRDefault="00462ADF" w:rsidP="00DF7927">
      <w:pPr>
        <w:pStyle w:val="Normal178"/>
        <w:spacing w:after="0" w:line="360" w:lineRule="auto"/>
        <w:rPr>
          <w:rFonts w:ascii="Times New Roman" w:hAnsi="Times New Roman"/>
        </w:rPr>
      </w:pPr>
      <w:r>
        <w:rPr>
          <w:rFonts w:ascii="Times New Roman" w:hAnsi="Times New Roman"/>
        </w:rPr>
        <w:lastRenderedPageBreak/>
        <w:t xml:space="preserve">NESCOE may submit a request for the ISO to conduct a Longer-Term Transmission Study to identify high-level concepts of transmission infrastructure and, if requested, high-level cost estimates that could meet </w:t>
      </w:r>
      <w:r w:rsidRPr="000E0C42">
        <w:rPr>
          <w:rFonts w:ascii="Times New Roman" w:hAnsi="Times New Roman"/>
        </w:rPr>
        <w:t>State-identified Requirements</w:t>
      </w:r>
      <w:r w:rsidRPr="00124116">
        <w:rPr>
          <w:rFonts w:ascii="Times New Roman" w:hAnsi="Times New Roman"/>
        </w:rPr>
        <w:t xml:space="preserve"> specified in the request based on state-identified scenarios and timeframes, which may extend beyond the five-to</w:t>
      </w:r>
      <w:r>
        <w:rPr>
          <w:rFonts w:ascii="Times New Roman" w:hAnsi="Times New Roman"/>
        </w:rPr>
        <w:t xml:space="preserve">-ten year planning horizon.  </w:t>
      </w:r>
      <w:r w:rsidRPr="003C1777">
        <w:rPr>
          <w:rFonts w:ascii="Times New Roman" w:hAnsi="Times New Roman"/>
        </w:rPr>
        <w:t xml:space="preserve">A request for a Longer-Term Transmission Study may be submitted to the ISO no earlier than </w:t>
      </w:r>
      <w:r>
        <w:rPr>
          <w:rFonts w:ascii="Times New Roman" w:hAnsi="Times New Roman"/>
        </w:rPr>
        <w:t>six</w:t>
      </w:r>
      <w:r w:rsidRPr="003C1777">
        <w:rPr>
          <w:rFonts w:ascii="Times New Roman" w:hAnsi="Times New Roman"/>
        </w:rPr>
        <w:t xml:space="preserve"> months from conclusion of the prior study.</w:t>
      </w:r>
      <w:r>
        <w:rPr>
          <w:rFonts w:ascii="Times New Roman" w:hAnsi="Times New Roman"/>
        </w:rPr>
        <w:t xml:space="preserve">  The Longer-Term Transmission Study request shall identify the State-identified Requirements that serve as the basis of the request; the </w:t>
      </w:r>
      <w:r w:rsidRPr="003C1777">
        <w:rPr>
          <w:rFonts w:ascii="Times New Roman" w:hAnsi="Times New Roman"/>
        </w:rPr>
        <w:t>proposed</w:t>
      </w:r>
      <w:r>
        <w:rPr>
          <w:rFonts w:ascii="Times New Roman" w:hAnsi="Times New Roman"/>
        </w:rPr>
        <w:t xml:space="preserve"> objectives of the study; and the scenarios and timeframe(s) </w:t>
      </w:r>
      <w:r w:rsidRPr="003C1777">
        <w:rPr>
          <w:rFonts w:ascii="Times New Roman" w:hAnsi="Times New Roman"/>
        </w:rPr>
        <w:t xml:space="preserve">proposed for use </w:t>
      </w:r>
      <w:r>
        <w:rPr>
          <w:rFonts w:ascii="Times New Roman" w:hAnsi="Times New Roman"/>
        </w:rPr>
        <w:t>in the study.</w:t>
      </w:r>
    </w:p>
    <w:p w14:paraId="0838C7FC" w14:textId="77777777" w:rsidR="00DF7927" w:rsidRDefault="00DF7927" w:rsidP="00DF7927">
      <w:pPr>
        <w:pStyle w:val="Normal178"/>
        <w:spacing w:after="0" w:line="360" w:lineRule="auto"/>
        <w:rPr>
          <w:rFonts w:ascii="Times New Roman" w:hAnsi="Times New Roman"/>
        </w:rPr>
      </w:pPr>
    </w:p>
    <w:p w14:paraId="055CCB64" w14:textId="77777777" w:rsidR="00DF7927" w:rsidRPr="00DC7898" w:rsidRDefault="00462ADF" w:rsidP="00DF7927">
      <w:pPr>
        <w:pStyle w:val="Normal178"/>
        <w:spacing w:after="0" w:line="360" w:lineRule="auto"/>
        <w:rPr>
          <w:rFonts w:ascii="Times New Roman" w:hAnsi="Times New Roman"/>
          <w:b/>
        </w:rPr>
      </w:pPr>
      <w:r w:rsidRPr="00DC7898">
        <w:rPr>
          <w:rFonts w:ascii="Times New Roman" w:hAnsi="Times New Roman"/>
          <w:b/>
        </w:rPr>
        <w:t xml:space="preserve">16.2 </w:t>
      </w:r>
      <w:r>
        <w:rPr>
          <w:rFonts w:ascii="Times New Roman" w:hAnsi="Times New Roman"/>
          <w:b/>
        </w:rPr>
        <w:tab/>
      </w:r>
      <w:r w:rsidRPr="00DC7898">
        <w:rPr>
          <w:rFonts w:ascii="Times New Roman" w:hAnsi="Times New Roman"/>
          <w:b/>
        </w:rPr>
        <w:t>Preparation for Conduct of the Longer-Term Transmission Studies; Stakeholder Input</w:t>
      </w:r>
    </w:p>
    <w:p w14:paraId="53F381AF" w14:textId="77777777" w:rsidR="00DF7927" w:rsidRDefault="00462ADF" w:rsidP="00DF7927">
      <w:pPr>
        <w:pStyle w:val="Normal178"/>
        <w:spacing w:line="360" w:lineRule="auto"/>
        <w:rPr>
          <w:rFonts w:ascii="Times New Roman" w:hAnsi="Times New Roman"/>
        </w:rPr>
      </w:pPr>
      <w:r>
        <w:rPr>
          <w:rFonts w:ascii="Times New Roman" w:hAnsi="Times New Roman"/>
        </w:rPr>
        <w:t>Upon receipt of a request for a Longer-Term Transmission Study from NESCOE, the ISO will post the request on the ISO’s website.  A meeting of the Planning Advisory Committee will be held promptly thereafter for NESCOE to present the Longer-Term Transmission Study request.  NESCOE will then provide the ISO written confirmation of the specific scenarios to be analyzed in the study, together with the specific information to facilitate the conduct of the study, including, but not limited to: assumptions, types and location of new resource development, location of new loads and load serving stations, and injection points or geographic zones.  The ISO will then develop a scope of work that may be performed, and post on the ISO’s website the Longer-Term Transmission Study’s proposed scope of work, associated parameters, and assumptions.  A meeting of the Planning Advisory Committee will be held promptly thereafter in order to solicit stakeholder input on the study’s scope, parameters, and assumptions.  Members of the Planning Advisory Committee shall direct all such input related to the Longer-Term Transmission Study’s scope, parameters, and assumptions to the ISO for consideration by the ISO and NESCOE, as applicable.  Depending on the scope and objectives of a Longer-Term Transmission Study request, the ISO may request information to support consideration of new loads in the study.  The ISO will provide the final scope of work for the Longer-Term Transmission Study to NESCOE for confirmation, and once written confirmation is received, will post the final scope of work on the ISO’s website.</w:t>
      </w:r>
      <w:r>
        <w:rPr>
          <w:rStyle w:val="CommentReference0"/>
        </w:rPr>
        <w:t xml:space="preserve"> </w:t>
      </w:r>
    </w:p>
    <w:p w14:paraId="3FC305EB" w14:textId="77777777" w:rsidR="00DF7927" w:rsidRDefault="00DF7927" w:rsidP="00DF7927">
      <w:pPr>
        <w:pStyle w:val="Normal178"/>
        <w:spacing w:line="360" w:lineRule="auto"/>
        <w:rPr>
          <w:rFonts w:ascii="Times New Roman" w:hAnsi="Times New Roman"/>
        </w:rPr>
      </w:pPr>
    </w:p>
    <w:p w14:paraId="37C6DF10" w14:textId="77777777" w:rsidR="00DF7927" w:rsidRDefault="00462ADF" w:rsidP="00DF7927">
      <w:pPr>
        <w:pStyle w:val="Normal178"/>
        <w:rPr>
          <w:rFonts w:ascii="Times New Roman" w:hAnsi="Times New Roman"/>
          <w:b/>
        </w:rPr>
      </w:pPr>
      <w:r>
        <w:rPr>
          <w:rFonts w:ascii="Times New Roman" w:hAnsi="Times New Roman"/>
          <w:b/>
        </w:rPr>
        <w:t xml:space="preserve">16.3 </w:t>
      </w:r>
      <w:r>
        <w:rPr>
          <w:rFonts w:ascii="Times New Roman" w:hAnsi="Times New Roman"/>
          <w:b/>
        </w:rPr>
        <w:tab/>
        <w:t>Conduct of the Longer-Term Transmission Study; Stakeholder Input</w:t>
      </w:r>
    </w:p>
    <w:p w14:paraId="636848B8" w14:textId="77777777" w:rsidR="00DF7927" w:rsidRDefault="00462ADF" w:rsidP="00DF7927">
      <w:pPr>
        <w:pStyle w:val="Normal178"/>
        <w:spacing w:after="0" w:line="360" w:lineRule="auto"/>
        <w:rPr>
          <w:rFonts w:ascii="Times New Roman" w:hAnsi="Times New Roman"/>
        </w:rPr>
      </w:pPr>
      <w:r>
        <w:rPr>
          <w:rFonts w:ascii="Times New Roman" w:hAnsi="Times New Roman"/>
        </w:rPr>
        <w:t xml:space="preserve">The ISO, in consultation with NESCOE, will perform the Longer-Term Transmission Study, supplemented by third-party consultants as necessary.  The ISO may ask Participating Transmission Owners or Planning Advisory Committee members with special expertise to provide technical support or assist in the performance of the study.  The study will consist of transmission system analysis to be </w:t>
      </w:r>
      <w:r>
        <w:rPr>
          <w:rFonts w:ascii="Times New Roman" w:hAnsi="Times New Roman"/>
        </w:rPr>
        <w:lastRenderedPageBreak/>
        <w:t xml:space="preserve">performed under the conditions specified in the confirmed scope of work.  If the ISO identifies a need to deviate from the final scope of work, the ISO will consult with NESCOE prior to incorporating the change.  Once NESCOE provides written confirmation, the ISO will notify the Planning Advisory Committee of any changes.  The study will assess the ability of the PTF to meet applicable planning criteria under the provided conditions. </w:t>
      </w:r>
    </w:p>
    <w:p w14:paraId="32BAA7DE" w14:textId="77777777" w:rsidR="00DF7927" w:rsidRDefault="00DF7927" w:rsidP="00DF7927">
      <w:pPr>
        <w:pStyle w:val="Normal178"/>
        <w:spacing w:after="0" w:line="360" w:lineRule="auto"/>
        <w:rPr>
          <w:rFonts w:ascii="Times New Roman" w:hAnsi="Times New Roman"/>
        </w:rPr>
      </w:pPr>
    </w:p>
    <w:p w14:paraId="3DC6AE24" w14:textId="77777777" w:rsidR="00DF7927" w:rsidRDefault="00462ADF" w:rsidP="00DF7927">
      <w:pPr>
        <w:pStyle w:val="Normal178"/>
        <w:spacing w:after="0" w:line="360" w:lineRule="auto"/>
        <w:rPr>
          <w:rFonts w:ascii="Times New Roman" w:hAnsi="Times New Roman"/>
        </w:rPr>
      </w:pPr>
      <w:r>
        <w:rPr>
          <w:rFonts w:ascii="Times New Roman" w:hAnsi="Times New Roman"/>
        </w:rPr>
        <w:t xml:space="preserve">The costs of the performance of the Longer-Term Transmission Study will be recovered pursuant to Schedule 1 of Section IV.A of the Tariff.  </w:t>
      </w:r>
    </w:p>
    <w:p w14:paraId="0A13614A" w14:textId="77777777" w:rsidR="00DF7927" w:rsidRDefault="00DF7927" w:rsidP="00DF7927">
      <w:pPr>
        <w:pStyle w:val="Normal178"/>
        <w:spacing w:after="0" w:line="360" w:lineRule="auto"/>
        <w:rPr>
          <w:rFonts w:ascii="Times New Roman" w:hAnsi="Times New Roman"/>
        </w:rPr>
      </w:pPr>
    </w:p>
    <w:p w14:paraId="24880EEE" w14:textId="77777777" w:rsidR="00DF7927" w:rsidRDefault="00462ADF" w:rsidP="00DF7927">
      <w:pPr>
        <w:pStyle w:val="Normal178"/>
        <w:spacing w:after="0" w:line="360" w:lineRule="auto"/>
        <w:rPr>
          <w:rFonts w:ascii="Times New Roman" w:hAnsi="Times New Roman"/>
        </w:rPr>
      </w:pPr>
      <w:r>
        <w:rPr>
          <w:rFonts w:ascii="Times New Roman" w:hAnsi="Times New Roman"/>
        </w:rPr>
        <w:t xml:space="preserve">The ISO will post on the ISO’s website the results of the Longer-Term Transmission Study.  A meeting of the Planning Advisory Committee will be held promptly thereafter in order to solicit input on the study results.  Members of the Planning Advisory Committee shall direct all such input related to the Longer-Term Transmission Study results to the ISO for consideration by the ISO and NESCOE, as applicable.  </w:t>
      </w:r>
    </w:p>
    <w:p w14:paraId="12B17909" w14:textId="77777777" w:rsidR="00DF7927" w:rsidRDefault="00DF7927" w:rsidP="00DF7927">
      <w:pPr>
        <w:pStyle w:val="Normal178"/>
        <w:spacing w:after="0" w:line="360" w:lineRule="auto"/>
        <w:rPr>
          <w:rFonts w:ascii="Times New Roman" w:hAnsi="Times New Roman"/>
        </w:rPr>
      </w:pPr>
    </w:p>
    <w:p w14:paraId="3B9A931B" w14:textId="38EB5465" w:rsidR="00A0719F" w:rsidRDefault="00462ADF" w:rsidP="00DF7927">
      <w:pPr>
        <w:pStyle w:val="Normal178"/>
        <w:spacing w:after="0" w:line="360" w:lineRule="auto"/>
        <w:rPr>
          <w:rFonts w:ascii="Times New Roman" w:hAnsi="Times New Roman"/>
        </w:rPr>
      </w:pPr>
      <w:r>
        <w:rPr>
          <w:rFonts w:ascii="Times New Roman" w:hAnsi="Times New Roman"/>
        </w:rPr>
        <w:t xml:space="preserve">The ISO, in consultation with NESCOE, will prepare a Longer-Term Study report.  The report will identify the overview of transmission system limitations and the high-level concepts of transmission infrastructure and, if requested, associated cost estimates, required </w:t>
      </w:r>
      <w:r w:rsidRPr="003C1777">
        <w:rPr>
          <w:rFonts w:ascii="Times New Roman" w:hAnsi="Times New Roman"/>
        </w:rPr>
        <w:t>to</w:t>
      </w:r>
      <w:r>
        <w:rPr>
          <w:rFonts w:ascii="Times New Roman" w:hAnsi="Times New Roman"/>
        </w:rPr>
        <w:t xml:space="preserve"> solve the longer-term issues identified in the study based on the state-identified sc</w:t>
      </w:r>
      <w:r w:rsidR="00A54960">
        <w:rPr>
          <w:rFonts w:ascii="Times New Roman" w:hAnsi="Times New Roman"/>
        </w:rPr>
        <w:t>enarios and timeframe.</w:t>
      </w:r>
    </w:p>
    <w:p w14:paraId="0BB9FD02" w14:textId="77777777" w:rsidR="00171099" w:rsidRDefault="00171099" w:rsidP="00171099">
      <w:pPr>
        <w:pStyle w:val="Normal178"/>
        <w:spacing w:after="0" w:line="360" w:lineRule="auto"/>
        <w:rPr>
          <w:ins w:id="109" w:author="Author"/>
          <w:rFonts w:ascii="Times New Roman" w:hAnsi="Times New Roman"/>
        </w:rPr>
      </w:pPr>
    </w:p>
    <w:p w14:paraId="792BE48E" w14:textId="77777777" w:rsidR="00171099" w:rsidRDefault="00171099" w:rsidP="00171099">
      <w:pPr>
        <w:spacing w:after="0" w:line="360" w:lineRule="auto"/>
        <w:rPr>
          <w:ins w:id="110" w:author="Author"/>
          <w:rFonts w:ascii="Times New Roman" w:hAnsi="Times New Roman"/>
          <w:b/>
        </w:rPr>
      </w:pPr>
      <w:ins w:id="111" w:author="Author">
        <w:r w:rsidRPr="00FF1A3F">
          <w:rPr>
            <w:rFonts w:ascii="Times New Roman" w:hAnsi="Times New Roman"/>
            <w:b/>
          </w:rPr>
          <w:t>1</w:t>
        </w:r>
        <w:r>
          <w:rPr>
            <w:rFonts w:ascii="Times New Roman" w:hAnsi="Times New Roman"/>
            <w:b/>
          </w:rPr>
          <w:t>7</w:t>
        </w:r>
        <w:r w:rsidRPr="00FF1A3F">
          <w:rPr>
            <w:rFonts w:ascii="Times New Roman" w:hAnsi="Times New Roman"/>
            <w:b/>
          </w:rPr>
          <w:t>.</w:t>
        </w:r>
        <w:r>
          <w:rPr>
            <w:rFonts w:ascii="Times New Roman" w:hAnsi="Times New Roman"/>
            <w:b/>
          </w:rPr>
          <w:tab/>
        </w:r>
        <w:r w:rsidRPr="0013431F">
          <w:rPr>
            <w:rFonts w:ascii="Times New Roman" w:hAnsi="Times New Roman"/>
            <w:b/>
          </w:rPr>
          <w:t>Procedure</w:t>
        </w:r>
        <w:r>
          <w:rPr>
            <w:rFonts w:ascii="Times New Roman" w:hAnsi="Times New Roman"/>
            <w:b/>
          </w:rPr>
          <w:t>s</w:t>
        </w:r>
        <w:r w:rsidRPr="0013431F">
          <w:rPr>
            <w:rFonts w:ascii="Times New Roman" w:hAnsi="Times New Roman"/>
            <w:b/>
          </w:rPr>
          <w:t xml:space="preserve"> for the Conduct of Economic Studies</w:t>
        </w:r>
      </w:ins>
    </w:p>
    <w:p w14:paraId="23EC0995" w14:textId="77777777" w:rsidR="00171099" w:rsidRDefault="00171099" w:rsidP="00171099">
      <w:pPr>
        <w:spacing w:after="0" w:line="360" w:lineRule="auto"/>
        <w:rPr>
          <w:ins w:id="112" w:author="Author"/>
          <w:rFonts w:ascii="Times New Roman" w:hAnsi="Times New Roman"/>
        </w:rPr>
      </w:pPr>
      <w:ins w:id="113" w:author="Author">
        <w:r>
          <w:rPr>
            <w:rFonts w:ascii="Times New Roman" w:hAnsi="Times New Roman"/>
          </w:rPr>
          <w:t>This Section 17 sets forth the procedures for the ISO’s conduct of Economic Studies.</w:t>
        </w:r>
      </w:ins>
    </w:p>
    <w:p w14:paraId="3138657B" w14:textId="77777777" w:rsidR="00171099" w:rsidRPr="00EA6E0D" w:rsidRDefault="00171099" w:rsidP="00171099">
      <w:pPr>
        <w:spacing w:after="0" w:line="360" w:lineRule="auto"/>
        <w:ind w:left="720"/>
        <w:rPr>
          <w:ins w:id="114" w:author="Author"/>
          <w:rFonts w:ascii="Times New Roman" w:hAnsi="Times New Roman"/>
        </w:rPr>
      </w:pPr>
    </w:p>
    <w:p w14:paraId="5B99FD0B" w14:textId="77777777" w:rsidR="00171099" w:rsidRDefault="00171099" w:rsidP="00171099">
      <w:pPr>
        <w:spacing w:after="0" w:line="360" w:lineRule="auto"/>
        <w:rPr>
          <w:ins w:id="115" w:author="Author"/>
          <w:rFonts w:ascii="Times New Roman" w:hAnsi="Times New Roman"/>
          <w:b/>
        </w:rPr>
      </w:pPr>
      <w:ins w:id="116" w:author="Author">
        <w:r>
          <w:rPr>
            <w:rFonts w:ascii="Times New Roman" w:hAnsi="Times New Roman"/>
            <w:b/>
          </w:rPr>
          <w:t>17</w:t>
        </w:r>
        <w:r w:rsidRPr="00124116">
          <w:rPr>
            <w:rFonts w:ascii="Times New Roman" w:hAnsi="Times New Roman"/>
            <w:b/>
          </w:rPr>
          <w:t>.</w:t>
        </w:r>
        <w:r>
          <w:rPr>
            <w:rFonts w:ascii="Times New Roman" w:hAnsi="Times New Roman"/>
            <w:b/>
          </w:rPr>
          <w:t>1</w:t>
        </w:r>
        <w:r w:rsidRPr="00124116">
          <w:rPr>
            <w:rFonts w:ascii="Times New Roman" w:hAnsi="Times New Roman"/>
            <w:b/>
          </w:rPr>
          <w:tab/>
        </w:r>
        <w:r>
          <w:rPr>
            <w:rFonts w:ascii="Times New Roman" w:hAnsi="Times New Roman"/>
            <w:b/>
          </w:rPr>
          <w:t>Overview</w:t>
        </w:r>
      </w:ins>
    </w:p>
    <w:p w14:paraId="3D8D7546" w14:textId="0C92E407" w:rsidR="00171099" w:rsidRDefault="00171099" w:rsidP="00171099">
      <w:pPr>
        <w:spacing w:after="0" w:line="360" w:lineRule="auto"/>
        <w:rPr>
          <w:ins w:id="117" w:author="Author"/>
          <w:rFonts w:ascii="Times New Roman" w:hAnsi="Times New Roman"/>
        </w:rPr>
      </w:pPr>
      <w:ins w:id="118" w:author="Author">
        <w:r>
          <w:rPr>
            <w:rFonts w:ascii="Times New Roman" w:hAnsi="Times New Roman"/>
          </w:rPr>
          <w:t>The Economic Study p</w:t>
        </w:r>
        <w:r w:rsidRPr="004D76B1">
          <w:rPr>
            <w:rFonts w:ascii="Times New Roman" w:hAnsi="Times New Roman"/>
          </w:rPr>
          <w:t xml:space="preserve">rocess </w:t>
        </w:r>
        <w:r>
          <w:rPr>
            <w:rFonts w:ascii="Times New Roman" w:hAnsi="Times New Roman"/>
          </w:rPr>
          <w:t xml:space="preserve">shall be </w:t>
        </w:r>
        <w:r w:rsidRPr="004D76B1">
          <w:rPr>
            <w:rFonts w:ascii="Times New Roman" w:hAnsi="Times New Roman"/>
          </w:rPr>
          <w:t>used to identify market efficiency</w:t>
        </w:r>
        <w:r>
          <w:rPr>
            <w:rFonts w:ascii="Times New Roman" w:hAnsi="Times New Roman"/>
          </w:rPr>
          <w:t xml:space="preserve"> </w:t>
        </w:r>
        <w:r w:rsidRPr="004D76B1">
          <w:rPr>
            <w:rFonts w:ascii="Times New Roman" w:hAnsi="Times New Roman"/>
          </w:rPr>
          <w:t>issues on the PTF</w:t>
        </w:r>
        <w:r>
          <w:rPr>
            <w:rFonts w:ascii="Times New Roman" w:hAnsi="Times New Roman"/>
          </w:rPr>
          <w:t xml:space="preserve"> portion of </w:t>
        </w:r>
        <w:r w:rsidRPr="008D4DB4">
          <w:rPr>
            <w:rFonts w:ascii="Times New Roman" w:hAnsi="Times New Roman"/>
          </w:rPr>
          <w:t>the New England Transmission</w:t>
        </w:r>
        <w:r>
          <w:rPr>
            <w:rFonts w:ascii="Times New Roman" w:hAnsi="Times New Roman"/>
          </w:rPr>
          <w:t xml:space="preserve"> </w:t>
        </w:r>
        <w:r w:rsidRPr="008D4DB4">
          <w:rPr>
            <w:rFonts w:ascii="Times New Roman" w:hAnsi="Times New Roman"/>
          </w:rPr>
          <w:t>System</w:t>
        </w:r>
        <w:r w:rsidRPr="004D76B1">
          <w:rPr>
            <w:rFonts w:ascii="Times New Roman" w:hAnsi="Times New Roman"/>
          </w:rPr>
          <w:t xml:space="preserve"> and, as applicable, evaluate competitive </w:t>
        </w:r>
        <w:r>
          <w:rPr>
            <w:rFonts w:ascii="Times New Roman" w:hAnsi="Times New Roman"/>
          </w:rPr>
          <w:t xml:space="preserve">solutions </w:t>
        </w:r>
        <w:r w:rsidRPr="004D76B1">
          <w:rPr>
            <w:rFonts w:ascii="Times New Roman" w:hAnsi="Times New Roman"/>
          </w:rPr>
          <w:t>to alleviate identified market efficiency needs</w:t>
        </w:r>
        <w:r>
          <w:rPr>
            <w:rFonts w:ascii="Times New Roman" w:hAnsi="Times New Roman"/>
          </w:rPr>
          <w:t xml:space="preserve">.  </w:t>
        </w:r>
        <w:r w:rsidRPr="004D76B1">
          <w:rPr>
            <w:rFonts w:ascii="Times New Roman" w:hAnsi="Times New Roman"/>
          </w:rPr>
          <w:t xml:space="preserve">The process will also provide information to facilitate the evaluation of economic and environmental impacts of New England regional </w:t>
        </w:r>
        <w:r>
          <w:rPr>
            <w:rFonts w:ascii="Times New Roman" w:hAnsi="Times New Roman"/>
          </w:rPr>
          <w:t>policies</w:t>
        </w:r>
        <w:r w:rsidR="00587F44">
          <w:rPr>
            <w:rFonts w:ascii="Times New Roman" w:hAnsi="Times New Roman"/>
          </w:rPr>
          <w:t>,</w:t>
        </w:r>
        <w:r>
          <w:rPr>
            <w:rFonts w:ascii="Times New Roman" w:hAnsi="Times New Roman"/>
          </w:rPr>
          <w:t xml:space="preserve"> f</w:t>
        </w:r>
        <w:r w:rsidRPr="004D76B1">
          <w:rPr>
            <w:rFonts w:ascii="Times New Roman" w:hAnsi="Times New Roman"/>
          </w:rPr>
          <w:t>ederal policies</w:t>
        </w:r>
        <w:r w:rsidR="00587F44">
          <w:rPr>
            <w:rFonts w:ascii="Times New Roman" w:hAnsi="Times New Roman"/>
          </w:rPr>
          <w:t>,</w:t>
        </w:r>
        <w:r w:rsidRPr="004D76B1">
          <w:rPr>
            <w:rFonts w:ascii="Times New Roman" w:hAnsi="Times New Roman"/>
          </w:rPr>
          <w:t xml:space="preserve"> and various resource technologies on satisfying future resource needs in the region.</w:t>
        </w:r>
      </w:ins>
    </w:p>
    <w:p w14:paraId="76D8D5F1" w14:textId="77777777" w:rsidR="00171099" w:rsidRDefault="00171099" w:rsidP="00171099">
      <w:pPr>
        <w:spacing w:after="0" w:line="360" w:lineRule="auto"/>
        <w:rPr>
          <w:ins w:id="119" w:author="Author"/>
          <w:rFonts w:ascii="Times New Roman" w:hAnsi="Times New Roman"/>
        </w:rPr>
      </w:pPr>
    </w:p>
    <w:p w14:paraId="779484BF" w14:textId="77777777" w:rsidR="00171099" w:rsidRDefault="00171099" w:rsidP="00171099">
      <w:pPr>
        <w:spacing w:after="0" w:line="360" w:lineRule="auto"/>
        <w:rPr>
          <w:ins w:id="120" w:author="Author"/>
          <w:rFonts w:ascii="Times New Roman" w:hAnsi="Times New Roman"/>
          <w:b/>
        </w:rPr>
      </w:pPr>
      <w:ins w:id="121" w:author="Author">
        <w:r>
          <w:rPr>
            <w:rFonts w:ascii="Times New Roman" w:hAnsi="Times New Roman"/>
            <w:b/>
          </w:rPr>
          <w:t>17</w:t>
        </w:r>
        <w:r w:rsidRPr="00124116">
          <w:rPr>
            <w:rFonts w:ascii="Times New Roman" w:hAnsi="Times New Roman"/>
            <w:b/>
          </w:rPr>
          <w:t>.</w:t>
        </w:r>
        <w:r>
          <w:rPr>
            <w:rFonts w:ascii="Times New Roman" w:hAnsi="Times New Roman"/>
            <w:b/>
          </w:rPr>
          <w:t>2</w:t>
        </w:r>
        <w:r w:rsidRPr="00124116">
          <w:rPr>
            <w:rFonts w:ascii="Times New Roman" w:hAnsi="Times New Roman"/>
            <w:b/>
          </w:rPr>
          <w:tab/>
        </w:r>
        <w:r>
          <w:rPr>
            <w:rFonts w:ascii="Times New Roman" w:hAnsi="Times New Roman"/>
            <w:b/>
          </w:rPr>
          <w:t>Economic Study Reference Scenarios</w:t>
        </w:r>
      </w:ins>
    </w:p>
    <w:p w14:paraId="17B57984" w14:textId="77777777" w:rsidR="00171099" w:rsidRDefault="00171099" w:rsidP="00171099">
      <w:pPr>
        <w:spacing w:after="0" w:line="360" w:lineRule="auto"/>
        <w:rPr>
          <w:ins w:id="122" w:author="Author"/>
          <w:rFonts w:ascii="Times New Roman" w:hAnsi="Times New Roman"/>
        </w:rPr>
      </w:pPr>
      <w:ins w:id="123" w:author="Author">
        <w:r>
          <w:rPr>
            <w:rFonts w:ascii="Times New Roman" w:hAnsi="Times New Roman"/>
          </w:rPr>
          <w:t>The ISO shall</w:t>
        </w:r>
        <w:r w:rsidRPr="00184EB7">
          <w:rPr>
            <w:rFonts w:ascii="Times New Roman" w:hAnsi="Times New Roman"/>
          </w:rPr>
          <w:t xml:space="preserve"> develop and study the following four reference scenarios. </w:t>
        </w:r>
        <w:r>
          <w:rPr>
            <w:rFonts w:ascii="Times New Roman" w:hAnsi="Times New Roman"/>
          </w:rPr>
          <w:t xml:space="preserve"> The </w:t>
        </w:r>
        <w:r w:rsidRPr="00AA3664">
          <w:rPr>
            <w:rFonts w:ascii="Times New Roman" w:hAnsi="Times New Roman"/>
          </w:rPr>
          <w:t>ISO shall consult with</w:t>
        </w:r>
        <w:r>
          <w:rPr>
            <w:rFonts w:ascii="Times New Roman" w:hAnsi="Times New Roman"/>
          </w:rPr>
          <w:t>,</w:t>
        </w:r>
        <w:r w:rsidRPr="00AA3664">
          <w:rPr>
            <w:rFonts w:ascii="Times New Roman" w:hAnsi="Times New Roman"/>
          </w:rPr>
          <w:t xml:space="preserve"> and consider the input from</w:t>
        </w:r>
        <w:r>
          <w:rPr>
            <w:rFonts w:ascii="Times New Roman" w:hAnsi="Times New Roman"/>
          </w:rPr>
          <w:t>,</w:t>
        </w:r>
        <w:r w:rsidRPr="00AA3664">
          <w:rPr>
            <w:rFonts w:ascii="Times New Roman" w:hAnsi="Times New Roman"/>
          </w:rPr>
          <w:t xml:space="preserve"> the Planning Advisory Committee</w:t>
        </w:r>
        <w:r>
          <w:rPr>
            <w:rFonts w:ascii="Times New Roman" w:hAnsi="Times New Roman"/>
          </w:rPr>
          <w:t xml:space="preserve"> </w:t>
        </w:r>
        <w:r w:rsidRPr="00184EB7">
          <w:rPr>
            <w:rFonts w:ascii="Times New Roman" w:hAnsi="Times New Roman"/>
          </w:rPr>
          <w:t>on the scope, parameters, and assumptions used in modeling the scenarios</w:t>
        </w:r>
        <w:r>
          <w:rPr>
            <w:rFonts w:ascii="Times New Roman" w:hAnsi="Times New Roman"/>
          </w:rPr>
          <w:t xml:space="preserve"> described in this Section 17.2</w:t>
        </w:r>
        <w:r w:rsidRPr="00184EB7">
          <w:rPr>
            <w:rFonts w:ascii="Times New Roman" w:hAnsi="Times New Roman"/>
          </w:rPr>
          <w:t>.</w:t>
        </w:r>
        <w:r>
          <w:rPr>
            <w:rFonts w:ascii="Times New Roman" w:hAnsi="Times New Roman"/>
          </w:rPr>
          <w:t xml:space="preserve"> </w:t>
        </w:r>
      </w:ins>
    </w:p>
    <w:p w14:paraId="2803869C" w14:textId="77777777" w:rsidR="00171099" w:rsidRDefault="00171099" w:rsidP="00171099">
      <w:pPr>
        <w:spacing w:after="0" w:line="360" w:lineRule="auto"/>
        <w:rPr>
          <w:ins w:id="124" w:author="Author"/>
          <w:rFonts w:ascii="Times New Roman" w:hAnsi="Times New Roman"/>
        </w:rPr>
      </w:pPr>
    </w:p>
    <w:p w14:paraId="2A4FD75B" w14:textId="77777777" w:rsidR="00171099" w:rsidRPr="00B64C5F" w:rsidRDefault="00171099" w:rsidP="00171099">
      <w:pPr>
        <w:pStyle w:val="Normal178"/>
        <w:spacing w:after="0" w:line="360" w:lineRule="auto"/>
        <w:ind w:firstLine="720"/>
        <w:rPr>
          <w:ins w:id="125" w:author="Author"/>
          <w:rFonts w:ascii="Times New Roman" w:hAnsi="Times New Roman"/>
          <w:b/>
        </w:rPr>
      </w:pPr>
      <w:ins w:id="126" w:author="Author">
        <w:r w:rsidRPr="007726EB">
          <w:rPr>
            <w:rFonts w:ascii="Times New Roman" w:hAnsi="Times New Roman"/>
            <w:b/>
          </w:rPr>
          <w:lastRenderedPageBreak/>
          <w:t xml:space="preserve">(a) </w:t>
        </w:r>
        <w:r w:rsidRPr="007726EB">
          <w:rPr>
            <w:rFonts w:ascii="Times New Roman" w:hAnsi="Times New Roman"/>
            <w:b/>
          </w:rPr>
          <w:tab/>
        </w:r>
        <w:r>
          <w:rPr>
            <w:rFonts w:ascii="Times New Roman" w:hAnsi="Times New Roman"/>
            <w:b/>
          </w:rPr>
          <w:t>Benchmark Scenario</w:t>
        </w:r>
      </w:ins>
    </w:p>
    <w:p w14:paraId="540578E0" w14:textId="77777777" w:rsidR="00171099" w:rsidRDefault="00171099" w:rsidP="00171099">
      <w:pPr>
        <w:pStyle w:val="Normal178"/>
        <w:spacing w:after="0" w:line="360" w:lineRule="auto"/>
        <w:ind w:left="1440"/>
        <w:rPr>
          <w:ins w:id="127" w:author="Author"/>
          <w:rFonts w:ascii="Times New Roman" w:hAnsi="Times New Roman"/>
        </w:rPr>
      </w:pPr>
      <w:bookmarkStart w:id="128" w:name="Section_17.2(a)_–_Benchmark_Scenario"/>
      <w:bookmarkEnd w:id="128"/>
      <w:ins w:id="129" w:author="Author">
        <w:r>
          <w:rPr>
            <w:rFonts w:ascii="Times New Roman" w:hAnsi="Times New Roman"/>
          </w:rPr>
          <w:t>The purpose and scope of the Benchmark Scenario is t</w:t>
        </w:r>
        <w:r w:rsidRPr="005C5E73">
          <w:rPr>
            <w:rFonts w:ascii="Times New Roman" w:hAnsi="Times New Roman"/>
          </w:rPr>
          <w:t xml:space="preserve">o improve the economic planning model and associated assumptions and criteria used in the other scenarios by comparing it against historical performance of the system in the previous year and adjusting the assumptions and model accordingly. </w:t>
        </w:r>
        <w:r>
          <w:rPr>
            <w:rFonts w:ascii="Times New Roman" w:hAnsi="Times New Roman"/>
          </w:rPr>
          <w:t xml:space="preserve"> </w:t>
        </w:r>
        <w:r w:rsidRPr="005C5E73">
          <w:rPr>
            <w:rFonts w:ascii="Times New Roman" w:hAnsi="Times New Roman"/>
          </w:rPr>
          <w:t>This scenario will help identify any modeling issues in the base set of input data</w:t>
        </w:r>
        <w:r>
          <w:rPr>
            <w:rFonts w:ascii="Times New Roman" w:hAnsi="Times New Roman"/>
          </w:rPr>
          <w:t>.</w:t>
        </w:r>
      </w:ins>
    </w:p>
    <w:p w14:paraId="70FB19C4" w14:textId="77777777" w:rsidR="00171099" w:rsidRPr="005C5E73" w:rsidRDefault="00171099" w:rsidP="00171099">
      <w:pPr>
        <w:pStyle w:val="Normal178"/>
        <w:spacing w:after="0" w:line="360" w:lineRule="auto"/>
        <w:ind w:left="1440"/>
        <w:rPr>
          <w:ins w:id="130" w:author="Author"/>
          <w:rFonts w:ascii="Times New Roman" w:hAnsi="Times New Roman"/>
        </w:rPr>
      </w:pPr>
    </w:p>
    <w:p w14:paraId="6C185FB9" w14:textId="77777777" w:rsidR="00171099" w:rsidRDefault="00171099" w:rsidP="00171099">
      <w:pPr>
        <w:pStyle w:val="Normal178"/>
        <w:spacing w:after="0" w:line="360" w:lineRule="auto"/>
        <w:ind w:left="1440"/>
        <w:rPr>
          <w:ins w:id="131" w:author="Author"/>
          <w:rFonts w:ascii="Times New Roman" w:hAnsi="Times New Roman"/>
        </w:rPr>
      </w:pPr>
      <w:ins w:id="132" w:author="Author">
        <w:r w:rsidRPr="005C5E73">
          <w:rPr>
            <w:rFonts w:ascii="Times New Roman" w:hAnsi="Times New Roman"/>
          </w:rPr>
          <w:t xml:space="preserve">The initial economic planning model will use the existing base case model and data </w:t>
        </w:r>
        <w:r>
          <w:rPr>
            <w:rFonts w:ascii="Times New Roman" w:hAnsi="Times New Roman"/>
          </w:rPr>
          <w:t>and may be adjusted based on</w:t>
        </w:r>
        <w:r w:rsidRPr="005C5E73">
          <w:rPr>
            <w:rFonts w:ascii="Times New Roman" w:hAnsi="Times New Roman"/>
          </w:rPr>
          <w:t xml:space="preserve"> historical </w:t>
        </w:r>
        <w:r>
          <w:rPr>
            <w:rFonts w:ascii="Times New Roman" w:hAnsi="Times New Roman"/>
          </w:rPr>
          <w:t xml:space="preserve">performance and </w:t>
        </w:r>
        <w:r w:rsidRPr="005C5E73">
          <w:rPr>
            <w:rFonts w:ascii="Times New Roman" w:hAnsi="Times New Roman"/>
          </w:rPr>
          <w:t>obse</w:t>
        </w:r>
        <w:r>
          <w:rPr>
            <w:rFonts w:ascii="Times New Roman" w:hAnsi="Times New Roman"/>
          </w:rPr>
          <w:t>rvations</w:t>
        </w:r>
        <w:r w:rsidRPr="005C5E73">
          <w:rPr>
            <w:rFonts w:ascii="Times New Roman" w:hAnsi="Times New Roman"/>
          </w:rPr>
          <w:t xml:space="preserve">. </w:t>
        </w:r>
        <w:r>
          <w:rPr>
            <w:rFonts w:ascii="Times New Roman" w:hAnsi="Times New Roman"/>
          </w:rPr>
          <w:t xml:space="preserve"> H</w:t>
        </w:r>
        <w:r w:rsidRPr="005C5E73">
          <w:rPr>
            <w:rFonts w:ascii="Times New Roman" w:hAnsi="Times New Roman"/>
          </w:rPr>
          <w:t xml:space="preserve">istorical performance of the system </w:t>
        </w:r>
        <w:r>
          <w:rPr>
            <w:rFonts w:ascii="Times New Roman" w:hAnsi="Times New Roman"/>
          </w:rPr>
          <w:t>includes</w:t>
        </w:r>
        <w:r w:rsidRPr="005C5E73">
          <w:rPr>
            <w:rFonts w:ascii="Times New Roman" w:hAnsi="Times New Roman"/>
          </w:rPr>
          <w:t xml:space="preserve"> recorded observations from the prior year to the beginning of the study cycle</w:t>
        </w:r>
        <w:r>
          <w:rPr>
            <w:rFonts w:ascii="Times New Roman" w:hAnsi="Times New Roman"/>
          </w:rPr>
          <w:t>.</w:t>
        </w:r>
      </w:ins>
    </w:p>
    <w:p w14:paraId="7E1D2F38" w14:textId="77777777" w:rsidR="00171099" w:rsidRPr="005C5E73" w:rsidRDefault="00171099" w:rsidP="00171099">
      <w:pPr>
        <w:pStyle w:val="Normal178"/>
        <w:spacing w:after="0" w:line="360" w:lineRule="auto"/>
        <w:ind w:left="1440"/>
        <w:rPr>
          <w:ins w:id="133" w:author="Author"/>
          <w:rFonts w:ascii="Times New Roman" w:hAnsi="Times New Roman"/>
        </w:rPr>
      </w:pPr>
    </w:p>
    <w:p w14:paraId="40A970A7" w14:textId="77777777" w:rsidR="00171099" w:rsidRDefault="00171099" w:rsidP="00171099">
      <w:pPr>
        <w:pStyle w:val="Normal178"/>
        <w:spacing w:after="0" w:line="360" w:lineRule="auto"/>
        <w:ind w:left="1440"/>
        <w:rPr>
          <w:ins w:id="134" w:author="Author"/>
          <w:rFonts w:ascii="Times New Roman" w:hAnsi="Times New Roman"/>
        </w:rPr>
      </w:pPr>
      <w:ins w:id="135" w:author="Author">
        <w:r>
          <w:rPr>
            <w:rFonts w:ascii="Times New Roman" w:hAnsi="Times New Roman"/>
          </w:rPr>
          <w:t>The s</w:t>
        </w:r>
        <w:r w:rsidRPr="005C5E73">
          <w:rPr>
            <w:rFonts w:ascii="Times New Roman" w:hAnsi="Times New Roman"/>
          </w:rPr>
          <w:t xml:space="preserve">tudy </w:t>
        </w:r>
        <w:r>
          <w:rPr>
            <w:rFonts w:ascii="Times New Roman" w:hAnsi="Times New Roman"/>
          </w:rPr>
          <w:t xml:space="preserve">year shall be year N-1 and the simulation length shall be one year for the Benchmark Scenario.  </w:t>
        </w:r>
      </w:ins>
    </w:p>
    <w:p w14:paraId="3F539381" w14:textId="77777777" w:rsidR="00171099" w:rsidRDefault="00171099" w:rsidP="00171099">
      <w:pPr>
        <w:pStyle w:val="Normal178"/>
        <w:spacing w:after="0" w:line="360" w:lineRule="auto"/>
        <w:ind w:left="1440"/>
        <w:rPr>
          <w:ins w:id="136" w:author="Author"/>
          <w:rFonts w:ascii="Times New Roman" w:hAnsi="Times New Roman"/>
        </w:rPr>
      </w:pPr>
    </w:p>
    <w:p w14:paraId="044E97BB" w14:textId="77777777" w:rsidR="00171099" w:rsidRDefault="00171099" w:rsidP="00171099">
      <w:pPr>
        <w:pStyle w:val="Normal178"/>
        <w:spacing w:after="0" w:line="360" w:lineRule="auto"/>
        <w:ind w:left="1440"/>
        <w:rPr>
          <w:ins w:id="137" w:author="Author"/>
          <w:rFonts w:ascii="Times New Roman" w:hAnsi="Times New Roman"/>
        </w:rPr>
      </w:pPr>
      <w:ins w:id="138" w:author="Author">
        <w:r>
          <w:rPr>
            <w:rFonts w:ascii="Times New Roman" w:hAnsi="Times New Roman"/>
          </w:rPr>
          <w:t xml:space="preserve">Any </w:t>
        </w:r>
        <w:r w:rsidRPr="00DC1220">
          <w:rPr>
            <w:rFonts w:ascii="Times New Roman" w:hAnsi="Times New Roman"/>
          </w:rPr>
          <w:t xml:space="preserve">identified market efficiency issues </w:t>
        </w:r>
        <w:r>
          <w:rPr>
            <w:rFonts w:ascii="Times New Roman" w:hAnsi="Times New Roman"/>
          </w:rPr>
          <w:t>resulting from a Benchmark Scenario shall not be evaluated as a market efficiency need</w:t>
        </w:r>
        <w:r w:rsidRPr="00DC1220">
          <w:rPr>
            <w:rFonts w:ascii="Times New Roman" w:hAnsi="Times New Roman"/>
          </w:rPr>
          <w:t xml:space="preserve"> against </w:t>
        </w:r>
        <w:r>
          <w:rPr>
            <w:rFonts w:ascii="Times New Roman" w:hAnsi="Times New Roman"/>
          </w:rPr>
          <w:t>the factors and metrics in Attachment N.</w:t>
        </w:r>
      </w:ins>
    </w:p>
    <w:p w14:paraId="561F8892" w14:textId="77777777" w:rsidR="00171099" w:rsidRPr="005C5E73" w:rsidRDefault="00171099" w:rsidP="00171099">
      <w:pPr>
        <w:pStyle w:val="Normal178"/>
        <w:spacing w:after="0" w:line="360" w:lineRule="auto"/>
        <w:ind w:left="1440"/>
        <w:rPr>
          <w:ins w:id="139" w:author="Author"/>
          <w:rFonts w:ascii="Times New Roman" w:hAnsi="Times New Roman"/>
        </w:rPr>
      </w:pPr>
    </w:p>
    <w:p w14:paraId="12C72641" w14:textId="77777777" w:rsidR="00171099" w:rsidRPr="00B64C5F" w:rsidRDefault="00171099" w:rsidP="00171099">
      <w:pPr>
        <w:pStyle w:val="Normal178"/>
        <w:spacing w:after="0" w:line="360" w:lineRule="auto"/>
        <w:ind w:firstLine="720"/>
        <w:rPr>
          <w:ins w:id="140" w:author="Author"/>
          <w:rFonts w:ascii="Times New Roman" w:hAnsi="Times New Roman"/>
          <w:b/>
        </w:rPr>
      </w:pPr>
      <w:ins w:id="141" w:author="Author">
        <w:r>
          <w:rPr>
            <w:rFonts w:ascii="Times New Roman" w:hAnsi="Times New Roman"/>
            <w:b/>
          </w:rPr>
          <w:t>(b</w:t>
        </w:r>
        <w:r w:rsidRPr="007726EB">
          <w:rPr>
            <w:rFonts w:ascii="Times New Roman" w:hAnsi="Times New Roman"/>
            <w:b/>
          </w:rPr>
          <w:t xml:space="preserve">) </w:t>
        </w:r>
        <w:r w:rsidRPr="007726EB">
          <w:rPr>
            <w:rFonts w:ascii="Times New Roman" w:hAnsi="Times New Roman"/>
            <w:b/>
          </w:rPr>
          <w:tab/>
        </w:r>
        <w:r w:rsidRPr="005C5E73">
          <w:rPr>
            <w:rFonts w:ascii="Times New Roman" w:hAnsi="Times New Roman"/>
            <w:b/>
          </w:rPr>
          <w:t>Market Efficiency Needs</w:t>
        </w:r>
        <w:r>
          <w:rPr>
            <w:rFonts w:ascii="Times New Roman" w:hAnsi="Times New Roman"/>
            <w:b/>
          </w:rPr>
          <w:t xml:space="preserve"> </w:t>
        </w:r>
        <w:r w:rsidRPr="005C5E73">
          <w:rPr>
            <w:rFonts w:ascii="Times New Roman" w:hAnsi="Times New Roman"/>
            <w:b/>
          </w:rPr>
          <w:t>Scenario</w:t>
        </w:r>
      </w:ins>
    </w:p>
    <w:p w14:paraId="7D133D96" w14:textId="77777777" w:rsidR="00171099" w:rsidRDefault="00171099" w:rsidP="00171099">
      <w:pPr>
        <w:pStyle w:val="Normal178"/>
        <w:spacing w:after="0" w:line="360" w:lineRule="auto"/>
        <w:ind w:left="1440"/>
        <w:rPr>
          <w:ins w:id="142" w:author="Author"/>
          <w:rFonts w:ascii="Times New Roman" w:hAnsi="Times New Roman"/>
        </w:rPr>
      </w:pPr>
      <w:ins w:id="143" w:author="Author">
        <w:r>
          <w:rPr>
            <w:rFonts w:ascii="Times New Roman" w:hAnsi="Times New Roman"/>
          </w:rPr>
          <w:t xml:space="preserve">The purpose and scope of the </w:t>
        </w:r>
        <w:r w:rsidRPr="00754A1B">
          <w:rPr>
            <w:rFonts w:ascii="Times New Roman" w:hAnsi="Times New Roman"/>
          </w:rPr>
          <w:t>Market Efficiency Needs Scenario</w:t>
        </w:r>
        <w:r>
          <w:rPr>
            <w:rFonts w:ascii="Times New Roman" w:hAnsi="Times New Roman"/>
          </w:rPr>
          <w:t xml:space="preserve"> is to </w:t>
        </w:r>
        <w:r w:rsidRPr="00DC1220">
          <w:rPr>
            <w:rFonts w:ascii="Times New Roman" w:hAnsi="Times New Roman"/>
          </w:rPr>
          <w:t xml:space="preserve">identify market efficiency issues on the PTF portion </w:t>
        </w:r>
        <w:r>
          <w:rPr>
            <w:rFonts w:ascii="Times New Roman" w:hAnsi="Times New Roman"/>
          </w:rPr>
          <w:t xml:space="preserve">of </w:t>
        </w:r>
        <w:r w:rsidRPr="008D4DB4">
          <w:rPr>
            <w:rFonts w:ascii="Times New Roman" w:hAnsi="Times New Roman"/>
          </w:rPr>
          <w:t>the New England Transmission</w:t>
        </w:r>
        <w:r>
          <w:rPr>
            <w:rFonts w:ascii="Times New Roman" w:hAnsi="Times New Roman"/>
          </w:rPr>
          <w:t xml:space="preserve"> </w:t>
        </w:r>
        <w:r w:rsidRPr="008D4DB4">
          <w:rPr>
            <w:rFonts w:ascii="Times New Roman" w:hAnsi="Times New Roman"/>
          </w:rPr>
          <w:t>System</w:t>
        </w:r>
        <w:r>
          <w:rPr>
            <w:rFonts w:ascii="Times New Roman" w:hAnsi="Times New Roman"/>
          </w:rPr>
          <w:t xml:space="preserve"> </w:t>
        </w:r>
        <w:r w:rsidRPr="00DC1220">
          <w:rPr>
            <w:rFonts w:ascii="Times New Roman" w:hAnsi="Times New Roman"/>
          </w:rPr>
          <w:t xml:space="preserve">at the end of the </w:t>
        </w:r>
        <w:r>
          <w:rPr>
            <w:rFonts w:ascii="Times New Roman" w:hAnsi="Times New Roman"/>
          </w:rPr>
          <w:t>ten</w:t>
        </w:r>
        <w:r w:rsidRPr="00DC1220">
          <w:rPr>
            <w:rFonts w:ascii="Times New Roman" w:hAnsi="Times New Roman"/>
          </w:rPr>
          <w:t>-year planning horizon</w:t>
        </w:r>
        <w:r>
          <w:rPr>
            <w:rFonts w:ascii="Times New Roman" w:hAnsi="Times New Roman"/>
          </w:rPr>
          <w:t xml:space="preserve"> pursuant to Section 17.5 of this Attachment.  Pursuant to Section 4.1 of this Attachment, the ISO shall conduct a market efficiency Needs Assessment to evaluate and determine whether market efficiency issues identified in a </w:t>
        </w:r>
        <w:r w:rsidRPr="00754A1B">
          <w:rPr>
            <w:rFonts w:ascii="Times New Roman" w:hAnsi="Times New Roman"/>
          </w:rPr>
          <w:t>Market Efficiency Needs Scenario</w:t>
        </w:r>
        <w:r>
          <w:rPr>
            <w:rFonts w:ascii="Times New Roman" w:hAnsi="Times New Roman"/>
          </w:rPr>
          <w:t xml:space="preserve"> are market efficiency needs.</w:t>
        </w:r>
      </w:ins>
    </w:p>
    <w:p w14:paraId="662EA99D" w14:textId="77777777" w:rsidR="00171099" w:rsidRDefault="00171099" w:rsidP="00171099">
      <w:pPr>
        <w:pStyle w:val="Normal178"/>
        <w:spacing w:after="0" w:line="360" w:lineRule="auto"/>
        <w:ind w:left="1440"/>
        <w:rPr>
          <w:ins w:id="144" w:author="Author"/>
          <w:rFonts w:ascii="Times New Roman" w:hAnsi="Times New Roman"/>
        </w:rPr>
      </w:pPr>
    </w:p>
    <w:p w14:paraId="272DCB45" w14:textId="77777777" w:rsidR="00171099" w:rsidRDefault="00171099" w:rsidP="00171099">
      <w:pPr>
        <w:pStyle w:val="Normal178"/>
        <w:spacing w:after="0" w:line="360" w:lineRule="auto"/>
        <w:ind w:left="1440"/>
        <w:rPr>
          <w:ins w:id="145" w:author="Author"/>
          <w:rFonts w:ascii="Times New Roman" w:hAnsi="Times New Roman"/>
        </w:rPr>
      </w:pPr>
      <w:ins w:id="146" w:author="Author">
        <w:r>
          <w:rPr>
            <w:rFonts w:ascii="Times New Roman" w:hAnsi="Times New Roman"/>
          </w:rPr>
          <w:t xml:space="preserve">The model used for the </w:t>
        </w:r>
        <w:r w:rsidRPr="00754A1B">
          <w:rPr>
            <w:rFonts w:ascii="Times New Roman" w:hAnsi="Times New Roman"/>
          </w:rPr>
          <w:t>Market Efficiency Needs Scenario</w:t>
        </w:r>
        <w:r>
          <w:rPr>
            <w:rFonts w:ascii="Times New Roman" w:hAnsi="Times New Roman"/>
          </w:rPr>
          <w:t xml:space="preserve"> shall be the updated </w:t>
        </w:r>
        <w:r w:rsidRPr="00DC1220">
          <w:rPr>
            <w:rFonts w:ascii="Times New Roman" w:hAnsi="Times New Roman"/>
          </w:rPr>
          <w:t xml:space="preserve">base </w:t>
        </w:r>
        <w:r>
          <w:rPr>
            <w:rFonts w:ascii="Times New Roman" w:hAnsi="Times New Roman"/>
          </w:rPr>
          <w:t xml:space="preserve">case </w:t>
        </w:r>
        <w:r w:rsidRPr="00DC1220">
          <w:rPr>
            <w:rFonts w:ascii="Times New Roman" w:hAnsi="Times New Roman"/>
          </w:rPr>
          <w:t xml:space="preserve">from the Benchmark Scenario and forecasted out to the </w:t>
        </w:r>
        <w:r>
          <w:rPr>
            <w:rFonts w:ascii="Times New Roman" w:hAnsi="Times New Roman"/>
          </w:rPr>
          <w:t>ten</w:t>
        </w:r>
        <w:r w:rsidRPr="00DC1220">
          <w:rPr>
            <w:rFonts w:ascii="Times New Roman" w:hAnsi="Times New Roman"/>
          </w:rPr>
          <w:t>-year planning horizon year using assumptio</w:t>
        </w:r>
        <w:r>
          <w:rPr>
            <w:rFonts w:ascii="Times New Roman" w:hAnsi="Times New Roman"/>
          </w:rPr>
          <w:t xml:space="preserve">ns and criteria in Section 4.1(f) of this Attachment.  </w:t>
        </w:r>
      </w:ins>
    </w:p>
    <w:p w14:paraId="22DBEABD" w14:textId="77777777" w:rsidR="00171099" w:rsidRPr="00DC1220" w:rsidRDefault="00171099" w:rsidP="00171099">
      <w:pPr>
        <w:pStyle w:val="Normal178"/>
        <w:spacing w:after="0" w:line="360" w:lineRule="auto"/>
        <w:ind w:left="1440"/>
        <w:rPr>
          <w:ins w:id="147" w:author="Author"/>
          <w:rFonts w:ascii="Times New Roman" w:hAnsi="Times New Roman"/>
        </w:rPr>
      </w:pPr>
    </w:p>
    <w:p w14:paraId="69C911E0" w14:textId="532C16B0" w:rsidR="00171099" w:rsidRDefault="00171099" w:rsidP="00171099">
      <w:pPr>
        <w:pStyle w:val="Normal178"/>
        <w:spacing w:after="0" w:line="360" w:lineRule="auto"/>
        <w:ind w:left="1440"/>
        <w:rPr>
          <w:ins w:id="148" w:author="Author"/>
          <w:rFonts w:ascii="Times New Roman" w:hAnsi="Times New Roman"/>
        </w:rPr>
      </w:pPr>
      <w:ins w:id="149" w:author="Author">
        <w:r>
          <w:rPr>
            <w:rFonts w:ascii="Times New Roman" w:hAnsi="Times New Roman"/>
          </w:rPr>
          <w:t>The s</w:t>
        </w:r>
        <w:r w:rsidRPr="005C5E73">
          <w:rPr>
            <w:rFonts w:ascii="Times New Roman" w:hAnsi="Times New Roman"/>
          </w:rPr>
          <w:t xml:space="preserve">tudy </w:t>
        </w:r>
        <w:r>
          <w:rPr>
            <w:rFonts w:ascii="Times New Roman" w:hAnsi="Times New Roman"/>
          </w:rPr>
          <w:t xml:space="preserve">year shall be year N+10 and </w:t>
        </w:r>
        <w:r w:rsidR="00587F44">
          <w:rPr>
            <w:rFonts w:ascii="Times New Roman" w:hAnsi="Times New Roman"/>
          </w:rPr>
          <w:t xml:space="preserve">the </w:t>
        </w:r>
        <w:r>
          <w:rPr>
            <w:rFonts w:ascii="Times New Roman" w:hAnsi="Times New Roman"/>
          </w:rPr>
          <w:t xml:space="preserve">simulation length shall be one year for the </w:t>
        </w:r>
        <w:r w:rsidRPr="00754A1B">
          <w:rPr>
            <w:rFonts w:ascii="Times New Roman" w:hAnsi="Times New Roman"/>
          </w:rPr>
          <w:t>Market Efficiency Needs Scenario</w:t>
        </w:r>
        <w:r>
          <w:rPr>
            <w:rFonts w:ascii="Times New Roman" w:hAnsi="Times New Roman"/>
          </w:rPr>
          <w:t xml:space="preserve">.  </w:t>
        </w:r>
      </w:ins>
    </w:p>
    <w:p w14:paraId="61BFA793" w14:textId="77777777" w:rsidR="00171099" w:rsidRPr="00DC1220" w:rsidRDefault="00171099" w:rsidP="00171099">
      <w:pPr>
        <w:pStyle w:val="Normal178"/>
        <w:spacing w:after="0" w:line="360" w:lineRule="auto"/>
        <w:ind w:left="1440"/>
        <w:rPr>
          <w:ins w:id="150" w:author="Author"/>
          <w:rFonts w:ascii="Times New Roman" w:hAnsi="Times New Roman"/>
        </w:rPr>
      </w:pPr>
    </w:p>
    <w:p w14:paraId="7B0EEC83" w14:textId="77777777" w:rsidR="00587F44" w:rsidRDefault="00587F44">
      <w:pPr>
        <w:spacing w:after="0" w:line="240" w:lineRule="auto"/>
        <w:rPr>
          <w:ins w:id="151" w:author="Author"/>
          <w:rFonts w:ascii="Times New Roman" w:hAnsi="Times New Roman"/>
          <w:b/>
        </w:rPr>
      </w:pPr>
      <w:ins w:id="152" w:author="Author">
        <w:r>
          <w:rPr>
            <w:rFonts w:ascii="Times New Roman" w:hAnsi="Times New Roman"/>
            <w:b/>
          </w:rPr>
          <w:br w:type="page"/>
        </w:r>
      </w:ins>
    </w:p>
    <w:p w14:paraId="108C8D25" w14:textId="3B13A0DC" w:rsidR="00171099" w:rsidRPr="00B64C5F" w:rsidRDefault="00171099" w:rsidP="00171099">
      <w:pPr>
        <w:pStyle w:val="Normal178"/>
        <w:spacing w:after="0" w:line="360" w:lineRule="auto"/>
        <w:ind w:firstLine="720"/>
        <w:rPr>
          <w:ins w:id="153" w:author="Author"/>
          <w:rFonts w:ascii="Times New Roman" w:hAnsi="Times New Roman"/>
          <w:b/>
        </w:rPr>
      </w:pPr>
      <w:ins w:id="154" w:author="Author">
        <w:r>
          <w:rPr>
            <w:rFonts w:ascii="Times New Roman" w:hAnsi="Times New Roman"/>
            <w:b/>
          </w:rPr>
          <w:lastRenderedPageBreak/>
          <w:t>(c</w:t>
        </w:r>
        <w:r w:rsidRPr="007726EB">
          <w:rPr>
            <w:rFonts w:ascii="Times New Roman" w:hAnsi="Times New Roman"/>
            <w:b/>
          </w:rPr>
          <w:t xml:space="preserve">) </w:t>
        </w:r>
        <w:r w:rsidRPr="007726EB">
          <w:rPr>
            <w:rFonts w:ascii="Times New Roman" w:hAnsi="Times New Roman"/>
            <w:b/>
          </w:rPr>
          <w:tab/>
        </w:r>
        <w:r>
          <w:rPr>
            <w:rFonts w:ascii="Times New Roman" w:hAnsi="Times New Roman"/>
            <w:b/>
          </w:rPr>
          <w:t>Policy Scenario</w:t>
        </w:r>
      </w:ins>
    </w:p>
    <w:p w14:paraId="7B0F76A4" w14:textId="22E5691A" w:rsidR="00171099" w:rsidRDefault="00171099" w:rsidP="00171099">
      <w:pPr>
        <w:pStyle w:val="Normal178"/>
        <w:spacing w:line="360" w:lineRule="auto"/>
        <w:ind w:left="1440"/>
        <w:rPr>
          <w:ins w:id="155" w:author="Author"/>
          <w:rFonts w:ascii="Times New Roman" w:hAnsi="Times New Roman"/>
        </w:rPr>
      </w:pPr>
      <w:ins w:id="156" w:author="Author">
        <w:r>
          <w:rPr>
            <w:rFonts w:ascii="Times New Roman" w:hAnsi="Times New Roman"/>
          </w:rPr>
          <w:t>The purpose and scope of the Policy</w:t>
        </w:r>
        <w:r w:rsidRPr="00754A1B">
          <w:rPr>
            <w:rFonts w:ascii="Times New Roman" w:hAnsi="Times New Roman"/>
          </w:rPr>
          <w:t xml:space="preserve"> Scenario</w:t>
        </w:r>
        <w:r>
          <w:rPr>
            <w:rFonts w:ascii="Times New Roman" w:hAnsi="Times New Roman"/>
          </w:rPr>
          <w:t xml:space="preserve"> is to </w:t>
        </w:r>
        <w:r w:rsidRPr="00A235E2">
          <w:rPr>
            <w:rFonts w:ascii="Times New Roman" w:hAnsi="Times New Roman"/>
            <w:bCs/>
          </w:rPr>
          <w:t>i</w:t>
        </w:r>
        <w:r w:rsidRPr="00A235E2">
          <w:rPr>
            <w:rFonts w:ascii="Times New Roman" w:hAnsi="Times New Roman"/>
          </w:rPr>
          <w:t>de</w:t>
        </w:r>
        <w:r w:rsidRPr="00DC1220">
          <w:rPr>
            <w:rFonts w:ascii="Times New Roman" w:hAnsi="Times New Roman"/>
          </w:rPr>
          <w:t>ntify any potential market efficiency issues</w:t>
        </w:r>
        <w:r>
          <w:rPr>
            <w:rFonts w:ascii="Times New Roman" w:hAnsi="Times New Roman"/>
          </w:rPr>
          <w:t xml:space="preserve"> </w:t>
        </w:r>
        <w:r w:rsidRPr="00A0719F">
          <w:rPr>
            <w:rFonts w:ascii="Times New Roman" w:hAnsi="Times New Roman"/>
          </w:rPr>
          <w:t>resulting from the New England states’ energy policies and goals, among others</w:t>
        </w:r>
        <w:r w:rsidR="00587F44">
          <w:rPr>
            <w:rFonts w:ascii="Times New Roman" w:hAnsi="Times New Roman"/>
          </w:rPr>
          <w:t xml:space="preserve"> (e.g., </w:t>
        </w:r>
        <w:r w:rsidRPr="00A0719F">
          <w:rPr>
            <w:rFonts w:ascii="Times New Roman" w:hAnsi="Times New Roman"/>
          </w:rPr>
          <w:t>federal legislation, state legislation, or utility renewable portfolio standard targets</w:t>
        </w:r>
        <w:r w:rsidR="00587F44">
          <w:rPr>
            <w:rFonts w:ascii="Times New Roman" w:hAnsi="Times New Roman"/>
          </w:rPr>
          <w:t xml:space="preserve">). </w:t>
        </w:r>
        <w:r w:rsidRPr="00A0719F">
          <w:rPr>
            <w:rFonts w:ascii="Times New Roman" w:hAnsi="Times New Roman"/>
          </w:rPr>
          <w:t xml:space="preserve"> </w:t>
        </w:r>
        <w:r w:rsidR="00E0276C">
          <w:rPr>
            <w:rFonts w:ascii="Times New Roman" w:hAnsi="Times New Roman"/>
          </w:rPr>
          <w:t>The</w:t>
        </w:r>
        <w:r w:rsidR="00587F44">
          <w:rPr>
            <w:rFonts w:ascii="Times New Roman" w:hAnsi="Times New Roman"/>
          </w:rPr>
          <w:t xml:space="preserve"> policies and goals </w:t>
        </w:r>
        <w:r w:rsidR="00E0276C">
          <w:rPr>
            <w:rFonts w:ascii="Times New Roman" w:hAnsi="Times New Roman"/>
          </w:rPr>
          <w:t xml:space="preserve">selected for the Policy Scenario </w:t>
        </w:r>
        <w:r w:rsidR="00587F44">
          <w:rPr>
            <w:rFonts w:ascii="Times New Roman" w:hAnsi="Times New Roman"/>
          </w:rPr>
          <w:t xml:space="preserve">shall be </w:t>
        </w:r>
        <w:r w:rsidRPr="00A0719F">
          <w:rPr>
            <w:rFonts w:ascii="Times New Roman" w:hAnsi="Times New Roman"/>
          </w:rPr>
          <w:t>selected by the ISO and Planning Advisory Committee pursuant to Section 17.4 of this Attachment.</w:t>
        </w:r>
      </w:ins>
    </w:p>
    <w:p w14:paraId="1B47663E" w14:textId="3661E2CE" w:rsidR="00171099" w:rsidRPr="00DC1220" w:rsidRDefault="00171099" w:rsidP="00171099">
      <w:pPr>
        <w:pStyle w:val="Normal178"/>
        <w:spacing w:line="360" w:lineRule="auto"/>
        <w:ind w:left="1440"/>
        <w:rPr>
          <w:ins w:id="157" w:author="Author"/>
          <w:rFonts w:ascii="Times New Roman" w:hAnsi="Times New Roman"/>
        </w:rPr>
      </w:pPr>
      <w:ins w:id="158" w:author="Author">
        <w:r>
          <w:rPr>
            <w:rFonts w:ascii="Times New Roman" w:hAnsi="Times New Roman"/>
          </w:rPr>
          <w:t>The model used for the Policy Scenario shall be t</w:t>
        </w:r>
        <w:r w:rsidRPr="00DC1220">
          <w:rPr>
            <w:rFonts w:ascii="Times New Roman" w:hAnsi="Times New Roman"/>
          </w:rPr>
          <w:t>he base case model resulting from</w:t>
        </w:r>
        <w:r>
          <w:rPr>
            <w:rFonts w:ascii="Times New Roman" w:hAnsi="Times New Roman"/>
          </w:rPr>
          <w:t xml:space="preserve"> the Benchmark Scenario and</w:t>
        </w:r>
        <w:r w:rsidRPr="00DC1220">
          <w:rPr>
            <w:rFonts w:ascii="Times New Roman" w:hAnsi="Times New Roman"/>
          </w:rPr>
          <w:t xml:space="preserve"> forecasted out to a year when </w:t>
        </w:r>
        <w:r>
          <w:rPr>
            <w:rFonts w:ascii="Times New Roman" w:hAnsi="Times New Roman"/>
          </w:rPr>
          <w:t xml:space="preserve">relevant </w:t>
        </w:r>
        <w:r w:rsidRPr="00DC1220">
          <w:rPr>
            <w:rFonts w:ascii="Times New Roman" w:hAnsi="Times New Roman"/>
          </w:rPr>
          <w:t xml:space="preserve">New England and other </w:t>
        </w:r>
        <w:r>
          <w:rPr>
            <w:rFonts w:ascii="Times New Roman" w:hAnsi="Times New Roman"/>
          </w:rPr>
          <w:t xml:space="preserve">applicable </w:t>
        </w:r>
        <w:r w:rsidRPr="00DC1220">
          <w:rPr>
            <w:rFonts w:ascii="Times New Roman" w:hAnsi="Times New Roman"/>
          </w:rPr>
          <w:t>energy polici</w:t>
        </w:r>
        <w:r>
          <w:rPr>
            <w:rFonts w:ascii="Times New Roman" w:hAnsi="Times New Roman"/>
          </w:rPr>
          <w:t>es and goals are in full effect.</w:t>
        </w:r>
      </w:ins>
    </w:p>
    <w:p w14:paraId="1D2A2B52" w14:textId="3958280B" w:rsidR="00171099" w:rsidRDefault="00171099" w:rsidP="00171099">
      <w:pPr>
        <w:pStyle w:val="Normal178"/>
        <w:spacing w:line="360" w:lineRule="auto"/>
        <w:ind w:left="1440"/>
        <w:rPr>
          <w:ins w:id="159" w:author="Author"/>
          <w:rFonts w:ascii="Times New Roman" w:hAnsi="Times New Roman"/>
        </w:rPr>
      </w:pPr>
      <w:ins w:id="160" w:author="Author">
        <w:r w:rsidRPr="00DC1220">
          <w:rPr>
            <w:rFonts w:ascii="Times New Roman" w:hAnsi="Times New Roman"/>
          </w:rPr>
          <w:t xml:space="preserve">The </w:t>
        </w:r>
        <w:r>
          <w:rPr>
            <w:rFonts w:ascii="Times New Roman" w:hAnsi="Times New Roman"/>
          </w:rPr>
          <w:t xml:space="preserve">study year for the Policy Scenario shall be </w:t>
        </w:r>
        <w:r w:rsidRPr="00DC1220">
          <w:rPr>
            <w:rFonts w:ascii="Times New Roman" w:hAnsi="Times New Roman"/>
          </w:rPr>
          <w:t xml:space="preserve">dependent on deadlines for achieving the New England region and other energy policies and goals. </w:t>
        </w:r>
        <w:r>
          <w:rPr>
            <w:rFonts w:ascii="Times New Roman" w:hAnsi="Times New Roman"/>
          </w:rPr>
          <w:t xml:space="preserve"> However, the study year </w:t>
        </w:r>
        <w:r w:rsidRPr="00DC1220">
          <w:rPr>
            <w:rFonts w:ascii="Times New Roman" w:hAnsi="Times New Roman"/>
          </w:rPr>
          <w:t xml:space="preserve">will be at least </w:t>
        </w:r>
        <w:r w:rsidR="00E0276C">
          <w:rPr>
            <w:rFonts w:ascii="Times New Roman" w:hAnsi="Times New Roman"/>
          </w:rPr>
          <w:t>ten</w:t>
        </w:r>
        <w:r w:rsidRPr="00DC1220">
          <w:rPr>
            <w:rFonts w:ascii="Times New Roman" w:hAnsi="Times New Roman"/>
          </w:rPr>
          <w:t xml:space="preserve"> years into the future and cover the de</w:t>
        </w:r>
        <w:r>
          <w:rPr>
            <w:rFonts w:ascii="Times New Roman" w:hAnsi="Times New Roman"/>
          </w:rPr>
          <w:t>adlines for achieving all applicable</w:t>
        </w:r>
        <w:r w:rsidRPr="00DC1220">
          <w:rPr>
            <w:rFonts w:ascii="Times New Roman" w:hAnsi="Times New Roman"/>
          </w:rPr>
          <w:t xml:space="preserve"> goals </w:t>
        </w:r>
        <w:r>
          <w:rPr>
            <w:rFonts w:ascii="Times New Roman" w:hAnsi="Times New Roman"/>
          </w:rPr>
          <w:t xml:space="preserve">and policies.  </w:t>
        </w:r>
        <w:r w:rsidRPr="00454242">
          <w:rPr>
            <w:rFonts w:ascii="Times New Roman" w:hAnsi="Times New Roman"/>
            <w:highlight w:val="yellow"/>
            <w:rPrChange w:id="161" w:author="Author">
              <w:rPr>
                <w:rFonts w:ascii="Times New Roman" w:hAnsi="Times New Roman"/>
              </w:rPr>
            </w:rPrChange>
          </w:rPr>
          <w:t>The</w:t>
        </w:r>
        <w:del w:id="162" w:author="Author">
          <w:r w:rsidRPr="00454242" w:rsidDel="009C395F">
            <w:rPr>
              <w:rFonts w:ascii="Times New Roman" w:hAnsi="Times New Roman"/>
              <w:highlight w:val="yellow"/>
              <w:rPrChange w:id="163" w:author="Author">
                <w:rPr>
                  <w:rFonts w:ascii="Times New Roman" w:hAnsi="Times New Roman"/>
                </w:rPr>
              </w:rPrChange>
            </w:rPr>
            <w:delText>y</w:delText>
          </w:r>
        </w:del>
        <w:r>
          <w:rPr>
            <w:rFonts w:ascii="Times New Roman" w:hAnsi="Times New Roman"/>
          </w:rPr>
          <w:t xml:space="preserve"> study simulation length shall be one year.</w:t>
        </w:r>
      </w:ins>
    </w:p>
    <w:p w14:paraId="75CCB79C" w14:textId="77777777" w:rsidR="00171099" w:rsidRDefault="00171099" w:rsidP="00171099">
      <w:pPr>
        <w:pStyle w:val="Normal178"/>
        <w:spacing w:line="360" w:lineRule="auto"/>
        <w:ind w:left="1440"/>
        <w:rPr>
          <w:ins w:id="164" w:author="Author"/>
          <w:rFonts w:ascii="Times New Roman" w:hAnsi="Times New Roman"/>
        </w:rPr>
      </w:pPr>
      <w:ins w:id="165" w:author="Author">
        <w:r>
          <w:rPr>
            <w:rFonts w:ascii="Times New Roman" w:hAnsi="Times New Roman"/>
          </w:rPr>
          <w:t xml:space="preserve">The results from studying a Policy Scenario shall be used for informational purposes only.  Any </w:t>
        </w:r>
        <w:r w:rsidRPr="00DC1220">
          <w:rPr>
            <w:rFonts w:ascii="Times New Roman" w:hAnsi="Times New Roman"/>
          </w:rPr>
          <w:t xml:space="preserve">identified market efficiency issues </w:t>
        </w:r>
        <w:r>
          <w:rPr>
            <w:rFonts w:ascii="Times New Roman" w:hAnsi="Times New Roman"/>
          </w:rPr>
          <w:t>resulting from a Policy Scenario shall not be evaluated as a market efficiency need</w:t>
        </w:r>
        <w:r w:rsidRPr="00DC1220">
          <w:rPr>
            <w:rFonts w:ascii="Times New Roman" w:hAnsi="Times New Roman"/>
          </w:rPr>
          <w:t xml:space="preserve"> against </w:t>
        </w:r>
        <w:r>
          <w:rPr>
            <w:rFonts w:ascii="Times New Roman" w:hAnsi="Times New Roman"/>
          </w:rPr>
          <w:t>the factors and metrics in Attachment N.</w:t>
        </w:r>
      </w:ins>
    </w:p>
    <w:p w14:paraId="49ACDF2C" w14:textId="77777777" w:rsidR="00171099" w:rsidRDefault="00171099" w:rsidP="00171099">
      <w:pPr>
        <w:spacing w:after="0" w:line="360" w:lineRule="auto"/>
        <w:rPr>
          <w:ins w:id="166" w:author="Author"/>
          <w:rFonts w:ascii="Times New Roman" w:hAnsi="Times New Roman"/>
        </w:rPr>
      </w:pPr>
    </w:p>
    <w:p w14:paraId="07FA6C6F" w14:textId="77777777" w:rsidR="00171099" w:rsidRPr="00B64C5F" w:rsidRDefault="00171099" w:rsidP="00171099">
      <w:pPr>
        <w:pStyle w:val="Normal178"/>
        <w:spacing w:after="0" w:line="360" w:lineRule="auto"/>
        <w:ind w:firstLine="720"/>
        <w:rPr>
          <w:ins w:id="167" w:author="Author"/>
          <w:rFonts w:ascii="Times New Roman" w:hAnsi="Times New Roman"/>
          <w:b/>
        </w:rPr>
      </w:pPr>
      <w:ins w:id="168" w:author="Author">
        <w:r>
          <w:rPr>
            <w:rFonts w:ascii="Times New Roman" w:hAnsi="Times New Roman"/>
            <w:b/>
          </w:rPr>
          <w:t>(d</w:t>
        </w:r>
        <w:r w:rsidRPr="007726EB">
          <w:rPr>
            <w:rFonts w:ascii="Times New Roman" w:hAnsi="Times New Roman"/>
            <w:b/>
          </w:rPr>
          <w:t xml:space="preserve">) </w:t>
        </w:r>
        <w:r w:rsidRPr="007726EB">
          <w:rPr>
            <w:rFonts w:ascii="Times New Roman" w:hAnsi="Times New Roman"/>
            <w:b/>
          </w:rPr>
          <w:tab/>
        </w:r>
        <w:r>
          <w:rPr>
            <w:rFonts w:ascii="Times New Roman" w:hAnsi="Times New Roman"/>
            <w:b/>
          </w:rPr>
          <w:t>Stakeholder-Requested Scenario</w:t>
        </w:r>
      </w:ins>
    </w:p>
    <w:p w14:paraId="2D1EA2CF" w14:textId="77777777" w:rsidR="00171099" w:rsidRDefault="00171099" w:rsidP="00171099">
      <w:pPr>
        <w:pStyle w:val="Normal178"/>
        <w:spacing w:line="360" w:lineRule="auto"/>
        <w:ind w:left="1440"/>
        <w:rPr>
          <w:ins w:id="169" w:author="Author"/>
          <w:rFonts w:ascii="Times New Roman" w:hAnsi="Times New Roman"/>
        </w:rPr>
      </w:pPr>
      <w:ins w:id="170" w:author="Author">
        <w:r w:rsidRPr="0088336C">
          <w:rPr>
            <w:rFonts w:ascii="Times New Roman" w:hAnsi="Times New Roman"/>
          </w:rPr>
          <w:t>The purpose of the Stakeholder-Requested Scenario</w:t>
        </w:r>
        <w:r>
          <w:rPr>
            <w:rFonts w:ascii="Times New Roman" w:hAnsi="Times New Roman"/>
          </w:rPr>
          <w:t xml:space="preserve"> is to study a scenario with a </w:t>
        </w:r>
        <w:r w:rsidRPr="009E7C19">
          <w:rPr>
            <w:rFonts w:ascii="Times New Roman" w:hAnsi="Times New Roman"/>
          </w:rPr>
          <w:t>region-wide scope</w:t>
        </w:r>
        <w:r>
          <w:rPr>
            <w:rFonts w:ascii="Times New Roman" w:hAnsi="Times New Roman"/>
          </w:rPr>
          <w:t xml:space="preserve"> that is</w:t>
        </w:r>
        <w:r w:rsidRPr="009E7C19">
          <w:rPr>
            <w:rFonts w:ascii="Times New Roman" w:hAnsi="Times New Roman"/>
          </w:rPr>
          <w:t xml:space="preserve"> </w:t>
        </w:r>
        <w:r>
          <w:rPr>
            <w:rFonts w:ascii="Times New Roman" w:hAnsi="Times New Roman"/>
          </w:rPr>
          <w:t xml:space="preserve">requested by stakeholders and </w:t>
        </w:r>
        <w:r w:rsidRPr="009E7C19">
          <w:rPr>
            <w:rFonts w:ascii="Times New Roman" w:hAnsi="Times New Roman"/>
          </w:rPr>
          <w:t>not covered by the oth</w:t>
        </w:r>
        <w:r>
          <w:rPr>
            <w:rFonts w:ascii="Times New Roman" w:hAnsi="Times New Roman"/>
          </w:rPr>
          <w:t>er scenarios described in this S</w:t>
        </w:r>
        <w:r w:rsidRPr="009E7C19">
          <w:rPr>
            <w:rFonts w:ascii="Times New Roman" w:hAnsi="Times New Roman"/>
          </w:rPr>
          <w:t xml:space="preserve">ection </w:t>
        </w:r>
        <w:r>
          <w:rPr>
            <w:rFonts w:ascii="Times New Roman" w:hAnsi="Times New Roman"/>
          </w:rPr>
          <w:t>17.</w:t>
        </w:r>
      </w:ins>
    </w:p>
    <w:p w14:paraId="0B58B9CB" w14:textId="77777777" w:rsidR="00171099" w:rsidRPr="0089263D" w:rsidRDefault="00171099" w:rsidP="00171099">
      <w:pPr>
        <w:pStyle w:val="Normal178"/>
        <w:spacing w:line="360" w:lineRule="auto"/>
        <w:ind w:left="1440"/>
        <w:rPr>
          <w:ins w:id="171" w:author="Author"/>
          <w:rFonts w:ascii="Times New Roman" w:hAnsi="Times New Roman"/>
        </w:rPr>
      </w:pPr>
      <w:ins w:id="172" w:author="Author">
        <w:r>
          <w:rPr>
            <w:rFonts w:ascii="Times New Roman" w:hAnsi="Times New Roman"/>
          </w:rPr>
          <w:t xml:space="preserve">The model used for the </w:t>
        </w:r>
        <w:r w:rsidRPr="009E7C19">
          <w:rPr>
            <w:rFonts w:ascii="Times New Roman" w:hAnsi="Times New Roman"/>
            <w:bCs/>
          </w:rPr>
          <w:t xml:space="preserve">Stakeholder-Requested </w:t>
        </w:r>
        <w:r>
          <w:rPr>
            <w:rFonts w:ascii="Times New Roman" w:hAnsi="Times New Roman"/>
            <w:bCs/>
          </w:rPr>
          <w:t>Scenario</w:t>
        </w:r>
        <w:r>
          <w:rPr>
            <w:rFonts w:ascii="Times New Roman" w:hAnsi="Times New Roman"/>
          </w:rPr>
          <w:t xml:space="preserve"> shall be t</w:t>
        </w:r>
        <w:r w:rsidRPr="00DC1220">
          <w:rPr>
            <w:rFonts w:ascii="Times New Roman" w:hAnsi="Times New Roman"/>
          </w:rPr>
          <w:t>he base case model resulting from</w:t>
        </w:r>
        <w:r>
          <w:rPr>
            <w:rFonts w:ascii="Times New Roman" w:hAnsi="Times New Roman"/>
          </w:rPr>
          <w:t xml:space="preserve"> the Benchmark Scenario</w:t>
        </w:r>
        <w:r w:rsidRPr="00DC1220">
          <w:rPr>
            <w:rFonts w:ascii="Times New Roman" w:hAnsi="Times New Roman"/>
          </w:rPr>
          <w:t xml:space="preserve"> and then forecasted out to </w:t>
        </w:r>
        <w:r>
          <w:rPr>
            <w:rFonts w:ascii="Times New Roman" w:hAnsi="Times New Roman"/>
          </w:rPr>
          <w:t xml:space="preserve">a </w:t>
        </w:r>
        <w:r w:rsidRPr="00DC1220">
          <w:rPr>
            <w:rFonts w:ascii="Times New Roman" w:hAnsi="Times New Roman"/>
          </w:rPr>
          <w:t xml:space="preserve">year </w:t>
        </w:r>
        <w:r>
          <w:rPr>
            <w:rFonts w:ascii="Times New Roman" w:hAnsi="Times New Roman"/>
          </w:rPr>
          <w:t>with</w:t>
        </w:r>
        <w:r w:rsidRPr="00DC1220">
          <w:rPr>
            <w:rFonts w:ascii="Times New Roman" w:hAnsi="Times New Roman"/>
          </w:rPr>
          <w:t xml:space="preserve"> </w:t>
        </w:r>
        <w:r w:rsidRPr="0089263D">
          <w:rPr>
            <w:rFonts w:ascii="Times New Roman" w:hAnsi="Times New Roman"/>
          </w:rPr>
          <w:t xml:space="preserve">assumptions requested by the stakeholders and agreed upon by the ISO.  </w:t>
        </w:r>
      </w:ins>
    </w:p>
    <w:p w14:paraId="65DC4502" w14:textId="77777777" w:rsidR="00171099" w:rsidRDefault="00171099" w:rsidP="00171099">
      <w:pPr>
        <w:pStyle w:val="Normal178"/>
        <w:spacing w:line="360" w:lineRule="auto"/>
        <w:ind w:left="1440"/>
        <w:rPr>
          <w:ins w:id="173" w:author="Author"/>
          <w:rFonts w:ascii="Times New Roman" w:hAnsi="Times New Roman"/>
        </w:rPr>
      </w:pPr>
      <w:ins w:id="174" w:author="Author">
        <w:r w:rsidRPr="0089263D">
          <w:rPr>
            <w:rFonts w:ascii="Times New Roman" w:hAnsi="Times New Roman"/>
          </w:rPr>
          <w:t xml:space="preserve">The study year </w:t>
        </w:r>
        <w:r>
          <w:rPr>
            <w:rFonts w:ascii="Times New Roman" w:hAnsi="Times New Roman"/>
          </w:rPr>
          <w:t>shall</w:t>
        </w:r>
        <w:r w:rsidRPr="0089263D">
          <w:rPr>
            <w:rFonts w:ascii="Times New Roman" w:hAnsi="Times New Roman"/>
          </w:rPr>
          <w:t xml:space="preserve"> be depend</w:t>
        </w:r>
        <w:r>
          <w:rPr>
            <w:rFonts w:ascii="Times New Roman" w:hAnsi="Times New Roman"/>
          </w:rPr>
          <w:t xml:space="preserve">ent on the requested scenario and the simulation length shall be one year.  </w:t>
        </w:r>
      </w:ins>
    </w:p>
    <w:p w14:paraId="4E505AA2" w14:textId="77777777" w:rsidR="00171099" w:rsidRDefault="00171099" w:rsidP="00171099">
      <w:pPr>
        <w:pStyle w:val="Normal178"/>
        <w:spacing w:line="360" w:lineRule="auto"/>
        <w:ind w:left="1440"/>
        <w:rPr>
          <w:ins w:id="175" w:author="Author"/>
          <w:rFonts w:ascii="Times New Roman" w:hAnsi="Times New Roman"/>
        </w:rPr>
      </w:pPr>
      <w:ins w:id="176" w:author="Author">
        <w:r>
          <w:rPr>
            <w:rFonts w:ascii="Times New Roman" w:hAnsi="Times New Roman"/>
          </w:rPr>
          <w:t xml:space="preserve">The results from studying a Stakeholder-Requested Scenario shall be used for informational purposes only.  Any </w:t>
        </w:r>
        <w:r w:rsidRPr="00DC1220">
          <w:rPr>
            <w:rFonts w:ascii="Times New Roman" w:hAnsi="Times New Roman"/>
          </w:rPr>
          <w:t xml:space="preserve">identified market efficiency issues </w:t>
        </w:r>
        <w:r>
          <w:rPr>
            <w:rFonts w:ascii="Times New Roman" w:hAnsi="Times New Roman"/>
          </w:rPr>
          <w:t xml:space="preserve">resulting from a </w:t>
        </w:r>
        <w:r>
          <w:rPr>
            <w:rFonts w:ascii="Times New Roman" w:hAnsi="Times New Roman"/>
          </w:rPr>
          <w:lastRenderedPageBreak/>
          <w:t>Stakeholder-Requested Scenario shall not be evaluated as a market efficiency need</w:t>
        </w:r>
        <w:r w:rsidRPr="00DC1220">
          <w:rPr>
            <w:rFonts w:ascii="Times New Roman" w:hAnsi="Times New Roman"/>
          </w:rPr>
          <w:t xml:space="preserve"> against </w:t>
        </w:r>
        <w:r>
          <w:rPr>
            <w:rFonts w:ascii="Times New Roman" w:hAnsi="Times New Roman"/>
          </w:rPr>
          <w:t>the factors and metrics in Attachment N.</w:t>
        </w:r>
      </w:ins>
    </w:p>
    <w:p w14:paraId="7BB1CAD2" w14:textId="77777777" w:rsidR="00171099" w:rsidRDefault="00171099" w:rsidP="00171099">
      <w:pPr>
        <w:spacing w:after="0" w:line="360" w:lineRule="auto"/>
        <w:rPr>
          <w:ins w:id="177" w:author="Author"/>
          <w:rFonts w:ascii="Times New Roman" w:hAnsi="Times New Roman"/>
        </w:rPr>
      </w:pPr>
    </w:p>
    <w:p w14:paraId="6EBECF8D" w14:textId="77777777" w:rsidR="00171099" w:rsidRPr="00A0719F" w:rsidRDefault="00171099" w:rsidP="00171099">
      <w:pPr>
        <w:spacing w:after="0" w:line="360" w:lineRule="auto"/>
        <w:rPr>
          <w:ins w:id="178" w:author="Author"/>
          <w:rFonts w:ascii="Times New Roman" w:hAnsi="Times New Roman"/>
          <w:b/>
        </w:rPr>
      </w:pPr>
      <w:ins w:id="179" w:author="Author">
        <w:r w:rsidRPr="00A0719F">
          <w:rPr>
            <w:rFonts w:ascii="Times New Roman" w:hAnsi="Times New Roman"/>
            <w:b/>
          </w:rPr>
          <w:t>17.3</w:t>
        </w:r>
        <w:r w:rsidRPr="00A0719F">
          <w:rPr>
            <w:rFonts w:ascii="Times New Roman" w:hAnsi="Times New Roman"/>
            <w:b/>
          </w:rPr>
          <w:tab/>
          <w:t>Frequency, Initiation, and Schedule</w:t>
        </w:r>
      </w:ins>
    </w:p>
    <w:p w14:paraId="292D3867" w14:textId="77777777" w:rsidR="00171099" w:rsidRPr="00A0719F" w:rsidRDefault="00171099" w:rsidP="00171099">
      <w:pPr>
        <w:spacing w:after="0" w:line="360" w:lineRule="auto"/>
        <w:rPr>
          <w:ins w:id="180" w:author="Author"/>
          <w:rFonts w:ascii="Times New Roman" w:hAnsi="Times New Roman"/>
        </w:rPr>
      </w:pPr>
      <w:ins w:id="181" w:author="Author">
        <w:r w:rsidRPr="00A0719F">
          <w:rPr>
            <w:rFonts w:ascii="Times New Roman" w:hAnsi="Times New Roman"/>
          </w:rPr>
          <w:t xml:space="preserve">The Economic Study process shall be conducted at least once every three years and at most once every two years.  The process shall be initiated for the first time under this Section 17 in January 2024. </w:t>
        </w:r>
      </w:ins>
    </w:p>
    <w:p w14:paraId="46D99BB6" w14:textId="77777777" w:rsidR="00171099" w:rsidRPr="00A0719F" w:rsidRDefault="00171099" w:rsidP="00171099">
      <w:pPr>
        <w:spacing w:after="0" w:line="360" w:lineRule="auto"/>
        <w:rPr>
          <w:ins w:id="182" w:author="Author"/>
          <w:rFonts w:ascii="Times New Roman" w:hAnsi="Times New Roman"/>
        </w:rPr>
      </w:pPr>
    </w:p>
    <w:p w14:paraId="25377C38" w14:textId="62BEAA80" w:rsidR="00171099" w:rsidRPr="00A0719F" w:rsidRDefault="00171099" w:rsidP="00171099">
      <w:pPr>
        <w:spacing w:after="0" w:line="360" w:lineRule="auto"/>
        <w:rPr>
          <w:ins w:id="183" w:author="Author"/>
          <w:rFonts w:ascii="Times New Roman" w:hAnsi="Times New Roman"/>
        </w:rPr>
      </w:pPr>
      <w:ins w:id="184" w:author="Author">
        <w:r w:rsidRPr="00A0719F">
          <w:rPr>
            <w:rFonts w:ascii="Times New Roman" w:hAnsi="Times New Roman"/>
          </w:rPr>
          <w:t xml:space="preserve">Each Economic Study cycle </w:t>
        </w:r>
        <w:r w:rsidR="00E0276C">
          <w:rPr>
            <w:rFonts w:ascii="Times New Roman" w:hAnsi="Times New Roman"/>
          </w:rPr>
          <w:t xml:space="preserve">shall be </w:t>
        </w:r>
        <w:r w:rsidRPr="00A0719F">
          <w:rPr>
            <w:rFonts w:ascii="Times New Roman" w:hAnsi="Times New Roman"/>
          </w:rPr>
          <w:t>initiate</w:t>
        </w:r>
        <w:r w:rsidR="00E0276C">
          <w:rPr>
            <w:rFonts w:ascii="Times New Roman" w:hAnsi="Times New Roman"/>
          </w:rPr>
          <w:t>d</w:t>
        </w:r>
        <w:r w:rsidRPr="00A0719F">
          <w:rPr>
            <w:rFonts w:ascii="Times New Roman" w:hAnsi="Times New Roman"/>
          </w:rPr>
          <w:t xml:space="preserve"> </w:t>
        </w:r>
        <w:r w:rsidR="00E0276C">
          <w:rPr>
            <w:rFonts w:ascii="Times New Roman" w:hAnsi="Times New Roman"/>
          </w:rPr>
          <w:t>by</w:t>
        </w:r>
        <w:r w:rsidRPr="00A0719F">
          <w:rPr>
            <w:rFonts w:ascii="Times New Roman" w:hAnsi="Times New Roman"/>
          </w:rPr>
          <w:t xml:space="preserve"> the ISO providing the Planning Advisory Committee with notice that the ISO will be initiating the process for the Economic Study cycle. </w:t>
        </w:r>
        <w:r w:rsidR="00E0276C">
          <w:rPr>
            <w:rFonts w:ascii="Times New Roman" w:hAnsi="Times New Roman"/>
          </w:rPr>
          <w:t xml:space="preserve"> </w:t>
        </w:r>
        <w:r w:rsidRPr="00A0719F">
          <w:rPr>
            <w:rFonts w:ascii="Times New Roman" w:hAnsi="Times New Roman"/>
          </w:rPr>
          <w:t xml:space="preserve">The ISO shall provide to the Planning Advisory Committee the </w:t>
        </w:r>
        <w:del w:id="185" w:author="Author">
          <w:r w:rsidRPr="00445BAA" w:rsidDel="00445BAA">
            <w:rPr>
              <w:rFonts w:ascii="Times New Roman" w:hAnsi="Times New Roman"/>
              <w:highlight w:val="yellow"/>
              <w:rPrChange w:id="186" w:author="Author">
                <w:rPr>
                  <w:rFonts w:ascii="Times New Roman" w:hAnsi="Times New Roman"/>
                </w:rPr>
              </w:rPrChange>
            </w:rPr>
            <w:delText>notice and</w:delText>
          </w:r>
          <w:r w:rsidRPr="00A0719F" w:rsidDel="00445BAA">
            <w:rPr>
              <w:rFonts w:ascii="Times New Roman" w:hAnsi="Times New Roman"/>
            </w:rPr>
            <w:delText xml:space="preserve"> </w:delText>
          </w:r>
        </w:del>
        <w:r w:rsidRPr="00A0719F">
          <w:rPr>
            <w:rFonts w:ascii="Times New Roman" w:hAnsi="Times New Roman"/>
          </w:rPr>
          <w:t>schedule for the Economic Study cycle within three months of initiating the process.  The schedule shall include dates for the ISO’s collection</w:t>
        </w:r>
        <w:r w:rsidR="00E0276C">
          <w:rPr>
            <w:rFonts w:ascii="Times New Roman" w:hAnsi="Times New Roman"/>
          </w:rPr>
          <w:t>,</w:t>
        </w:r>
        <w:r w:rsidRPr="00A0719F">
          <w:rPr>
            <w:rFonts w:ascii="Times New Roman" w:hAnsi="Times New Roman"/>
          </w:rPr>
          <w:t xml:space="preserve"> and stakeholders’ submission</w:t>
        </w:r>
        <w:r w:rsidR="00E0276C">
          <w:rPr>
            <w:rFonts w:ascii="Times New Roman" w:hAnsi="Times New Roman"/>
          </w:rPr>
          <w:t>,</w:t>
        </w:r>
        <w:r w:rsidRPr="00A0719F">
          <w:rPr>
            <w:rFonts w:ascii="Times New Roman" w:hAnsi="Times New Roman"/>
          </w:rPr>
          <w:t xml:space="preserve"> of data to be used in the studies, the preparation of models, the completion of studies, and the issuance of study results.  The schedule shall include a one-month period for stakeholders to submit proposals for the Stakeholder-Requested Scenario.  If the Economic Study cycle and potential resulting competitive request for proposals process cannot be completed within the initial schedule, the ISO shall notify stakeholders</w:t>
        </w:r>
        <w:r w:rsidR="00467C4A">
          <w:rPr>
            <w:rFonts w:ascii="Times New Roman" w:hAnsi="Times New Roman"/>
          </w:rPr>
          <w:t xml:space="preserve"> of such</w:t>
        </w:r>
        <w:r w:rsidRPr="00A0719F">
          <w:rPr>
            <w:rFonts w:ascii="Times New Roman" w:hAnsi="Times New Roman"/>
          </w:rPr>
          <w:t>, provide a revised estimated completion date, and provide an explanation of the reason or reasons why the additional time is required.</w:t>
        </w:r>
      </w:ins>
    </w:p>
    <w:p w14:paraId="5CA547C9" w14:textId="77777777" w:rsidR="00171099" w:rsidRPr="00A0719F" w:rsidRDefault="00171099" w:rsidP="00171099">
      <w:pPr>
        <w:spacing w:after="0" w:line="360" w:lineRule="auto"/>
        <w:rPr>
          <w:ins w:id="187" w:author="Author"/>
          <w:rFonts w:ascii="Times New Roman" w:hAnsi="Times New Roman"/>
        </w:rPr>
      </w:pPr>
    </w:p>
    <w:p w14:paraId="4BBFC2E2" w14:textId="77777777" w:rsidR="00171099" w:rsidRPr="00A0719F" w:rsidRDefault="00171099" w:rsidP="00171099">
      <w:pPr>
        <w:spacing w:after="0" w:line="360" w:lineRule="auto"/>
        <w:rPr>
          <w:ins w:id="188" w:author="Author"/>
          <w:rFonts w:ascii="Times New Roman" w:hAnsi="Times New Roman"/>
          <w:b/>
        </w:rPr>
      </w:pPr>
      <w:ins w:id="189" w:author="Author">
        <w:r w:rsidRPr="00A0719F">
          <w:rPr>
            <w:rFonts w:ascii="Times New Roman" w:hAnsi="Times New Roman"/>
            <w:b/>
          </w:rPr>
          <w:t>17.4</w:t>
        </w:r>
        <w:r w:rsidRPr="00A0719F">
          <w:rPr>
            <w:rFonts w:ascii="Times New Roman" w:hAnsi="Times New Roman"/>
            <w:b/>
          </w:rPr>
          <w:tab/>
          <w:t>Preparation of the Economic Study Reference Scenarios and Stakeholder Sensitivity Requests</w:t>
        </w:r>
      </w:ins>
    </w:p>
    <w:p w14:paraId="16A44247" w14:textId="1F41CEAC" w:rsidR="00171099" w:rsidRPr="00A0719F" w:rsidRDefault="00171099" w:rsidP="00171099">
      <w:pPr>
        <w:spacing w:after="0" w:line="360" w:lineRule="auto"/>
        <w:rPr>
          <w:ins w:id="190" w:author="Author"/>
          <w:rFonts w:ascii="Times New Roman" w:hAnsi="Times New Roman"/>
        </w:rPr>
      </w:pPr>
      <w:ins w:id="191" w:author="Author">
        <w:r w:rsidRPr="00A0719F">
          <w:rPr>
            <w:rFonts w:ascii="Times New Roman" w:hAnsi="Times New Roman"/>
          </w:rPr>
          <w:t xml:space="preserve">The ISO shall prepare and post on its website a proposed scope for the scenarios described in Section 17.2, and the associated parameters and assumptions.  </w:t>
        </w:r>
        <w:r w:rsidR="005862EF" w:rsidRPr="005862EF">
          <w:rPr>
            <w:rFonts w:ascii="Times New Roman" w:hAnsi="Times New Roman"/>
          </w:rPr>
          <w:t>The ISO shall either provide the Planning Advisory Committee with notice that the ISO posted the information or</w:t>
        </w:r>
        <w:r w:rsidR="005862EF">
          <w:rPr>
            <w:rFonts w:ascii="Times New Roman" w:hAnsi="Times New Roman"/>
          </w:rPr>
          <w:t xml:space="preserve"> </w:t>
        </w:r>
        <w:r w:rsidR="005862EF" w:rsidRPr="005862EF">
          <w:rPr>
            <w:rFonts w:ascii="Times New Roman" w:hAnsi="Times New Roman"/>
          </w:rPr>
          <w:t>send the information itself to the Planning Advisory Committee</w:t>
        </w:r>
        <w:r w:rsidR="005862EF">
          <w:rPr>
            <w:rFonts w:ascii="Times New Roman" w:hAnsi="Times New Roman"/>
          </w:rPr>
          <w:t xml:space="preserve"> after it is posted</w:t>
        </w:r>
        <w:r w:rsidR="005862EF" w:rsidRPr="005862EF">
          <w:rPr>
            <w:rFonts w:ascii="Times New Roman" w:hAnsi="Times New Roman"/>
          </w:rPr>
          <w:t>.</w:t>
        </w:r>
        <w:r w:rsidRPr="00A0719F">
          <w:rPr>
            <w:rFonts w:ascii="Times New Roman" w:hAnsi="Times New Roman"/>
          </w:rPr>
          <w:t xml:space="preserve">  A Planning Advisory Committee meeting will be held thereafter to solicit stakeholder input for consideration by the ISO on the study’s scope, parameters, and assumptions.</w:t>
        </w:r>
      </w:ins>
    </w:p>
    <w:p w14:paraId="368F6008" w14:textId="77777777" w:rsidR="00171099" w:rsidRPr="00A0719F" w:rsidRDefault="00171099" w:rsidP="00171099">
      <w:pPr>
        <w:spacing w:after="0" w:line="360" w:lineRule="auto"/>
        <w:rPr>
          <w:ins w:id="192" w:author="Author"/>
          <w:rFonts w:ascii="Times New Roman" w:hAnsi="Times New Roman"/>
        </w:rPr>
      </w:pPr>
    </w:p>
    <w:p w14:paraId="3563DC43" w14:textId="34C5C045" w:rsidR="00171099" w:rsidRPr="00A0719F" w:rsidRDefault="00171099" w:rsidP="00171099">
      <w:pPr>
        <w:spacing w:after="0" w:line="360" w:lineRule="auto"/>
        <w:rPr>
          <w:ins w:id="193" w:author="Author"/>
          <w:rFonts w:ascii="Times New Roman" w:hAnsi="Times New Roman"/>
        </w:rPr>
      </w:pPr>
      <w:ins w:id="194" w:author="Author">
        <w:r w:rsidRPr="00A0719F">
          <w:rPr>
            <w:rFonts w:ascii="Times New Roman" w:hAnsi="Times New Roman"/>
          </w:rPr>
          <w:t>Following the analyses, runs, and presentation of the results of the Economic Study reference scenarios</w:t>
        </w:r>
        <w:r w:rsidRPr="00A0719F" w:rsidDel="00F94D34">
          <w:rPr>
            <w:rStyle w:val="CommentReference"/>
            <w:sz w:val="22"/>
            <w:szCs w:val="22"/>
          </w:rPr>
          <w:t xml:space="preserve"> </w:t>
        </w:r>
        <w:r w:rsidRPr="00A0719F">
          <w:rPr>
            <w:rStyle w:val="CommentReference"/>
            <w:sz w:val="22"/>
            <w:szCs w:val="22"/>
          </w:rPr>
          <w:t>described in Section 17.2</w:t>
        </w:r>
        <w:r w:rsidRPr="00A0719F">
          <w:rPr>
            <w:rFonts w:ascii="Times New Roman" w:hAnsi="Times New Roman"/>
          </w:rPr>
          <w:t>, stakeholders may request</w:t>
        </w:r>
        <w:r w:rsidR="005862EF">
          <w:rPr>
            <w:rFonts w:ascii="Times New Roman" w:hAnsi="Times New Roman"/>
          </w:rPr>
          <w:t>,</w:t>
        </w:r>
        <w:r w:rsidRPr="00A0719F">
          <w:rPr>
            <w:rFonts w:ascii="Times New Roman" w:hAnsi="Times New Roman"/>
          </w:rPr>
          <w:t xml:space="preserve"> and the ISO may propose</w:t>
        </w:r>
        <w:r w:rsidR="005862EF">
          <w:rPr>
            <w:rFonts w:ascii="Times New Roman" w:hAnsi="Times New Roman"/>
          </w:rPr>
          <w:t>,</w:t>
        </w:r>
        <w:r w:rsidRPr="00A0719F">
          <w:rPr>
            <w:rFonts w:ascii="Times New Roman" w:hAnsi="Times New Roman"/>
          </w:rPr>
          <w:t xml:space="preserve"> additional sensitivities to test the effect of a specific change to input assumptions.  The sensitivities shall be limited to a single theme or category of changes to allow for better understanding of the causal effect of the change to the results. </w:t>
        </w:r>
        <w:r w:rsidR="005862EF">
          <w:rPr>
            <w:rFonts w:ascii="Times New Roman" w:hAnsi="Times New Roman"/>
          </w:rPr>
          <w:t xml:space="preserve"> </w:t>
        </w:r>
        <w:r w:rsidRPr="00A0719F">
          <w:rPr>
            <w:rFonts w:ascii="Times New Roman" w:hAnsi="Times New Roman"/>
          </w:rPr>
          <w:t xml:space="preserve">The ISO shall prioritize and list the sensitivities that can be completed during the Economic </w:t>
        </w:r>
        <w:r w:rsidRPr="00A0719F">
          <w:rPr>
            <w:rFonts w:ascii="Times New Roman" w:hAnsi="Times New Roman"/>
          </w:rPr>
          <w:lastRenderedPageBreak/>
          <w:t>Study cycle taking into consideration the impact of the additional efforts on the ISO resources and other priorities.</w:t>
        </w:r>
        <w:r w:rsidRPr="00A0719F" w:rsidDel="006F39D8">
          <w:rPr>
            <w:rStyle w:val="CommentReference"/>
          </w:rPr>
          <w:t xml:space="preserve"> </w:t>
        </w:r>
        <w:r w:rsidRPr="00A0719F">
          <w:rPr>
            <w:rFonts w:ascii="Times New Roman" w:hAnsi="Times New Roman"/>
          </w:rPr>
          <w:t xml:space="preserve"> </w:t>
        </w:r>
      </w:ins>
    </w:p>
    <w:p w14:paraId="5305C982" w14:textId="77777777" w:rsidR="00171099" w:rsidRPr="00A0719F" w:rsidRDefault="00171099" w:rsidP="00171099">
      <w:pPr>
        <w:spacing w:after="0" w:line="360" w:lineRule="auto"/>
        <w:rPr>
          <w:ins w:id="195" w:author="Author"/>
          <w:rFonts w:ascii="Times New Roman" w:hAnsi="Times New Roman"/>
        </w:rPr>
      </w:pPr>
    </w:p>
    <w:p w14:paraId="201071E5" w14:textId="77777777" w:rsidR="00171099" w:rsidRPr="00A0719F" w:rsidRDefault="00171099" w:rsidP="00171099">
      <w:pPr>
        <w:spacing w:after="0" w:line="360" w:lineRule="auto"/>
        <w:rPr>
          <w:ins w:id="196" w:author="Author"/>
          <w:rFonts w:ascii="Times New Roman" w:hAnsi="Times New Roman"/>
        </w:rPr>
      </w:pPr>
      <w:ins w:id="197" w:author="Author">
        <w:r w:rsidRPr="00A0719F">
          <w:rPr>
            <w:rFonts w:ascii="Times New Roman" w:hAnsi="Times New Roman"/>
          </w:rPr>
          <w:t>Results from studies conducted with stakeholder-requested scenario sensitivities shall be used for information purposes only.  Any identified market efficiency issues resulting from a study with a stakeholder-requested scenario sensitivity shall not be evaluated as a market efficiency need against the factors and metrics in Attachment N.</w:t>
        </w:r>
      </w:ins>
    </w:p>
    <w:p w14:paraId="31EE26B9" w14:textId="77777777" w:rsidR="00171099" w:rsidRPr="00A0719F" w:rsidRDefault="00171099" w:rsidP="00171099">
      <w:pPr>
        <w:spacing w:after="0" w:line="360" w:lineRule="auto"/>
        <w:rPr>
          <w:ins w:id="198" w:author="Author"/>
          <w:rFonts w:ascii="Times New Roman" w:hAnsi="Times New Roman"/>
        </w:rPr>
      </w:pPr>
    </w:p>
    <w:p w14:paraId="18505A75" w14:textId="77777777" w:rsidR="00171099" w:rsidRPr="00A0719F" w:rsidRDefault="00171099" w:rsidP="00171099">
      <w:pPr>
        <w:spacing w:after="0" w:line="360" w:lineRule="auto"/>
        <w:rPr>
          <w:ins w:id="199" w:author="Author"/>
          <w:rFonts w:ascii="Times New Roman" w:hAnsi="Times New Roman"/>
          <w:b/>
        </w:rPr>
      </w:pPr>
      <w:ins w:id="200" w:author="Author">
        <w:r w:rsidRPr="00A0719F">
          <w:rPr>
            <w:rFonts w:ascii="Times New Roman" w:hAnsi="Times New Roman"/>
            <w:b/>
          </w:rPr>
          <w:t>17.5</w:t>
        </w:r>
        <w:r w:rsidRPr="00A0719F">
          <w:rPr>
            <w:rFonts w:ascii="Times New Roman" w:hAnsi="Times New Roman"/>
            <w:b/>
          </w:rPr>
          <w:tab/>
          <w:t>Market Efficiency Needs Assessment</w:t>
        </w:r>
      </w:ins>
    </w:p>
    <w:p w14:paraId="5DAAE669" w14:textId="012D15EB" w:rsidR="00171099" w:rsidRPr="00A0719F" w:rsidRDefault="00171099" w:rsidP="00171099">
      <w:pPr>
        <w:spacing w:after="0" w:line="360" w:lineRule="auto"/>
        <w:rPr>
          <w:ins w:id="201" w:author="Author"/>
          <w:rFonts w:ascii="Times New Roman" w:hAnsi="Times New Roman"/>
        </w:rPr>
      </w:pPr>
      <w:ins w:id="202" w:author="Author">
        <w:r w:rsidRPr="00A0719F">
          <w:rPr>
            <w:rFonts w:ascii="Times New Roman" w:hAnsi="Times New Roman"/>
          </w:rPr>
          <w:t xml:space="preserve">The ISO shall use the Market Efficiency Needs Scenario and criteria in Attachment N to identify market efficiency issues on the PTF portion of the New England Transmission System and, as applicable, identify market efficiency needs on the PTF portion </w:t>
        </w:r>
        <w:del w:id="203" w:author="Author">
          <w:r w:rsidRPr="00454242" w:rsidDel="00783059">
            <w:rPr>
              <w:rFonts w:ascii="Times New Roman" w:hAnsi="Times New Roman"/>
              <w:highlight w:val="yellow"/>
              <w:rPrChange w:id="204" w:author="Author">
                <w:rPr>
                  <w:rFonts w:ascii="Times New Roman" w:hAnsi="Times New Roman"/>
                </w:rPr>
              </w:rPrChange>
            </w:rPr>
            <w:delText>of the</w:delText>
          </w:r>
          <w:r w:rsidRPr="00A0719F" w:rsidDel="00783059">
            <w:rPr>
              <w:rFonts w:ascii="Times New Roman" w:hAnsi="Times New Roman"/>
            </w:rPr>
            <w:delText xml:space="preserve"> </w:delText>
          </w:r>
        </w:del>
        <w:r w:rsidRPr="00A0719F">
          <w:rPr>
            <w:rFonts w:ascii="Times New Roman" w:hAnsi="Times New Roman"/>
          </w:rPr>
          <w:t>of the New England Transmission System.</w:t>
        </w:r>
      </w:ins>
    </w:p>
    <w:p w14:paraId="005634EC" w14:textId="77777777" w:rsidR="00171099" w:rsidRPr="00A0719F" w:rsidRDefault="00171099" w:rsidP="00171099">
      <w:pPr>
        <w:spacing w:after="0" w:line="360" w:lineRule="auto"/>
        <w:rPr>
          <w:ins w:id="205" w:author="Author"/>
          <w:rFonts w:ascii="Times New Roman" w:hAnsi="Times New Roman"/>
        </w:rPr>
      </w:pPr>
    </w:p>
    <w:p w14:paraId="0638EEFF" w14:textId="4AAC93A2" w:rsidR="00171099" w:rsidRPr="00A0719F" w:rsidRDefault="00171099" w:rsidP="00171099">
      <w:pPr>
        <w:spacing w:after="0" w:line="360" w:lineRule="auto"/>
        <w:rPr>
          <w:ins w:id="206" w:author="Author"/>
          <w:rFonts w:ascii="Times New Roman" w:hAnsi="Times New Roman"/>
        </w:rPr>
      </w:pPr>
      <w:ins w:id="207" w:author="Author">
        <w:r w:rsidRPr="00A0719F">
          <w:rPr>
            <w:rFonts w:ascii="Times New Roman" w:hAnsi="Times New Roman"/>
          </w:rPr>
          <w:t>All of the market efficiency issues and associated benefits of relieving those issues will be documented in a market efficiency Needs Assessment conducted pursuant to Section 4.1 of this Attachment.</w:t>
        </w:r>
      </w:ins>
    </w:p>
    <w:p w14:paraId="51355506" w14:textId="77777777" w:rsidR="00171099" w:rsidRPr="00A0719F" w:rsidRDefault="00171099" w:rsidP="00171099">
      <w:pPr>
        <w:spacing w:after="0" w:line="360" w:lineRule="auto"/>
        <w:ind w:left="360"/>
        <w:rPr>
          <w:ins w:id="208" w:author="Author"/>
          <w:rFonts w:ascii="Times New Roman" w:hAnsi="Times New Roman"/>
        </w:rPr>
      </w:pPr>
    </w:p>
    <w:p w14:paraId="060BABB9" w14:textId="77777777" w:rsidR="00171099" w:rsidRPr="00A0719F" w:rsidRDefault="00171099" w:rsidP="00171099">
      <w:pPr>
        <w:spacing w:after="0" w:line="360" w:lineRule="auto"/>
        <w:rPr>
          <w:ins w:id="209" w:author="Author"/>
          <w:rFonts w:ascii="Times New Roman" w:hAnsi="Times New Roman"/>
        </w:rPr>
      </w:pPr>
      <w:ins w:id="210" w:author="Author">
        <w:r w:rsidRPr="00A0719F">
          <w:rPr>
            <w:rFonts w:ascii="Times New Roman" w:hAnsi="Times New Roman"/>
          </w:rPr>
          <w:t>Any market efficiency issues that meet the criteria in Attachment N will be identified as market efficiency needs, and a</w:t>
        </w:r>
        <w:r w:rsidRPr="00A0719F">
          <w:t xml:space="preserve"> </w:t>
        </w:r>
        <w:r w:rsidRPr="00A0719F">
          <w:rPr>
            <w:rFonts w:ascii="Times New Roman" w:hAnsi="Times New Roman"/>
          </w:rPr>
          <w:t>request for proposal or multiple requests for proposals will be issued to initiate the competitive solution process for Market Efficiency Transmission Upgrades to address the identified market efficiency need or needs pursuant to Section 4.3 of this Attachment.</w:t>
        </w:r>
      </w:ins>
    </w:p>
    <w:p w14:paraId="08C7920E" w14:textId="77777777" w:rsidR="00171099" w:rsidRPr="00A0719F" w:rsidRDefault="00171099" w:rsidP="00171099">
      <w:pPr>
        <w:spacing w:after="0" w:line="360" w:lineRule="auto"/>
        <w:rPr>
          <w:ins w:id="211" w:author="Author"/>
          <w:rFonts w:ascii="Times New Roman" w:hAnsi="Times New Roman"/>
        </w:rPr>
      </w:pPr>
    </w:p>
    <w:p w14:paraId="6B3ADF40" w14:textId="77777777" w:rsidR="00171099" w:rsidRPr="00A0719F" w:rsidRDefault="00171099" w:rsidP="00171099">
      <w:pPr>
        <w:spacing w:after="0" w:line="360" w:lineRule="auto"/>
        <w:rPr>
          <w:ins w:id="212" w:author="Author"/>
          <w:rFonts w:ascii="Times New Roman" w:hAnsi="Times New Roman"/>
          <w:b/>
        </w:rPr>
      </w:pPr>
      <w:ins w:id="213" w:author="Author">
        <w:r w:rsidRPr="00A0719F">
          <w:rPr>
            <w:rFonts w:ascii="Times New Roman" w:hAnsi="Times New Roman"/>
            <w:b/>
          </w:rPr>
          <w:t>17.6</w:t>
        </w:r>
        <w:r w:rsidRPr="00A0719F">
          <w:rPr>
            <w:rFonts w:ascii="Times New Roman" w:hAnsi="Times New Roman"/>
            <w:b/>
          </w:rPr>
          <w:tab/>
          <w:t>Evaluation of Regulated Transmission Solutions for Market Efficiency Transmission Upgrades</w:t>
        </w:r>
      </w:ins>
    </w:p>
    <w:p w14:paraId="4C9394FB" w14:textId="77777777" w:rsidR="00171099" w:rsidRPr="00A0719F" w:rsidRDefault="00171099" w:rsidP="00171099">
      <w:pPr>
        <w:spacing w:after="0" w:line="360" w:lineRule="auto"/>
        <w:rPr>
          <w:ins w:id="214" w:author="Author"/>
          <w:rFonts w:ascii="Times New Roman" w:hAnsi="Times New Roman"/>
        </w:rPr>
      </w:pPr>
      <w:ins w:id="215" w:author="Author">
        <w:r w:rsidRPr="00A0719F">
          <w:rPr>
            <w:rFonts w:ascii="Times New Roman" w:hAnsi="Times New Roman"/>
          </w:rPr>
          <w:t xml:space="preserve">The process in Section 4.3 of this Attachment shall be used to solicit and evaluate competitive solutions for identified market efficiency needs. </w:t>
        </w:r>
      </w:ins>
    </w:p>
    <w:p w14:paraId="54C74F67" w14:textId="77777777" w:rsidR="00171099" w:rsidRPr="00A0719F" w:rsidRDefault="00171099" w:rsidP="00171099">
      <w:pPr>
        <w:spacing w:after="0" w:line="360" w:lineRule="auto"/>
        <w:rPr>
          <w:ins w:id="216" w:author="Author"/>
          <w:rFonts w:ascii="Times New Roman" w:hAnsi="Times New Roman"/>
        </w:rPr>
      </w:pPr>
    </w:p>
    <w:p w14:paraId="7D3E03AC" w14:textId="77777777" w:rsidR="00171099" w:rsidRPr="00A0719F" w:rsidRDefault="00171099" w:rsidP="00171099">
      <w:pPr>
        <w:spacing w:after="0" w:line="360" w:lineRule="auto"/>
        <w:rPr>
          <w:ins w:id="217" w:author="Author"/>
          <w:rFonts w:ascii="Times New Roman" w:hAnsi="Times New Roman"/>
          <w:b/>
        </w:rPr>
      </w:pPr>
      <w:ins w:id="218" w:author="Author">
        <w:r w:rsidRPr="00A0719F">
          <w:rPr>
            <w:rFonts w:ascii="Times New Roman" w:hAnsi="Times New Roman"/>
            <w:b/>
          </w:rPr>
          <w:t>17.7</w:t>
        </w:r>
        <w:r w:rsidRPr="00A0719F">
          <w:rPr>
            <w:rFonts w:ascii="Times New Roman" w:hAnsi="Times New Roman"/>
            <w:b/>
          </w:rPr>
          <w:tab/>
          <w:t>Stakeholder Input on Study Results</w:t>
        </w:r>
      </w:ins>
    </w:p>
    <w:p w14:paraId="4F1FD4D8" w14:textId="2B19483C" w:rsidR="00171099" w:rsidRPr="00A0719F" w:rsidRDefault="00171099" w:rsidP="00171099">
      <w:pPr>
        <w:spacing w:after="0" w:line="360" w:lineRule="auto"/>
        <w:rPr>
          <w:ins w:id="219" w:author="Author"/>
          <w:rFonts w:ascii="Times New Roman" w:hAnsi="Times New Roman"/>
        </w:rPr>
      </w:pPr>
      <w:ins w:id="220" w:author="Author">
        <w:r w:rsidRPr="00A0719F">
          <w:rPr>
            <w:rFonts w:ascii="Times New Roman" w:hAnsi="Times New Roman"/>
          </w:rPr>
          <w:t>After the results from the Economic Study reference scenarios described in Section 17.2 and stakeholder-requested scenario sensitivities described in Section 17.4 are available, the ISO shall provide such results to stakeholders at Planning Advisory Committee meetings and solicit feedback based on the results.</w:t>
        </w:r>
      </w:ins>
    </w:p>
    <w:p w14:paraId="133549F3" w14:textId="77777777" w:rsidR="00171099" w:rsidRPr="00A0719F" w:rsidRDefault="00171099" w:rsidP="00171099">
      <w:pPr>
        <w:spacing w:after="0" w:line="360" w:lineRule="auto"/>
        <w:rPr>
          <w:ins w:id="221" w:author="Author"/>
          <w:rFonts w:ascii="Times New Roman" w:hAnsi="Times New Roman"/>
        </w:rPr>
      </w:pPr>
    </w:p>
    <w:p w14:paraId="7E629CD5" w14:textId="77777777" w:rsidR="00171099" w:rsidRPr="00A0719F" w:rsidRDefault="00171099" w:rsidP="00171099">
      <w:pPr>
        <w:spacing w:after="0" w:line="360" w:lineRule="auto"/>
        <w:rPr>
          <w:ins w:id="222" w:author="Author"/>
          <w:rFonts w:ascii="Times New Roman" w:hAnsi="Times New Roman"/>
          <w:b/>
        </w:rPr>
      </w:pPr>
      <w:ins w:id="223" w:author="Author">
        <w:r w:rsidRPr="00A0719F">
          <w:rPr>
            <w:rFonts w:ascii="Times New Roman" w:hAnsi="Times New Roman"/>
            <w:b/>
          </w:rPr>
          <w:t>17.8</w:t>
        </w:r>
        <w:r w:rsidRPr="00A0719F">
          <w:rPr>
            <w:rFonts w:ascii="Times New Roman" w:hAnsi="Times New Roman"/>
            <w:b/>
          </w:rPr>
          <w:tab/>
          <w:t>Economic Studies Requested by Individual Stakeholders</w:t>
        </w:r>
      </w:ins>
    </w:p>
    <w:p w14:paraId="28278201" w14:textId="596BAF4B" w:rsidR="00171099" w:rsidRPr="00A0719F" w:rsidRDefault="00171099" w:rsidP="00171099">
      <w:pPr>
        <w:spacing w:after="0" w:line="360" w:lineRule="auto"/>
        <w:rPr>
          <w:ins w:id="224" w:author="Author"/>
          <w:rFonts w:ascii="Times New Roman" w:hAnsi="Times New Roman"/>
        </w:rPr>
      </w:pPr>
      <w:ins w:id="225" w:author="Author">
        <w:r w:rsidRPr="00A0719F">
          <w:rPr>
            <w:rFonts w:ascii="Times New Roman" w:hAnsi="Times New Roman"/>
          </w:rPr>
          <w:t>An individual stakeholder may request that the ISO conduct Economic Studies at the stakeholder’s own expense to examine situations where potential regulated transmission solutions</w:t>
        </w:r>
        <w:r w:rsidR="005B6CB3">
          <w:rPr>
            <w:rFonts w:ascii="Times New Roman" w:hAnsi="Times New Roman"/>
          </w:rPr>
          <w:t>,</w:t>
        </w:r>
        <w:r w:rsidRPr="00A0719F">
          <w:rPr>
            <w:rFonts w:ascii="Times New Roman" w:hAnsi="Times New Roman"/>
          </w:rPr>
          <w:t xml:space="preserve"> market responses</w:t>
        </w:r>
        <w:r w:rsidR="005B6CB3">
          <w:rPr>
            <w:rFonts w:ascii="Times New Roman" w:hAnsi="Times New Roman"/>
          </w:rPr>
          <w:t>,</w:t>
        </w:r>
        <w:r w:rsidRPr="00A0719F">
          <w:rPr>
            <w:rFonts w:ascii="Times New Roman" w:hAnsi="Times New Roman"/>
          </w:rPr>
          <w:t xml:space="preserve"> or </w:t>
        </w:r>
        <w:r w:rsidRPr="00A0719F">
          <w:rPr>
            <w:rFonts w:ascii="Times New Roman" w:hAnsi="Times New Roman"/>
          </w:rPr>
          <w:lastRenderedPageBreak/>
          <w:t>investments could result in (i) a net reduction in total production cost to supply system load based on the factors specified in Attachment N of this OATT, (ii) reduced congestion, or (iii) the integration of new resources or loads, or both, on an aggregate or regional basis.  The scope, assumptions, and deliverables shall be agreed to by the ISO and the stakeholder requesting the study.  The notice and schedule initiating the Economic Study process described in Section 17.3 shall include the dates for submitting requests for studies under this Section 17.8.</w:t>
        </w:r>
      </w:ins>
    </w:p>
    <w:p w14:paraId="0EB32620" w14:textId="77777777" w:rsidR="00171099" w:rsidRPr="00A0719F" w:rsidRDefault="00171099" w:rsidP="00171099">
      <w:pPr>
        <w:spacing w:after="0" w:line="360" w:lineRule="auto"/>
        <w:rPr>
          <w:ins w:id="226" w:author="Author"/>
          <w:rFonts w:ascii="Times New Roman" w:hAnsi="Times New Roman"/>
        </w:rPr>
      </w:pPr>
    </w:p>
    <w:p w14:paraId="09CA513A" w14:textId="5728A88F" w:rsidR="00171099" w:rsidRPr="00A0719F" w:rsidRDefault="00171099" w:rsidP="00171099">
      <w:pPr>
        <w:spacing w:after="0" w:line="360" w:lineRule="auto"/>
        <w:rPr>
          <w:ins w:id="227" w:author="Author"/>
          <w:rFonts w:ascii="Times New Roman" w:hAnsi="Times New Roman"/>
        </w:rPr>
      </w:pPr>
      <w:ins w:id="228" w:author="Author">
        <w:r w:rsidRPr="00A0719F">
          <w:rPr>
            <w:rFonts w:ascii="Times New Roman" w:hAnsi="Times New Roman"/>
          </w:rPr>
          <w:t xml:space="preserve">The ISO may hire a consultant to conduct the analysis, and the entity requesting the study shall be responsible for the ISO’s </w:t>
        </w:r>
        <w:r w:rsidR="005B6CB3">
          <w:rPr>
            <w:rFonts w:ascii="Times New Roman" w:hAnsi="Times New Roman"/>
          </w:rPr>
          <w:t xml:space="preserve">costs for </w:t>
        </w:r>
        <w:r w:rsidRPr="00A0719F">
          <w:rPr>
            <w:rFonts w:ascii="Times New Roman" w:hAnsi="Times New Roman"/>
          </w:rPr>
          <w:t>study administration</w:t>
        </w:r>
        <w:r w:rsidR="005B6CB3">
          <w:rPr>
            <w:rFonts w:ascii="Times New Roman" w:hAnsi="Times New Roman"/>
          </w:rPr>
          <w:t xml:space="preserve">, study </w:t>
        </w:r>
        <w:r w:rsidRPr="00A0719F">
          <w:rPr>
            <w:rFonts w:ascii="Times New Roman" w:hAnsi="Times New Roman"/>
          </w:rPr>
          <w:t>analysis</w:t>
        </w:r>
        <w:r w:rsidR="005B6CB3">
          <w:rPr>
            <w:rFonts w:ascii="Times New Roman" w:hAnsi="Times New Roman"/>
          </w:rPr>
          <w:t xml:space="preserve">, </w:t>
        </w:r>
        <w:r w:rsidRPr="00A0719F">
          <w:rPr>
            <w:rFonts w:ascii="Times New Roman" w:hAnsi="Times New Roman"/>
          </w:rPr>
          <w:t>and consultant</w:t>
        </w:r>
        <w:r w:rsidR="005B6CB3">
          <w:rPr>
            <w:rFonts w:ascii="Times New Roman" w:hAnsi="Times New Roman"/>
          </w:rPr>
          <w:t xml:space="preserve">s used </w:t>
        </w:r>
        <w:r w:rsidRPr="00A0719F">
          <w:rPr>
            <w:rFonts w:ascii="Times New Roman" w:hAnsi="Times New Roman"/>
          </w:rPr>
          <w:t>to perform the study.</w:t>
        </w:r>
      </w:ins>
    </w:p>
    <w:p w14:paraId="319AC901" w14:textId="77777777" w:rsidR="00171099" w:rsidRPr="00A0719F" w:rsidRDefault="00171099" w:rsidP="00171099">
      <w:pPr>
        <w:spacing w:after="0" w:line="360" w:lineRule="auto"/>
        <w:rPr>
          <w:ins w:id="229" w:author="Author"/>
          <w:rFonts w:ascii="Times New Roman" w:hAnsi="Times New Roman"/>
        </w:rPr>
      </w:pPr>
    </w:p>
    <w:p w14:paraId="1A1E0847" w14:textId="77777777" w:rsidR="00171099" w:rsidRPr="00A0719F" w:rsidRDefault="00171099" w:rsidP="00171099">
      <w:pPr>
        <w:spacing w:after="0" w:line="360" w:lineRule="auto"/>
        <w:rPr>
          <w:ins w:id="230" w:author="Author"/>
          <w:rFonts w:ascii="Times New Roman" w:hAnsi="Times New Roman"/>
        </w:rPr>
      </w:pPr>
      <w:ins w:id="231" w:author="Author">
        <w:r w:rsidRPr="00A0719F">
          <w:rPr>
            <w:rFonts w:ascii="Times New Roman" w:hAnsi="Times New Roman"/>
          </w:rPr>
          <w:t>The ISO shall provide an estimated cost and duration to each stakeholder that requests an Economic Study.  Each stakeholder that requests a study under this Section 17.8 shall provide written confirmation with the ISO that the stakeholder would like the ISO to proceed with conducting the study after receiving the estimated cost and duration for the study it requested.</w:t>
        </w:r>
      </w:ins>
    </w:p>
    <w:p w14:paraId="0D304843" w14:textId="77777777" w:rsidR="00171099" w:rsidRPr="00A0719F" w:rsidRDefault="00171099" w:rsidP="00171099">
      <w:pPr>
        <w:spacing w:after="0" w:line="360" w:lineRule="auto"/>
        <w:rPr>
          <w:ins w:id="232" w:author="Author"/>
          <w:rFonts w:ascii="Times New Roman" w:hAnsi="Times New Roman"/>
        </w:rPr>
      </w:pPr>
    </w:p>
    <w:p w14:paraId="1050FC39" w14:textId="77777777" w:rsidR="00171099" w:rsidRPr="00A0719F" w:rsidRDefault="00171099" w:rsidP="00171099">
      <w:pPr>
        <w:spacing w:after="0" w:line="360" w:lineRule="auto"/>
        <w:rPr>
          <w:ins w:id="233" w:author="Author"/>
          <w:rFonts w:ascii="Times New Roman" w:hAnsi="Times New Roman"/>
        </w:rPr>
      </w:pPr>
      <w:ins w:id="234" w:author="Author">
        <w:r w:rsidRPr="00A0719F">
          <w:rPr>
            <w:rFonts w:ascii="Times New Roman" w:hAnsi="Times New Roman"/>
          </w:rPr>
          <w:t>The results from studies conducted pursuant to this Section 17.8 shall be used for informational purposes only.  Any identified market efficiency issues resulting from studies conducted pursuant to this Section 17.8 shall not be evaluated as a market efficiency need against the factors and metrics in Attachment N.</w:t>
        </w:r>
      </w:ins>
    </w:p>
    <w:p w14:paraId="0DE8CDEF" w14:textId="77777777" w:rsidR="00171099" w:rsidRPr="00A0719F" w:rsidRDefault="00171099" w:rsidP="00171099">
      <w:pPr>
        <w:spacing w:after="0" w:line="360" w:lineRule="auto"/>
        <w:rPr>
          <w:ins w:id="235" w:author="Author"/>
          <w:rFonts w:ascii="Times New Roman" w:hAnsi="Times New Roman"/>
        </w:rPr>
      </w:pPr>
    </w:p>
    <w:p w14:paraId="3730F848" w14:textId="77777777" w:rsidR="00171099" w:rsidRPr="00A0719F" w:rsidRDefault="00171099" w:rsidP="00171099">
      <w:pPr>
        <w:spacing w:after="0" w:line="360" w:lineRule="auto"/>
        <w:rPr>
          <w:ins w:id="236" w:author="Author"/>
          <w:rFonts w:ascii="Times New Roman" w:hAnsi="Times New Roman"/>
          <w:b/>
        </w:rPr>
      </w:pPr>
      <w:ins w:id="237" w:author="Author">
        <w:r w:rsidRPr="00A0719F">
          <w:rPr>
            <w:rFonts w:ascii="Times New Roman" w:hAnsi="Times New Roman"/>
            <w:b/>
          </w:rPr>
          <w:t>17.9</w:t>
        </w:r>
        <w:r w:rsidRPr="00A0719F">
          <w:rPr>
            <w:rFonts w:ascii="Times New Roman" w:hAnsi="Times New Roman"/>
            <w:b/>
          </w:rPr>
          <w:tab/>
          <w:t>Cost Recovery</w:t>
        </w:r>
      </w:ins>
    </w:p>
    <w:p w14:paraId="6CB1AD4F" w14:textId="77777777" w:rsidR="00171099" w:rsidRPr="00A0719F" w:rsidRDefault="00171099" w:rsidP="00171099">
      <w:pPr>
        <w:spacing w:after="0" w:line="360" w:lineRule="auto"/>
        <w:rPr>
          <w:ins w:id="238" w:author="Author"/>
          <w:rFonts w:ascii="Times New Roman" w:hAnsi="Times New Roman"/>
        </w:rPr>
      </w:pPr>
      <w:ins w:id="239" w:author="Author">
        <w:r w:rsidRPr="00A0719F">
          <w:rPr>
            <w:rFonts w:ascii="Times New Roman" w:hAnsi="Times New Roman"/>
          </w:rPr>
          <w:t>The costs of the Economic Study process described in Sections 17.1 through 17.7 shall be recovered by the ISO pursuant to Schedule 1 of Section IV.A of the Tariff.  The costs of Economic Studies performed by the ISO under Section 17.8 of this Attachment shall be paid for by the stakeholder requesting the study.</w:t>
        </w:r>
      </w:ins>
    </w:p>
    <w:p w14:paraId="775290A7" w14:textId="77777777" w:rsidR="00171099" w:rsidRPr="00A0719F" w:rsidRDefault="00171099" w:rsidP="00171099">
      <w:pPr>
        <w:spacing w:after="0" w:line="360" w:lineRule="auto"/>
        <w:rPr>
          <w:ins w:id="240" w:author="Author"/>
          <w:rFonts w:ascii="Times New Roman" w:hAnsi="Times New Roman"/>
        </w:rPr>
      </w:pPr>
    </w:p>
    <w:p w14:paraId="358458AB" w14:textId="77777777" w:rsidR="00171099" w:rsidRPr="00A0719F" w:rsidRDefault="00171099" w:rsidP="00171099">
      <w:pPr>
        <w:spacing w:after="0" w:line="360" w:lineRule="auto"/>
        <w:rPr>
          <w:ins w:id="241" w:author="Author"/>
          <w:rFonts w:ascii="Times New Roman" w:hAnsi="Times New Roman"/>
          <w:b/>
        </w:rPr>
      </w:pPr>
      <w:ins w:id="242" w:author="Author">
        <w:r w:rsidRPr="00A0719F">
          <w:rPr>
            <w:rFonts w:ascii="Times New Roman" w:hAnsi="Times New Roman"/>
            <w:b/>
          </w:rPr>
          <w:t>17.10</w:t>
        </w:r>
        <w:r w:rsidRPr="00A0719F">
          <w:rPr>
            <w:rFonts w:ascii="Times New Roman" w:hAnsi="Times New Roman"/>
            <w:b/>
          </w:rPr>
          <w:tab/>
          <w:t>Coordination with PTOs</w:t>
        </w:r>
      </w:ins>
    </w:p>
    <w:p w14:paraId="314A77A8" w14:textId="77777777" w:rsidR="00171099" w:rsidRPr="0020410E" w:rsidRDefault="00171099" w:rsidP="00171099">
      <w:pPr>
        <w:spacing w:after="0" w:line="360" w:lineRule="auto"/>
        <w:rPr>
          <w:ins w:id="243" w:author="Author"/>
          <w:rFonts w:ascii="Times New Roman" w:hAnsi="Times New Roman"/>
        </w:rPr>
      </w:pPr>
      <w:ins w:id="244" w:author="Author">
        <w:r w:rsidRPr="00A0719F">
          <w:rPr>
            <w:rFonts w:ascii="Times New Roman" w:hAnsi="Times New Roman"/>
          </w:rPr>
          <w:t>The PTOs shall coordinate with the ISO in the performance of the Economic Study process pursuant to and as described in Section 5 of this Attachment.</w:t>
        </w:r>
      </w:ins>
    </w:p>
    <w:p w14:paraId="7AB11C4F" w14:textId="77777777" w:rsidR="00A54960" w:rsidRPr="00BC63F9" w:rsidRDefault="00A54960" w:rsidP="00CC0BB8">
      <w:pPr>
        <w:spacing w:after="0" w:line="360" w:lineRule="auto"/>
        <w:rPr>
          <w:rFonts w:ascii="Times New Roman" w:hAnsi="Times New Roman"/>
        </w:rPr>
      </w:pPr>
    </w:p>
    <w:sectPr w:rsidR="00A54960" w:rsidRPr="00BC63F9" w:rsidSect="0046099E">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DD796" w14:textId="77777777" w:rsidR="00051BC9" w:rsidRDefault="00051BC9">
      <w:pPr>
        <w:spacing w:after="0" w:line="240" w:lineRule="auto"/>
      </w:pPr>
      <w:r>
        <w:separator/>
      </w:r>
    </w:p>
  </w:endnote>
  <w:endnote w:type="continuationSeparator" w:id="0">
    <w:p w14:paraId="116EDA24" w14:textId="77777777" w:rsidR="00051BC9" w:rsidRDefault="00051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745FD" w14:textId="77777777" w:rsidR="00B82FFD" w:rsidRDefault="00B82F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ED358" w14:textId="77777777" w:rsidR="00B82FFD" w:rsidRDefault="00B82F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E4B28" w14:textId="77777777" w:rsidR="00B82FFD" w:rsidRDefault="00B82F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EC92A" w14:textId="77777777" w:rsidR="00051BC9" w:rsidRDefault="00051BC9">
      <w:pPr>
        <w:spacing w:after="0" w:line="240" w:lineRule="auto"/>
      </w:pPr>
      <w:r>
        <w:separator/>
      </w:r>
    </w:p>
  </w:footnote>
  <w:footnote w:type="continuationSeparator" w:id="0">
    <w:p w14:paraId="3675393D" w14:textId="77777777" w:rsidR="00051BC9" w:rsidRDefault="00051B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3CE3A" w14:textId="77777777" w:rsidR="00B82FFD" w:rsidRDefault="00B82F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7A6DA" w14:textId="77777777" w:rsidR="00B82FFD" w:rsidRDefault="00B82F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84DC8" w14:textId="77777777" w:rsidR="00B82FFD" w:rsidRDefault="00B82F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56845730"/>
    <w:lvl w:ilvl="0" w:tplc="2DD0CB8A">
      <w:start w:val="1"/>
      <w:numFmt w:val="lowerLetter"/>
      <w:lvlText w:val="(%1)"/>
      <w:lvlJc w:val="left"/>
      <w:pPr>
        <w:ind w:left="1800" w:hanging="360"/>
      </w:pPr>
      <w:rPr>
        <w:rFonts w:hint="default"/>
        <w:b w:val="0"/>
        <w:i w:val="0"/>
      </w:rPr>
    </w:lvl>
    <w:lvl w:ilvl="1" w:tplc="1A6E4CD8" w:tentative="1">
      <w:start w:val="1"/>
      <w:numFmt w:val="lowerLetter"/>
      <w:lvlText w:val="%2."/>
      <w:lvlJc w:val="left"/>
      <w:pPr>
        <w:ind w:left="2520" w:hanging="360"/>
      </w:pPr>
    </w:lvl>
    <w:lvl w:ilvl="2" w:tplc="5B867C60" w:tentative="1">
      <w:start w:val="1"/>
      <w:numFmt w:val="lowerRoman"/>
      <w:lvlText w:val="%3."/>
      <w:lvlJc w:val="right"/>
      <w:pPr>
        <w:ind w:left="3240" w:hanging="180"/>
      </w:pPr>
    </w:lvl>
    <w:lvl w:ilvl="3" w:tplc="133E9B6A" w:tentative="1">
      <w:start w:val="1"/>
      <w:numFmt w:val="decimal"/>
      <w:lvlText w:val="%4."/>
      <w:lvlJc w:val="left"/>
      <w:pPr>
        <w:ind w:left="3960" w:hanging="360"/>
      </w:pPr>
    </w:lvl>
    <w:lvl w:ilvl="4" w:tplc="978C51E2" w:tentative="1">
      <w:start w:val="1"/>
      <w:numFmt w:val="lowerLetter"/>
      <w:lvlText w:val="%5."/>
      <w:lvlJc w:val="left"/>
      <w:pPr>
        <w:ind w:left="4680" w:hanging="360"/>
      </w:pPr>
    </w:lvl>
    <w:lvl w:ilvl="5" w:tplc="CAAA6294" w:tentative="1">
      <w:start w:val="1"/>
      <w:numFmt w:val="lowerRoman"/>
      <w:lvlText w:val="%6."/>
      <w:lvlJc w:val="right"/>
      <w:pPr>
        <w:ind w:left="5400" w:hanging="180"/>
      </w:pPr>
    </w:lvl>
    <w:lvl w:ilvl="6" w:tplc="2ED0668A" w:tentative="1">
      <w:start w:val="1"/>
      <w:numFmt w:val="decimal"/>
      <w:lvlText w:val="%7."/>
      <w:lvlJc w:val="left"/>
      <w:pPr>
        <w:ind w:left="6120" w:hanging="360"/>
      </w:pPr>
    </w:lvl>
    <w:lvl w:ilvl="7" w:tplc="207C7878" w:tentative="1">
      <w:start w:val="1"/>
      <w:numFmt w:val="lowerLetter"/>
      <w:lvlText w:val="%8."/>
      <w:lvlJc w:val="left"/>
      <w:pPr>
        <w:ind w:left="6840" w:hanging="360"/>
      </w:pPr>
    </w:lvl>
    <w:lvl w:ilvl="8" w:tplc="2D1CEBCE" w:tentative="1">
      <w:start w:val="1"/>
      <w:numFmt w:val="lowerRoman"/>
      <w:lvlText w:val="%9."/>
      <w:lvlJc w:val="right"/>
      <w:pPr>
        <w:ind w:left="7560" w:hanging="180"/>
      </w:pPr>
    </w:lvl>
  </w:abstractNum>
  <w:abstractNum w:abstractNumId="1" w15:restartNumberingAfterBreak="0">
    <w:nsid w:val="00000002"/>
    <w:multiLevelType w:val="hybridMultilevel"/>
    <w:tmpl w:val="E61A1408"/>
    <w:lvl w:ilvl="0" w:tplc="BFA6BDC0">
      <w:start w:val="1"/>
      <w:numFmt w:val="lowerLetter"/>
      <w:lvlText w:val="(%1)"/>
      <w:lvlJc w:val="left"/>
      <w:pPr>
        <w:ind w:left="1080" w:hanging="360"/>
      </w:pPr>
      <w:rPr>
        <w:rFonts w:hint="default"/>
        <w:b w:val="0"/>
        <w:i w:val="0"/>
      </w:rPr>
    </w:lvl>
    <w:lvl w:ilvl="1" w:tplc="23F8639E" w:tentative="1">
      <w:start w:val="1"/>
      <w:numFmt w:val="lowerLetter"/>
      <w:lvlText w:val="%2."/>
      <w:lvlJc w:val="left"/>
      <w:pPr>
        <w:ind w:left="1800" w:hanging="360"/>
      </w:pPr>
    </w:lvl>
    <w:lvl w:ilvl="2" w:tplc="2ECCCD40" w:tentative="1">
      <w:start w:val="1"/>
      <w:numFmt w:val="lowerRoman"/>
      <w:lvlText w:val="%3."/>
      <w:lvlJc w:val="right"/>
      <w:pPr>
        <w:ind w:left="2520" w:hanging="180"/>
      </w:pPr>
    </w:lvl>
    <w:lvl w:ilvl="3" w:tplc="90CA0860" w:tentative="1">
      <w:start w:val="1"/>
      <w:numFmt w:val="decimal"/>
      <w:lvlText w:val="%4."/>
      <w:lvlJc w:val="left"/>
      <w:pPr>
        <w:ind w:left="3240" w:hanging="360"/>
      </w:pPr>
    </w:lvl>
    <w:lvl w:ilvl="4" w:tplc="9AA65EEC" w:tentative="1">
      <w:start w:val="1"/>
      <w:numFmt w:val="lowerLetter"/>
      <w:lvlText w:val="%5."/>
      <w:lvlJc w:val="left"/>
      <w:pPr>
        <w:ind w:left="3960" w:hanging="360"/>
      </w:pPr>
    </w:lvl>
    <w:lvl w:ilvl="5" w:tplc="13ACF09C" w:tentative="1">
      <w:start w:val="1"/>
      <w:numFmt w:val="lowerRoman"/>
      <w:lvlText w:val="%6."/>
      <w:lvlJc w:val="right"/>
      <w:pPr>
        <w:ind w:left="4680" w:hanging="180"/>
      </w:pPr>
    </w:lvl>
    <w:lvl w:ilvl="6" w:tplc="118C9364" w:tentative="1">
      <w:start w:val="1"/>
      <w:numFmt w:val="decimal"/>
      <w:lvlText w:val="%7."/>
      <w:lvlJc w:val="left"/>
      <w:pPr>
        <w:ind w:left="5400" w:hanging="360"/>
      </w:pPr>
    </w:lvl>
    <w:lvl w:ilvl="7" w:tplc="0F36DDF8" w:tentative="1">
      <w:start w:val="1"/>
      <w:numFmt w:val="lowerLetter"/>
      <w:lvlText w:val="%8."/>
      <w:lvlJc w:val="left"/>
      <w:pPr>
        <w:ind w:left="6120" w:hanging="360"/>
      </w:pPr>
    </w:lvl>
    <w:lvl w:ilvl="8" w:tplc="F3F211F0" w:tentative="1">
      <w:start w:val="1"/>
      <w:numFmt w:val="lowerRoman"/>
      <w:lvlText w:val="%9."/>
      <w:lvlJc w:val="right"/>
      <w:pPr>
        <w:ind w:left="6840" w:hanging="180"/>
      </w:pPr>
    </w:lvl>
  </w:abstractNum>
  <w:abstractNum w:abstractNumId="2" w15:restartNumberingAfterBreak="0">
    <w:nsid w:val="00000003"/>
    <w:multiLevelType w:val="hybridMultilevel"/>
    <w:tmpl w:val="3BAEE1D8"/>
    <w:lvl w:ilvl="0" w:tplc="ABA6A0FA">
      <w:start w:val="2"/>
      <w:numFmt w:val="lowerLetter"/>
      <w:lvlText w:val="(%1)"/>
      <w:lvlJc w:val="left"/>
      <w:pPr>
        <w:ind w:left="1080" w:hanging="360"/>
      </w:pPr>
      <w:rPr>
        <w:rFonts w:hint="default"/>
        <w:b w:val="0"/>
        <w:i w:val="0"/>
      </w:rPr>
    </w:lvl>
    <w:lvl w:ilvl="1" w:tplc="19AAEDAA" w:tentative="1">
      <w:start w:val="1"/>
      <w:numFmt w:val="lowerLetter"/>
      <w:lvlText w:val="%2."/>
      <w:lvlJc w:val="left"/>
      <w:pPr>
        <w:ind w:left="720" w:hanging="360"/>
      </w:pPr>
    </w:lvl>
    <w:lvl w:ilvl="2" w:tplc="2836E68A" w:tentative="1">
      <w:start w:val="1"/>
      <w:numFmt w:val="lowerRoman"/>
      <w:lvlText w:val="%3."/>
      <w:lvlJc w:val="right"/>
      <w:pPr>
        <w:ind w:left="1440" w:hanging="180"/>
      </w:pPr>
    </w:lvl>
    <w:lvl w:ilvl="3" w:tplc="CF3269F6" w:tentative="1">
      <w:start w:val="1"/>
      <w:numFmt w:val="decimal"/>
      <w:lvlText w:val="%4."/>
      <w:lvlJc w:val="left"/>
      <w:pPr>
        <w:ind w:left="2160" w:hanging="360"/>
      </w:pPr>
    </w:lvl>
    <w:lvl w:ilvl="4" w:tplc="7FC644F2" w:tentative="1">
      <w:start w:val="1"/>
      <w:numFmt w:val="lowerLetter"/>
      <w:lvlText w:val="%5."/>
      <w:lvlJc w:val="left"/>
      <w:pPr>
        <w:ind w:left="2880" w:hanging="360"/>
      </w:pPr>
    </w:lvl>
    <w:lvl w:ilvl="5" w:tplc="5F2C954E" w:tentative="1">
      <w:start w:val="1"/>
      <w:numFmt w:val="lowerRoman"/>
      <w:lvlText w:val="%6."/>
      <w:lvlJc w:val="right"/>
      <w:pPr>
        <w:ind w:left="3600" w:hanging="180"/>
      </w:pPr>
    </w:lvl>
    <w:lvl w:ilvl="6" w:tplc="79CAC8A6" w:tentative="1">
      <w:start w:val="1"/>
      <w:numFmt w:val="decimal"/>
      <w:lvlText w:val="%7."/>
      <w:lvlJc w:val="left"/>
      <w:pPr>
        <w:ind w:left="4320" w:hanging="360"/>
      </w:pPr>
    </w:lvl>
    <w:lvl w:ilvl="7" w:tplc="26D2AEC6" w:tentative="1">
      <w:start w:val="1"/>
      <w:numFmt w:val="lowerLetter"/>
      <w:lvlText w:val="%8."/>
      <w:lvlJc w:val="left"/>
      <w:pPr>
        <w:ind w:left="5040" w:hanging="360"/>
      </w:pPr>
    </w:lvl>
    <w:lvl w:ilvl="8" w:tplc="85801228" w:tentative="1">
      <w:start w:val="1"/>
      <w:numFmt w:val="lowerRoman"/>
      <w:lvlText w:val="%9."/>
      <w:lvlJc w:val="right"/>
      <w:pPr>
        <w:ind w:left="5760" w:hanging="180"/>
      </w:pPr>
    </w:lvl>
  </w:abstractNum>
  <w:abstractNum w:abstractNumId="3" w15:restartNumberingAfterBreak="0">
    <w:nsid w:val="00000004"/>
    <w:multiLevelType w:val="hybridMultilevel"/>
    <w:tmpl w:val="ADB6A7B4"/>
    <w:lvl w:ilvl="0" w:tplc="290AE7AC">
      <w:start w:val="1"/>
      <w:numFmt w:val="lowerLetter"/>
      <w:lvlText w:val="(%1)"/>
      <w:lvlJc w:val="left"/>
      <w:pPr>
        <w:ind w:left="1800" w:hanging="360"/>
      </w:pPr>
      <w:rPr>
        <w:rFonts w:hint="default"/>
      </w:rPr>
    </w:lvl>
    <w:lvl w:ilvl="1" w:tplc="3A5E9004" w:tentative="1">
      <w:start w:val="1"/>
      <w:numFmt w:val="lowerLetter"/>
      <w:lvlText w:val="%2."/>
      <w:lvlJc w:val="left"/>
      <w:pPr>
        <w:ind w:left="2520" w:hanging="360"/>
      </w:pPr>
    </w:lvl>
    <w:lvl w:ilvl="2" w:tplc="6A281DC6" w:tentative="1">
      <w:start w:val="1"/>
      <w:numFmt w:val="lowerRoman"/>
      <w:lvlText w:val="%3."/>
      <w:lvlJc w:val="right"/>
      <w:pPr>
        <w:ind w:left="3240" w:hanging="180"/>
      </w:pPr>
    </w:lvl>
    <w:lvl w:ilvl="3" w:tplc="88D26AF8" w:tentative="1">
      <w:start w:val="1"/>
      <w:numFmt w:val="decimal"/>
      <w:lvlText w:val="%4."/>
      <w:lvlJc w:val="left"/>
      <w:pPr>
        <w:ind w:left="3960" w:hanging="360"/>
      </w:pPr>
    </w:lvl>
    <w:lvl w:ilvl="4" w:tplc="248EDDFE" w:tentative="1">
      <w:start w:val="1"/>
      <w:numFmt w:val="lowerLetter"/>
      <w:lvlText w:val="%5."/>
      <w:lvlJc w:val="left"/>
      <w:pPr>
        <w:ind w:left="4680" w:hanging="360"/>
      </w:pPr>
    </w:lvl>
    <w:lvl w:ilvl="5" w:tplc="FC143DBC" w:tentative="1">
      <w:start w:val="1"/>
      <w:numFmt w:val="lowerRoman"/>
      <w:lvlText w:val="%6."/>
      <w:lvlJc w:val="right"/>
      <w:pPr>
        <w:ind w:left="5400" w:hanging="180"/>
      </w:pPr>
    </w:lvl>
    <w:lvl w:ilvl="6" w:tplc="E6C82B12" w:tentative="1">
      <w:start w:val="1"/>
      <w:numFmt w:val="decimal"/>
      <w:lvlText w:val="%7."/>
      <w:lvlJc w:val="left"/>
      <w:pPr>
        <w:ind w:left="6120" w:hanging="360"/>
      </w:pPr>
    </w:lvl>
    <w:lvl w:ilvl="7" w:tplc="BA946BE8" w:tentative="1">
      <w:start w:val="1"/>
      <w:numFmt w:val="lowerLetter"/>
      <w:lvlText w:val="%8."/>
      <w:lvlJc w:val="left"/>
      <w:pPr>
        <w:ind w:left="6840" w:hanging="360"/>
      </w:pPr>
    </w:lvl>
    <w:lvl w:ilvl="8" w:tplc="FD485220" w:tentative="1">
      <w:start w:val="1"/>
      <w:numFmt w:val="lowerRoman"/>
      <w:lvlText w:val="%9."/>
      <w:lvlJc w:val="right"/>
      <w:pPr>
        <w:ind w:left="7560" w:hanging="180"/>
      </w:pPr>
    </w:lvl>
  </w:abstractNum>
  <w:abstractNum w:abstractNumId="4" w15:restartNumberingAfterBreak="0">
    <w:nsid w:val="00000005"/>
    <w:multiLevelType w:val="hybridMultilevel"/>
    <w:tmpl w:val="BCFED066"/>
    <w:lvl w:ilvl="0" w:tplc="3C24A410">
      <w:start w:val="1"/>
      <w:numFmt w:val="lowerRoman"/>
      <w:lvlText w:val="(%1)"/>
      <w:lvlJc w:val="left"/>
      <w:pPr>
        <w:ind w:left="1440" w:hanging="720"/>
      </w:pPr>
      <w:rPr>
        <w:rFonts w:cs="Times New Roman" w:hint="default"/>
      </w:rPr>
    </w:lvl>
    <w:lvl w:ilvl="1" w:tplc="8B78E9FA" w:tentative="1">
      <w:start w:val="1"/>
      <w:numFmt w:val="lowerLetter"/>
      <w:lvlText w:val="%2."/>
      <w:lvlJc w:val="left"/>
      <w:pPr>
        <w:ind w:left="1800" w:hanging="360"/>
      </w:pPr>
      <w:rPr>
        <w:rFonts w:cs="Times New Roman"/>
      </w:rPr>
    </w:lvl>
    <w:lvl w:ilvl="2" w:tplc="BC2EA800" w:tentative="1">
      <w:start w:val="1"/>
      <w:numFmt w:val="lowerRoman"/>
      <w:lvlText w:val="%3."/>
      <w:lvlJc w:val="right"/>
      <w:pPr>
        <w:ind w:left="2520" w:hanging="180"/>
      </w:pPr>
      <w:rPr>
        <w:rFonts w:cs="Times New Roman"/>
      </w:rPr>
    </w:lvl>
    <w:lvl w:ilvl="3" w:tplc="BB7AD406" w:tentative="1">
      <w:start w:val="1"/>
      <w:numFmt w:val="decimal"/>
      <w:lvlText w:val="%4."/>
      <w:lvlJc w:val="left"/>
      <w:pPr>
        <w:ind w:left="3240" w:hanging="360"/>
      </w:pPr>
      <w:rPr>
        <w:rFonts w:cs="Times New Roman"/>
      </w:rPr>
    </w:lvl>
    <w:lvl w:ilvl="4" w:tplc="8C365E88" w:tentative="1">
      <w:start w:val="1"/>
      <w:numFmt w:val="lowerLetter"/>
      <w:lvlText w:val="%5."/>
      <w:lvlJc w:val="left"/>
      <w:pPr>
        <w:ind w:left="3960" w:hanging="360"/>
      </w:pPr>
      <w:rPr>
        <w:rFonts w:cs="Times New Roman"/>
      </w:rPr>
    </w:lvl>
    <w:lvl w:ilvl="5" w:tplc="DE12D3D4" w:tentative="1">
      <w:start w:val="1"/>
      <w:numFmt w:val="lowerRoman"/>
      <w:lvlText w:val="%6."/>
      <w:lvlJc w:val="right"/>
      <w:pPr>
        <w:ind w:left="4680" w:hanging="180"/>
      </w:pPr>
      <w:rPr>
        <w:rFonts w:cs="Times New Roman"/>
      </w:rPr>
    </w:lvl>
    <w:lvl w:ilvl="6" w:tplc="13E205E6" w:tentative="1">
      <w:start w:val="1"/>
      <w:numFmt w:val="decimal"/>
      <w:lvlText w:val="%7."/>
      <w:lvlJc w:val="left"/>
      <w:pPr>
        <w:ind w:left="5400" w:hanging="360"/>
      </w:pPr>
      <w:rPr>
        <w:rFonts w:cs="Times New Roman"/>
      </w:rPr>
    </w:lvl>
    <w:lvl w:ilvl="7" w:tplc="9F843CA4" w:tentative="1">
      <w:start w:val="1"/>
      <w:numFmt w:val="lowerLetter"/>
      <w:lvlText w:val="%8."/>
      <w:lvlJc w:val="left"/>
      <w:pPr>
        <w:ind w:left="6120" w:hanging="360"/>
      </w:pPr>
      <w:rPr>
        <w:rFonts w:cs="Times New Roman"/>
      </w:rPr>
    </w:lvl>
    <w:lvl w:ilvl="8" w:tplc="E5F2316E" w:tentative="1">
      <w:start w:val="1"/>
      <w:numFmt w:val="lowerRoman"/>
      <w:lvlText w:val="%9."/>
      <w:lvlJc w:val="right"/>
      <w:pPr>
        <w:ind w:left="6840" w:hanging="180"/>
      </w:pPr>
      <w:rPr>
        <w:rFonts w:cs="Times New Roman"/>
      </w:rPr>
    </w:lvl>
  </w:abstractNum>
  <w:abstractNum w:abstractNumId="5" w15:restartNumberingAfterBreak="0">
    <w:nsid w:val="00000006"/>
    <w:multiLevelType w:val="hybridMultilevel"/>
    <w:tmpl w:val="9BAA4F12"/>
    <w:lvl w:ilvl="0" w:tplc="F5CC1A0A">
      <w:start w:val="1"/>
      <w:numFmt w:val="lowerLetter"/>
      <w:lvlText w:val="%1."/>
      <w:lvlJc w:val="left"/>
      <w:pPr>
        <w:ind w:left="360" w:hanging="360"/>
      </w:pPr>
      <w:rPr>
        <w:rFonts w:cs="Times New Roman" w:hint="default"/>
      </w:rPr>
    </w:lvl>
    <w:lvl w:ilvl="1" w:tplc="7696C3A8" w:tentative="1">
      <w:start w:val="1"/>
      <w:numFmt w:val="lowerLetter"/>
      <w:lvlText w:val="%2."/>
      <w:lvlJc w:val="left"/>
      <w:pPr>
        <w:ind w:left="1080" w:hanging="360"/>
      </w:pPr>
      <w:rPr>
        <w:rFonts w:cs="Times New Roman"/>
      </w:rPr>
    </w:lvl>
    <w:lvl w:ilvl="2" w:tplc="A93E47AE" w:tentative="1">
      <w:start w:val="1"/>
      <w:numFmt w:val="lowerRoman"/>
      <w:lvlText w:val="%3."/>
      <w:lvlJc w:val="right"/>
      <w:pPr>
        <w:ind w:left="1800" w:hanging="180"/>
      </w:pPr>
      <w:rPr>
        <w:rFonts w:cs="Times New Roman"/>
      </w:rPr>
    </w:lvl>
    <w:lvl w:ilvl="3" w:tplc="3EA22E92" w:tentative="1">
      <w:start w:val="1"/>
      <w:numFmt w:val="decimal"/>
      <w:lvlText w:val="%4."/>
      <w:lvlJc w:val="left"/>
      <w:pPr>
        <w:ind w:left="2520" w:hanging="360"/>
      </w:pPr>
      <w:rPr>
        <w:rFonts w:cs="Times New Roman"/>
      </w:rPr>
    </w:lvl>
    <w:lvl w:ilvl="4" w:tplc="13562118" w:tentative="1">
      <w:start w:val="1"/>
      <w:numFmt w:val="lowerLetter"/>
      <w:lvlText w:val="%5."/>
      <w:lvlJc w:val="left"/>
      <w:pPr>
        <w:ind w:left="3240" w:hanging="360"/>
      </w:pPr>
      <w:rPr>
        <w:rFonts w:cs="Times New Roman"/>
      </w:rPr>
    </w:lvl>
    <w:lvl w:ilvl="5" w:tplc="F6A259B6" w:tentative="1">
      <w:start w:val="1"/>
      <w:numFmt w:val="lowerRoman"/>
      <w:lvlText w:val="%6."/>
      <w:lvlJc w:val="right"/>
      <w:pPr>
        <w:ind w:left="3960" w:hanging="180"/>
      </w:pPr>
      <w:rPr>
        <w:rFonts w:cs="Times New Roman"/>
      </w:rPr>
    </w:lvl>
    <w:lvl w:ilvl="6" w:tplc="0F22C6F2" w:tentative="1">
      <w:start w:val="1"/>
      <w:numFmt w:val="decimal"/>
      <w:lvlText w:val="%7."/>
      <w:lvlJc w:val="left"/>
      <w:pPr>
        <w:ind w:left="4680" w:hanging="360"/>
      </w:pPr>
      <w:rPr>
        <w:rFonts w:cs="Times New Roman"/>
      </w:rPr>
    </w:lvl>
    <w:lvl w:ilvl="7" w:tplc="B2EA4B7E" w:tentative="1">
      <w:start w:val="1"/>
      <w:numFmt w:val="lowerLetter"/>
      <w:lvlText w:val="%8."/>
      <w:lvlJc w:val="left"/>
      <w:pPr>
        <w:ind w:left="5400" w:hanging="360"/>
      </w:pPr>
      <w:rPr>
        <w:rFonts w:cs="Times New Roman"/>
      </w:rPr>
    </w:lvl>
    <w:lvl w:ilvl="8" w:tplc="B3E4A990" w:tentative="1">
      <w:start w:val="1"/>
      <w:numFmt w:val="lowerRoman"/>
      <w:lvlText w:val="%9."/>
      <w:lvlJc w:val="right"/>
      <w:pPr>
        <w:ind w:left="6120" w:hanging="180"/>
      </w:pPr>
      <w:rPr>
        <w:rFonts w:cs="Times New Roman"/>
      </w:rPr>
    </w:lvl>
  </w:abstractNum>
  <w:abstractNum w:abstractNumId="6" w15:restartNumberingAfterBreak="0">
    <w:nsid w:val="00000007"/>
    <w:multiLevelType w:val="hybridMultilevel"/>
    <w:tmpl w:val="E55C8EAA"/>
    <w:lvl w:ilvl="0" w:tplc="74F67992">
      <w:start w:val="1"/>
      <w:numFmt w:val="lowerRoman"/>
      <w:lvlText w:val="(%1)"/>
      <w:lvlJc w:val="left"/>
      <w:pPr>
        <w:ind w:left="-720" w:hanging="720"/>
      </w:pPr>
      <w:rPr>
        <w:rFonts w:cs="Times New Roman" w:hint="default"/>
      </w:rPr>
    </w:lvl>
    <w:lvl w:ilvl="1" w:tplc="4F480632" w:tentative="1">
      <w:start w:val="1"/>
      <w:numFmt w:val="lowerLetter"/>
      <w:lvlText w:val="%2."/>
      <w:lvlJc w:val="left"/>
      <w:pPr>
        <w:ind w:left="-360" w:hanging="360"/>
      </w:pPr>
      <w:rPr>
        <w:rFonts w:cs="Times New Roman"/>
      </w:rPr>
    </w:lvl>
    <w:lvl w:ilvl="2" w:tplc="F8C41236" w:tentative="1">
      <w:start w:val="1"/>
      <w:numFmt w:val="lowerRoman"/>
      <w:lvlText w:val="%3."/>
      <w:lvlJc w:val="right"/>
      <w:pPr>
        <w:ind w:left="360" w:hanging="180"/>
      </w:pPr>
      <w:rPr>
        <w:rFonts w:cs="Times New Roman"/>
      </w:rPr>
    </w:lvl>
    <w:lvl w:ilvl="3" w:tplc="22A0989A" w:tentative="1">
      <w:start w:val="1"/>
      <w:numFmt w:val="decimal"/>
      <w:lvlText w:val="%4."/>
      <w:lvlJc w:val="left"/>
      <w:pPr>
        <w:ind w:left="1080" w:hanging="360"/>
      </w:pPr>
      <w:rPr>
        <w:rFonts w:cs="Times New Roman"/>
      </w:rPr>
    </w:lvl>
    <w:lvl w:ilvl="4" w:tplc="DDD24B28" w:tentative="1">
      <w:start w:val="1"/>
      <w:numFmt w:val="lowerLetter"/>
      <w:lvlText w:val="%5."/>
      <w:lvlJc w:val="left"/>
      <w:pPr>
        <w:ind w:left="1800" w:hanging="360"/>
      </w:pPr>
      <w:rPr>
        <w:rFonts w:cs="Times New Roman"/>
      </w:rPr>
    </w:lvl>
    <w:lvl w:ilvl="5" w:tplc="BD6424E0" w:tentative="1">
      <w:start w:val="1"/>
      <w:numFmt w:val="lowerRoman"/>
      <w:lvlText w:val="%6."/>
      <w:lvlJc w:val="right"/>
      <w:pPr>
        <w:ind w:left="2520" w:hanging="180"/>
      </w:pPr>
      <w:rPr>
        <w:rFonts w:cs="Times New Roman"/>
      </w:rPr>
    </w:lvl>
    <w:lvl w:ilvl="6" w:tplc="1BD40074" w:tentative="1">
      <w:start w:val="1"/>
      <w:numFmt w:val="decimal"/>
      <w:lvlText w:val="%7."/>
      <w:lvlJc w:val="left"/>
      <w:pPr>
        <w:ind w:left="3240" w:hanging="360"/>
      </w:pPr>
      <w:rPr>
        <w:rFonts w:cs="Times New Roman"/>
      </w:rPr>
    </w:lvl>
    <w:lvl w:ilvl="7" w:tplc="A13889A0" w:tentative="1">
      <w:start w:val="1"/>
      <w:numFmt w:val="lowerLetter"/>
      <w:lvlText w:val="%8."/>
      <w:lvlJc w:val="left"/>
      <w:pPr>
        <w:ind w:left="3960" w:hanging="360"/>
      </w:pPr>
      <w:rPr>
        <w:rFonts w:cs="Times New Roman"/>
      </w:rPr>
    </w:lvl>
    <w:lvl w:ilvl="8" w:tplc="5EC2BB2C" w:tentative="1">
      <w:start w:val="1"/>
      <w:numFmt w:val="lowerRoman"/>
      <w:lvlText w:val="%9."/>
      <w:lvlJc w:val="right"/>
      <w:pPr>
        <w:ind w:left="4680" w:hanging="180"/>
      </w:pPr>
      <w:rPr>
        <w:rFonts w:cs="Times New Roman"/>
      </w:rPr>
    </w:lvl>
  </w:abstractNum>
  <w:abstractNum w:abstractNumId="7" w15:restartNumberingAfterBreak="0">
    <w:nsid w:val="00000008"/>
    <w:multiLevelType w:val="hybridMultilevel"/>
    <w:tmpl w:val="3BACB9D2"/>
    <w:lvl w:ilvl="0" w:tplc="A43E834E">
      <w:start w:val="1"/>
      <w:numFmt w:val="lowerRoman"/>
      <w:lvlText w:val="(%1)"/>
      <w:lvlJc w:val="left"/>
      <w:pPr>
        <w:ind w:left="0" w:hanging="720"/>
      </w:pPr>
      <w:rPr>
        <w:rFonts w:cs="Times New Roman" w:hint="default"/>
      </w:rPr>
    </w:lvl>
    <w:lvl w:ilvl="1" w:tplc="C3761ADC">
      <w:start w:val="1"/>
      <w:numFmt w:val="lowerLetter"/>
      <w:lvlText w:val="%2."/>
      <w:lvlJc w:val="left"/>
      <w:pPr>
        <w:ind w:left="360" w:hanging="360"/>
      </w:pPr>
      <w:rPr>
        <w:rFonts w:cs="Times New Roman"/>
      </w:rPr>
    </w:lvl>
    <w:lvl w:ilvl="2" w:tplc="E3B2BBAE">
      <w:start w:val="1"/>
      <w:numFmt w:val="lowerRoman"/>
      <w:lvlText w:val="%3."/>
      <w:lvlJc w:val="right"/>
      <w:pPr>
        <w:ind w:left="1080" w:hanging="180"/>
      </w:pPr>
      <w:rPr>
        <w:rFonts w:cs="Times New Roman"/>
      </w:rPr>
    </w:lvl>
    <w:lvl w:ilvl="3" w:tplc="8BD6FD46" w:tentative="1">
      <w:start w:val="1"/>
      <w:numFmt w:val="decimal"/>
      <w:lvlText w:val="%4."/>
      <w:lvlJc w:val="left"/>
      <w:pPr>
        <w:ind w:left="1800" w:hanging="360"/>
      </w:pPr>
      <w:rPr>
        <w:rFonts w:cs="Times New Roman"/>
      </w:rPr>
    </w:lvl>
    <w:lvl w:ilvl="4" w:tplc="2482D256" w:tentative="1">
      <w:start w:val="1"/>
      <w:numFmt w:val="lowerLetter"/>
      <w:lvlText w:val="%5."/>
      <w:lvlJc w:val="left"/>
      <w:pPr>
        <w:ind w:left="2520" w:hanging="360"/>
      </w:pPr>
      <w:rPr>
        <w:rFonts w:cs="Times New Roman"/>
      </w:rPr>
    </w:lvl>
    <w:lvl w:ilvl="5" w:tplc="B96AA566" w:tentative="1">
      <w:start w:val="1"/>
      <w:numFmt w:val="lowerRoman"/>
      <w:lvlText w:val="%6."/>
      <w:lvlJc w:val="right"/>
      <w:pPr>
        <w:ind w:left="3240" w:hanging="180"/>
      </w:pPr>
      <w:rPr>
        <w:rFonts w:cs="Times New Roman"/>
      </w:rPr>
    </w:lvl>
    <w:lvl w:ilvl="6" w:tplc="CDF018E2" w:tentative="1">
      <w:start w:val="1"/>
      <w:numFmt w:val="decimal"/>
      <w:lvlText w:val="%7."/>
      <w:lvlJc w:val="left"/>
      <w:pPr>
        <w:ind w:left="3960" w:hanging="360"/>
      </w:pPr>
      <w:rPr>
        <w:rFonts w:cs="Times New Roman"/>
      </w:rPr>
    </w:lvl>
    <w:lvl w:ilvl="7" w:tplc="0A84A4CA" w:tentative="1">
      <w:start w:val="1"/>
      <w:numFmt w:val="lowerLetter"/>
      <w:lvlText w:val="%8."/>
      <w:lvlJc w:val="left"/>
      <w:pPr>
        <w:ind w:left="4680" w:hanging="360"/>
      </w:pPr>
      <w:rPr>
        <w:rFonts w:cs="Times New Roman"/>
      </w:rPr>
    </w:lvl>
    <w:lvl w:ilvl="8" w:tplc="767CE9C8" w:tentative="1">
      <w:start w:val="1"/>
      <w:numFmt w:val="lowerRoman"/>
      <w:lvlText w:val="%9."/>
      <w:lvlJc w:val="right"/>
      <w:pPr>
        <w:ind w:left="5400" w:hanging="180"/>
      </w:pPr>
      <w:rPr>
        <w:rFonts w:cs="Times New Roman"/>
      </w:rPr>
    </w:lvl>
  </w:abstractNum>
  <w:abstractNum w:abstractNumId="8" w15:restartNumberingAfterBreak="0">
    <w:nsid w:val="00000009"/>
    <w:multiLevelType w:val="hybridMultilevel"/>
    <w:tmpl w:val="EE98D1F0"/>
    <w:lvl w:ilvl="0" w:tplc="DA38113E">
      <w:start w:val="1"/>
      <w:numFmt w:val="lowerLetter"/>
      <w:lvlText w:val="(%1)"/>
      <w:lvlJc w:val="left"/>
      <w:pPr>
        <w:ind w:left="2520" w:hanging="360"/>
      </w:pPr>
      <w:rPr>
        <w:rFonts w:hint="default"/>
      </w:rPr>
    </w:lvl>
    <w:lvl w:ilvl="1" w:tplc="C2C6974C">
      <w:start w:val="1"/>
      <w:numFmt w:val="lowerRoman"/>
      <w:lvlText w:val="(%2)"/>
      <w:lvlJc w:val="left"/>
      <w:pPr>
        <w:ind w:left="3240" w:hanging="360"/>
      </w:pPr>
      <w:rPr>
        <w:rFonts w:ascii="Times New Roman" w:eastAsia="Times New Roman" w:hAnsi="Times New Roman" w:cs="Times New Roman"/>
      </w:rPr>
    </w:lvl>
    <w:lvl w:ilvl="2" w:tplc="D564D96C" w:tentative="1">
      <w:start w:val="1"/>
      <w:numFmt w:val="lowerRoman"/>
      <w:lvlText w:val="%3."/>
      <w:lvlJc w:val="right"/>
      <w:pPr>
        <w:ind w:left="3960" w:hanging="180"/>
      </w:pPr>
    </w:lvl>
    <w:lvl w:ilvl="3" w:tplc="C7F8ED24" w:tentative="1">
      <w:start w:val="1"/>
      <w:numFmt w:val="decimal"/>
      <w:lvlText w:val="%4."/>
      <w:lvlJc w:val="left"/>
      <w:pPr>
        <w:ind w:left="4680" w:hanging="360"/>
      </w:pPr>
    </w:lvl>
    <w:lvl w:ilvl="4" w:tplc="18B8A55C" w:tentative="1">
      <w:start w:val="1"/>
      <w:numFmt w:val="lowerLetter"/>
      <w:lvlText w:val="%5."/>
      <w:lvlJc w:val="left"/>
      <w:pPr>
        <w:ind w:left="5400" w:hanging="360"/>
      </w:pPr>
    </w:lvl>
    <w:lvl w:ilvl="5" w:tplc="3094EB78" w:tentative="1">
      <w:start w:val="1"/>
      <w:numFmt w:val="lowerRoman"/>
      <w:lvlText w:val="%6."/>
      <w:lvlJc w:val="right"/>
      <w:pPr>
        <w:ind w:left="6120" w:hanging="180"/>
      </w:pPr>
    </w:lvl>
    <w:lvl w:ilvl="6" w:tplc="F236CC54" w:tentative="1">
      <w:start w:val="1"/>
      <w:numFmt w:val="decimal"/>
      <w:lvlText w:val="%7."/>
      <w:lvlJc w:val="left"/>
      <w:pPr>
        <w:ind w:left="6840" w:hanging="360"/>
      </w:pPr>
    </w:lvl>
    <w:lvl w:ilvl="7" w:tplc="707E21E8" w:tentative="1">
      <w:start w:val="1"/>
      <w:numFmt w:val="lowerLetter"/>
      <w:lvlText w:val="%8."/>
      <w:lvlJc w:val="left"/>
      <w:pPr>
        <w:ind w:left="7560" w:hanging="360"/>
      </w:pPr>
    </w:lvl>
    <w:lvl w:ilvl="8" w:tplc="4A006586" w:tentative="1">
      <w:start w:val="1"/>
      <w:numFmt w:val="lowerRoman"/>
      <w:lvlText w:val="%9."/>
      <w:lvlJc w:val="right"/>
      <w:pPr>
        <w:ind w:left="8280" w:hanging="180"/>
      </w:pPr>
    </w:lvl>
  </w:abstractNum>
  <w:abstractNum w:abstractNumId="9" w15:restartNumberingAfterBreak="0">
    <w:nsid w:val="0000000A"/>
    <w:multiLevelType w:val="hybridMultilevel"/>
    <w:tmpl w:val="331644D2"/>
    <w:lvl w:ilvl="0" w:tplc="D772DF18">
      <w:start w:val="1"/>
      <w:numFmt w:val="lowerLetter"/>
      <w:lvlText w:val="(%1)"/>
      <w:lvlJc w:val="left"/>
      <w:pPr>
        <w:ind w:left="2520" w:hanging="360"/>
      </w:pPr>
      <w:rPr>
        <w:rFonts w:hint="default"/>
      </w:rPr>
    </w:lvl>
    <w:lvl w:ilvl="1" w:tplc="3814E790">
      <w:start w:val="1"/>
      <w:numFmt w:val="lowerRoman"/>
      <w:lvlText w:val="(%2)"/>
      <w:lvlJc w:val="left"/>
      <w:pPr>
        <w:ind w:left="3330" w:hanging="360"/>
      </w:pPr>
      <w:rPr>
        <w:rFonts w:ascii="Times New Roman" w:eastAsia="Times New Roman" w:hAnsi="Times New Roman" w:cs="Times New Roman"/>
      </w:rPr>
    </w:lvl>
    <w:lvl w:ilvl="2" w:tplc="048A8F3C">
      <w:start w:val="1"/>
      <w:numFmt w:val="lowerRoman"/>
      <w:lvlText w:val="%3."/>
      <w:lvlJc w:val="right"/>
      <w:pPr>
        <w:ind w:left="3960" w:hanging="180"/>
      </w:pPr>
    </w:lvl>
    <w:lvl w:ilvl="3" w:tplc="5682185C" w:tentative="1">
      <w:start w:val="1"/>
      <w:numFmt w:val="decimal"/>
      <w:lvlText w:val="%4."/>
      <w:lvlJc w:val="left"/>
      <w:pPr>
        <w:ind w:left="4680" w:hanging="360"/>
      </w:pPr>
    </w:lvl>
    <w:lvl w:ilvl="4" w:tplc="C608DC08" w:tentative="1">
      <w:start w:val="1"/>
      <w:numFmt w:val="lowerLetter"/>
      <w:lvlText w:val="%5."/>
      <w:lvlJc w:val="left"/>
      <w:pPr>
        <w:ind w:left="5400" w:hanging="360"/>
      </w:pPr>
    </w:lvl>
    <w:lvl w:ilvl="5" w:tplc="9DA8E570" w:tentative="1">
      <w:start w:val="1"/>
      <w:numFmt w:val="lowerRoman"/>
      <w:lvlText w:val="%6."/>
      <w:lvlJc w:val="right"/>
      <w:pPr>
        <w:ind w:left="6120" w:hanging="180"/>
      </w:pPr>
    </w:lvl>
    <w:lvl w:ilvl="6" w:tplc="84786CEE" w:tentative="1">
      <w:start w:val="1"/>
      <w:numFmt w:val="decimal"/>
      <w:lvlText w:val="%7."/>
      <w:lvlJc w:val="left"/>
      <w:pPr>
        <w:ind w:left="6840" w:hanging="360"/>
      </w:pPr>
    </w:lvl>
    <w:lvl w:ilvl="7" w:tplc="81FC332A" w:tentative="1">
      <w:start w:val="1"/>
      <w:numFmt w:val="lowerLetter"/>
      <w:lvlText w:val="%8."/>
      <w:lvlJc w:val="left"/>
      <w:pPr>
        <w:ind w:left="7560" w:hanging="360"/>
      </w:pPr>
    </w:lvl>
    <w:lvl w:ilvl="8" w:tplc="449EAC44" w:tentative="1">
      <w:start w:val="1"/>
      <w:numFmt w:val="lowerRoman"/>
      <w:lvlText w:val="%9."/>
      <w:lvlJc w:val="right"/>
      <w:pPr>
        <w:ind w:left="8280" w:hanging="180"/>
      </w:pPr>
    </w:lvl>
  </w:abstractNum>
  <w:abstractNum w:abstractNumId="10" w15:restartNumberingAfterBreak="0">
    <w:nsid w:val="0000000B"/>
    <w:multiLevelType w:val="hybridMultilevel"/>
    <w:tmpl w:val="FBDEFEF4"/>
    <w:lvl w:ilvl="0" w:tplc="A762E684">
      <w:start w:val="1"/>
      <w:numFmt w:val="lowerLetter"/>
      <w:lvlText w:val="%1."/>
      <w:lvlJc w:val="left"/>
      <w:pPr>
        <w:ind w:left="720" w:hanging="360"/>
      </w:pPr>
      <w:rPr>
        <w:rFonts w:hint="default"/>
      </w:rPr>
    </w:lvl>
    <w:lvl w:ilvl="1" w:tplc="FFAAAD58" w:tentative="1">
      <w:start w:val="1"/>
      <w:numFmt w:val="lowerLetter"/>
      <w:lvlText w:val="%2."/>
      <w:lvlJc w:val="left"/>
      <w:pPr>
        <w:ind w:left="1440" w:hanging="360"/>
      </w:pPr>
    </w:lvl>
    <w:lvl w:ilvl="2" w:tplc="AC547C98" w:tentative="1">
      <w:start w:val="1"/>
      <w:numFmt w:val="lowerRoman"/>
      <w:lvlText w:val="%3."/>
      <w:lvlJc w:val="right"/>
      <w:pPr>
        <w:ind w:left="2160" w:hanging="180"/>
      </w:pPr>
    </w:lvl>
    <w:lvl w:ilvl="3" w:tplc="4E4AFA64" w:tentative="1">
      <w:start w:val="1"/>
      <w:numFmt w:val="decimal"/>
      <w:lvlText w:val="%4."/>
      <w:lvlJc w:val="left"/>
      <w:pPr>
        <w:ind w:left="2880" w:hanging="360"/>
      </w:pPr>
    </w:lvl>
    <w:lvl w:ilvl="4" w:tplc="8F46EDC8" w:tentative="1">
      <w:start w:val="1"/>
      <w:numFmt w:val="lowerLetter"/>
      <w:lvlText w:val="%5."/>
      <w:lvlJc w:val="left"/>
      <w:pPr>
        <w:ind w:left="3600" w:hanging="360"/>
      </w:pPr>
    </w:lvl>
    <w:lvl w:ilvl="5" w:tplc="C4267AD2" w:tentative="1">
      <w:start w:val="1"/>
      <w:numFmt w:val="lowerRoman"/>
      <w:lvlText w:val="%6."/>
      <w:lvlJc w:val="right"/>
      <w:pPr>
        <w:ind w:left="4320" w:hanging="180"/>
      </w:pPr>
    </w:lvl>
    <w:lvl w:ilvl="6" w:tplc="64907DB6" w:tentative="1">
      <w:start w:val="1"/>
      <w:numFmt w:val="decimal"/>
      <w:lvlText w:val="%7."/>
      <w:lvlJc w:val="left"/>
      <w:pPr>
        <w:ind w:left="5040" w:hanging="360"/>
      </w:pPr>
    </w:lvl>
    <w:lvl w:ilvl="7" w:tplc="4F3E9658" w:tentative="1">
      <w:start w:val="1"/>
      <w:numFmt w:val="lowerLetter"/>
      <w:lvlText w:val="%8."/>
      <w:lvlJc w:val="left"/>
      <w:pPr>
        <w:ind w:left="5760" w:hanging="360"/>
      </w:pPr>
    </w:lvl>
    <w:lvl w:ilvl="8" w:tplc="469EAF06" w:tentative="1">
      <w:start w:val="1"/>
      <w:numFmt w:val="lowerRoman"/>
      <w:lvlText w:val="%9."/>
      <w:lvlJc w:val="right"/>
      <w:pPr>
        <w:ind w:left="6480" w:hanging="180"/>
      </w:pPr>
    </w:lvl>
  </w:abstractNum>
  <w:abstractNum w:abstractNumId="11" w15:restartNumberingAfterBreak="0">
    <w:nsid w:val="0000000C"/>
    <w:multiLevelType w:val="hybridMultilevel"/>
    <w:tmpl w:val="E03ACC06"/>
    <w:lvl w:ilvl="0" w:tplc="FB5A7762">
      <w:start w:val="1"/>
      <w:numFmt w:val="decimal"/>
      <w:lvlText w:val="%1."/>
      <w:lvlJc w:val="left"/>
      <w:pPr>
        <w:ind w:left="1440" w:hanging="360"/>
      </w:pPr>
    </w:lvl>
    <w:lvl w:ilvl="1" w:tplc="5372B2E6">
      <w:start w:val="1"/>
      <w:numFmt w:val="lowerLetter"/>
      <w:lvlText w:val="%2."/>
      <w:lvlJc w:val="left"/>
      <w:pPr>
        <w:ind w:left="2160" w:hanging="360"/>
      </w:pPr>
    </w:lvl>
    <w:lvl w:ilvl="2" w:tplc="BD4A6AE8" w:tentative="1">
      <w:start w:val="1"/>
      <w:numFmt w:val="lowerRoman"/>
      <w:lvlText w:val="%3."/>
      <w:lvlJc w:val="right"/>
      <w:pPr>
        <w:ind w:left="2880" w:hanging="180"/>
      </w:pPr>
    </w:lvl>
    <w:lvl w:ilvl="3" w:tplc="B6A67BD8" w:tentative="1">
      <w:start w:val="1"/>
      <w:numFmt w:val="decimal"/>
      <w:lvlText w:val="%4."/>
      <w:lvlJc w:val="left"/>
      <w:pPr>
        <w:ind w:left="3600" w:hanging="360"/>
      </w:pPr>
    </w:lvl>
    <w:lvl w:ilvl="4" w:tplc="6C70797C" w:tentative="1">
      <w:start w:val="1"/>
      <w:numFmt w:val="lowerLetter"/>
      <w:lvlText w:val="%5."/>
      <w:lvlJc w:val="left"/>
      <w:pPr>
        <w:ind w:left="4320" w:hanging="360"/>
      </w:pPr>
    </w:lvl>
    <w:lvl w:ilvl="5" w:tplc="21A647BC" w:tentative="1">
      <w:start w:val="1"/>
      <w:numFmt w:val="lowerRoman"/>
      <w:lvlText w:val="%6."/>
      <w:lvlJc w:val="right"/>
      <w:pPr>
        <w:ind w:left="5040" w:hanging="180"/>
      </w:pPr>
    </w:lvl>
    <w:lvl w:ilvl="6" w:tplc="54D622D6" w:tentative="1">
      <w:start w:val="1"/>
      <w:numFmt w:val="decimal"/>
      <w:lvlText w:val="%7."/>
      <w:lvlJc w:val="left"/>
      <w:pPr>
        <w:ind w:left="5760" w:hanging="360"/>
      </w:pPr>
    </w:lvl>
    <w:lvl w:ilvl="7" w:tplc="F4CE3892" w:tentative="1">
      <w:start w:val="1"/>
      <w:numFmt w:val="lowerLetter"/>
      <w:lvlText w:val="%8."/>
      <w:lvlJc w:val="left"/>
      <w:pPr>
        <w:ind w:left="6480" w:hanging="360"/>
      </w:pPr>
    </w:lvl>
    <w:lvl w:ilvl="8" w:tplc="8DA0B36A" w:tentative="1">
      <w:start w:val="1"/>
      <w:numFmt w:val="lowerRoman"/>
      <w:lvlText w:val="%9."/>
      <w:lvlJc w:val="right"/>
      <w:pPr>
        <w:ind w:left="7200" w:hanging="180"/>
      </w:pPr>
    </w:lvl>
  </w:abstractNum>
  <w:abstractNum w:abstractNumId="12" w15:restartNumberingAfterBreak="0">
    <w:nsid w:val="0000000D"/>
    <w:multiLevelType w:val="hybridMultilevel"/>
    <w:tmpl w:val="E03ACC06"/>
    <w:lvl w:ilvl="0" w:tplc="D9368ECA">
      <w:start w:val="1"/>
      <w:numFmt w:val="decimal"/>
      <w:lvlText w:val="%1."/>
      <w:lvlJc w:val="left"/>
      <w:pPr>
        <w:ind w:left="1440" w:hanging="360"/>
      </w:pPr>
    </w:lvl>
    <w:lvl w:ilvl="1" w:tplc="5BD0AA08">
      <w:start w:val="1"/>
      <w:numFmt w:val="lowerLetter"/>
      <w:lvlText w:val="%2."/>
      <w:lvlJc w:val="left"/>
      <w:pPr>
        <w:ind w:left="2160" w:hanging="360"/>
      </w:pPr>
    </w:lvl>
    <w:lvl w:ilvl="2" w:tplc="874865AA" w:tentative="1">
      <w:start w:val="1"/>
      <w:numFmt w:val="lowerRoman"/>
      <w:lvlText w:val="%3."/>
      <w:lvlJc w:val="right"/>
      <w:pPr>
        <w:ind w:left="2880" w:hanging="180"/>
      </w:pPr>
    </w:lvl>
    <w:lvl w:ilvl="3" w:tplc="8EC463DE" w:tentative="1">
      <w:start w:val="1"/>
      <w:numFmt w:val="decimal"/>
      <w:lvlText w:val="%4."/>
      <w:lvlJc w:val="left"/>
      <w:pPr>
        <w:ind w:left="3600" w:hanging="360"/>
      </w:pPr>
    </w:lvl>
    <w:lvl w:ilvl="4" w:tplc="B62C383A" w:tentative="1">
      <w:start w:val="1"/>
      <w:numFmt w:val="lowerLetter"/>
      <w:lvlText w:val="%5."/>
      <w:lvlJc w:val="left"/>
      <w:pPr>
        <w:ind w:left="4320" w:hanging="360"/>
      </w:pPr>
    </w:lvl>
    <w:lvl w:ilvl="5" w:tplc="82E8A0D6" w:tentative="1">
      <w:start w:val="1"/>
      <w:numFmt w:val="lowerRoman"/>
      <w:lvlText w:val="%6."/>
      <w:lvlJc w:val="right"/>
      <w:pPr>
        <w:ind w:left="5040" w:hanging="180"/>
      </w:pPr>
    </w:lvl>
    <w:lvl w:ilvl="6" w:tplc="A4BA2482" w:tentative="1">
      <w:start w:val="1"/>
      <w:numFmt w:val="decimal"/>
      <w:lvlText w:val="%7."/>
      <w:lvlJc w:val="left"/>
      <w:pPr>
        <w:ind w:left="5760" w:hanging="360"/>
      </w:pPr>
    </w:lvl>
    <w:lvl w:ilvl="7" w:tplc="0BC27400" w:tentative="1">
      <w:start w:val="1"/>
      <w:numFmt w:val="lowerLetter"/>
      <w:lvlText w:val="%8."/>
      <w:lvlJc w:val="left"/>
      <w:pPr>
        <w:ind w:left="6480" w:hanging="360"/>
      </w:pPr>
    </w:lvl>
    <w:lvl w:ilvl="8" w:tplc="BB3219BC" w:tentative="1">
      <w:start w:val="1"/>
      <w:numFmt w:val="lowerRoman"/>
      <w:lvlText w:val="%9."/>
      <w:lvlJc w:val="right"/>
      <w:pPr>
        <w:ind w:left="7200" w:hanging="180"/>
      </w:pPr>
    </w:lvl>
  </w:abstractNum>
  <w:abstractNum w:abstractNumId="13" w15:restartNumberingAfterBreak="0">
    <w:nsid w:val="0000000E"/>
    <w:multiLevelType w:val="hybridMultilevel"/>
    <w:tmpl w:val="0A4EC5D8"/>
    <w:lvl w:ilvl="0" w:tplc="4F2CCE4E">
      <w:start w:val="1"/>
      <w:numFmt w:val="decimal"/>
      <w:lvlText w:val="%1."/>
      <w:lvlJc w:val="left"/>
      <w:pPr>
        <w:ind w:left="900" w:hanging="360"/>
      </w:pPr>
      <w:rPr>
        <w:rFonts w:hint="default"/>
        <w:b w:val="0"/>
      </w:rPr>
    </w:lvl>
    <w:lvl w:ilvl="1" w:tplc="1E3A1428" w:tentative="1">
      <w:start w:val="1"/>
      <w:numFmt w:val="lowerLetter"/>
      <w:lvlText w:val="%2."/>
      <w:lvlJc w:val="left"/>
      <w:pPr>
        <w:ind w:left="1440" w:hanging="360"/>
      </w:pPr>
    </w:lvl>
    <w:lvl w:ilvl="2" w:tplc="A73E8572" w:tentative="1">
      <w:start w:val="1"/>
      <w:numFmt w:val="lowerRoman"/>
      <w:lvlText w:val="%3."/>
      <w:lvlJc w:val="right"/>
      <w:pPr>
        <w:ind w:left="2160" w:hanging="180"/>
      </w:pPr>
    </w:lvl>
    <w:lvl w:ilvl="3" w:tplc="E3CC8B3E" w:tentative="1">
      <w:start w:val="1"/>
      <w:numFmt w:val="decimal"/>
      <w:lvlText w:val="%4."/>
      <w:lvlJc w:val="left"/>
      <w:pPr>
        <w:ind w:left="2880" w:hanging="360"/>
      </w:pPr>
    </w:lvl>
    <w:lvl w:ilvl="4" w:tplc="6310B87C" w:tentative="1">
      <w:start w:val="1"/>
      <w:numFmt w:val="lowerLetter"/>
      <w:lvlText w:val="%5."/>
      <w:lvlJc w:val="left"/>
      <w:pPr>
        <w:ind w:left="3600" w:hanging="360"/>
      </w:pPr>
    </w:lvl>
    <w:lvl w:ilvl="5" w:tplc="06D210E0" w:tentative="1">
      <w:start w:val="1"/>
      <w:numFmt w:val="lowerRoman"/>
      <w:lvlText w:val="%6."/>
      <w:lvlJc w:val="right"/>
      <w:pPr>
        <w:ind w:left="4320" w:hanging="180"/>
      </w:pPr>
    </w:lvl>
    <w:lvl w:ilvl="6" w:tplc="DF1E0F6E" w:tentative="1">
      <w:start w:val="1"/>
      <w:numFmt w:val="decimal"/>
      <w:lvlText w:val="%7."/>
      <w:lvlJc w:val="left"/>
      <w:pPr>
        <w:ind w:left="5040" w:hanging="360"/>
      </w:pPr>
    </w:lvl>
    <w:lvl w:ilvl="7" w:tplc="600E6C62" w:tentative="1">
      <w:start w:val="1"/>
      <w:numFmt w:val="lowerLetter"/>
      <w:lvlText w:val="%8."/>
      <w:lvlJc w:val="left"/>
      <w:pPr>
        <w:ind w:left="5760" w:hanging="360"/>
      </w:pPr>
    </w:lvl>
    <w:lvl w:ilvl="8" w:tplc="8140133C" w:tentative="1">
      <w:start w:val="1"/>
      <w:numFmt w:val="lowerRoman"/>
      <w:lvlText w:val="%9."/>
      <w:lvlJc w:val="right"/>
      <w:pPr>
        <w:ind w:left="6480" w:hanging="180"/>
      </w:pPr>
    </w:lvl>
  </w:abstractNum>
  <w:abstractNum w:abstractNumId="14" w15:restartNumberingAfterBreak="0">
    <w:nsid w:val="0000000F"/>
    <w:multiLevelType w:val="hybridMultilevel"/>
    <w:tmpl w:val="484A8F82"/>
    <w:lvl w:ilvl="0" w:tplc="0AB063B0">
      <w:start w:val="1"/>
      <w:numFmt w:val="lowerLetter"/>
      <w:lvlText w:val="%1)"/>
      <w:lvlJc w:val="left"/>
      <w:pPr>
        <w:ind w:left="990" w:hanging="360"/>
      </w:pPr>
      <w:rPr>
        <w:rFonts w:hint="default"/>
        <w:i/>
      </w:rPr>
    </w:lvl>
    <w:lvl w:ilvl="1" w:tplc="DE1C79EC">
      <w:start w:val="1"/>
      <w:numFmt w:val="lowerLetter"/>
      <w:lvlText w:val="%2."/>
      <w:lvlJc w:val="left"/>
      <w:pPr>
        <w:ind w:left="1710" w:hanging="360"/>
      </w:pPr>
    </w:lvl>
    <w:lvl w:ilvl="2" w:tplc="CEDC5474" w:tentative="1">
      <w:start w:val="1"/>
      <w:numFmt w:val="lowerRoman"/>
      <w:lvlText w:val="%3."/>
      <w:lvlJc w:val="right"/>
      <w:pPr>
        <w:ind w:left="2430" w:hanging="180"/>
      </w:pPr>
    </w:lvl>
    <w:lvl w:ilvl="3" w:tplc="52840CBA" w:tentative="1">
      <w:start w:val="1"/>
      <w:numFmt w:val="decimal"/>
      <w:lvlText w:val="%4."/>
      <w:lvlJc w:val="left"/>
      <w:pPr>
        <w:ind w:left="3150" w:hanging="360"/>
      </w:pPr>
    </w:lvl>
    <w:lvl w:ilvl="4" w:tplc="8AE03036" w:tentative="1">
      <w:start w:val="1"/>
      <w:numFmt w:val="lowerLetter"/>
      <w:lvlText w:val="%5."/>
      <w:lvlJc w:val="left"/>
      <w:pPr>
        <w:ind w:left="3870" w:hanging="360"/>
      </w:pPr>
    </w:lvl>
    <w:lvl w:ilvl="5" w:tplc="E10E94D6" w:tentative="1">
      <w:start w:val="1"/>
      <w:numFmt w:val="lowerRoman"/>
      <w:lvlText w:val="%6."/>
      <w:lvlJc w:val="right"/>
      <w:pPr>
        <w:ind w:left="4590" w:hanging="180"/>
      </w:pPr>
    </w:lvl>
    <w:lvl w:ilvl="6" w:tplc="61267FCA" w:tentative="1">
      <w:start w:val="1"/>
      <w:numFmt w:val="decimal"/>
      <w:lvlText w:val="%7."/>
      <w:lvlJc w:val="left"/>
      <w:pPr>
        <w:ind w:left="5310" w:hanging="360"/>
      </w:pPr>
    </w:lvl>
    <w:lvl w:ilvl="7" w:tplc="0BD8A89A" w:tentative="1">
      <w:start w:val="1"/>
      <w:numFmt w:val="lowerLetter"/>
      <w:lvlText w:val="%8."/>
      <w:lvlJc w:val="left"/>
      <w:pPr>
        <w:ind w:left="6030" w:hanging="360"/>
      </w:pPr>
    </w:lvl>
    <w:lvl w:ilvl="8" w:tplc="BE00969E" w:tentative="1">
      <w:start w:val="1"/>
      <w:numFmt w:val="lowerRoman"/>
      <w:lvlText w:val="%9."/>
      <w:lvlJc w:val="right"/>
      <w:pPr>
        <w:ind w:left="6750" w:hanging="180"/>
      </w:pPr>
    </w:lvl>
  </w:abstractNum>
  <w:abstractNum w:abstractNumId="15" w15:restartNumberingAfterBreak="0">
    <w:nsid w:val="00000010"/>
    <w:multiLevelType w:val="hybridMultilevel"/>
    <w:tmpl w:val="445003AE"/>
    <w:lvl w:ilvl="0" w:tplc="4A8C529A">
      <w:start w:val="1"/>
      <w:numFmt w:val="lowerLetter"/>
      <w:lvlText w:val="%1)"/>
      <w:lvlJc w:val="left"/>
      <w:pPr>
        <w:ind w:left="1080" w:hanging="360"/>
      </w:pPr>
      <w:rPr>
        <w:rFonts w:hint="default"/>
      </w:rPr>
    </w:lvl>
    <w:lvl w:ilvl="1" w:tplc="72F82202" w:tentative="1">
      <w:start w:val="1"/>
      <w:numFmt w:val="lowerLetter"/>
      <w:lvlText w:val="%2."/>
      <w:lvlJc w:val="left"/>
      <w:pPr>
        <w:ind w:left="1800" w:hanging="360"/>
      </w:pPr>
    </w:lvl>
    <w:lvl w:ilvl="2" w:tplc="069620A8" w:tentative="1">
      <w:start w:val="1"/>
      <w:numFmt w:val="lowerRoman"/>
      <w:lvlText w:val="%3."/>
      <w:lvlJc w:val="right"/>
      <w:pPr>
        <w:ind w:left="2520" w:hanging="180"/>
      </w:pPr>
    </w:lvl>
    <w:lvl w:ilvl="3" w:tplc="111481A4" w:tentative="1">
      <w:start w:val="1"/>
      <w:numFmt w:val="decimal"/>
      <w:lvlText w:val="%4."/>
      <w:lvlJc w:val="left"/>
      <w:pPr>
        <w:ind w:left="3240" w:hanging="360"/>
      </w:pPr>
    </w:lvl>
    <w:lvl w:ilvl="4" w:tplc="0E0E955E" w:tentative="1">
      <w:start w:val="1"/>
      <w:numFmt w:val="lowerLetter"/>
      <w:lvlText w:val="%5."/>
      <w:lvlJc w:val="left"/>
      <w:pPr>
        <w:ind w:left="3960" w:hanging="360"/>
      </w:pPr>
    </w:lvl>
    <w:lvl w:ilvl="5" w:tplc="CFBE5024" w:tentative="1">
      <w:start w:val="1"/>
      <w:numFmt w:val="lowerRoman"/>
      <w:lvlText w:val="%6."/>
      <w:lvlJc w:val="right"/>
      <w:pPr>
        <w:ind w:left="4680" w:hanging="180"/>
      </w:pPr>
    </w:lvl>
    <w:lvl w:ilvl="6" w:tplc="C91844E2" w:tentative="1">
      <w:start w:val="1"/>
      <w:numFmt w:val="decimal"/>
      <w:lvlText w:val="%7."/>
      <w:lvlJc w:val="left"/>
      <w:pPr>
        <w:ind w:left="5400" w:hanging="360"/>
      </w:pPr>
    </w:lvl>
    <w:lvl w:ilvl="7" w:tplc="0A0E0676" w:tentative="1">
      <w:start w:val="1"/>
      <w:numFmt w:val="lowerLetter"/>
      <w:lvlText w:val="%8."/>
      <w:lvlJc w:val="left"/>
      <w:pPr>
        <w:ind w:left="6120" w:hanging="360"/>
      </w:pPr>
    </w:lvl>
    <w:lvl w:ilvl="8" w:tplc="1A3CF786" w:tentative="1">
      <w:start w:val="1"/>
      <w:numFmt w:val="lowerRoman"/>
      <w:lvlText w:val="%9."/>
      <w:lvlJc w:val="right"/>
      <w:pPr>
        <w:ind w:left="6840" w:hanging="180"/>
      </w:pPr>
    </w:lvl>
  </w:abstractNum>
  <w:abstractNum w:abstractNumId="16" w15:restartNumberingAfterBreak="0">
    <w:nsid w:val="00000011"/>
    <w:multiLevelType w:val="hybridMultilevel"/>
    <w:tmpl w:val="80BACC40"/>
    <w:lvl w:ilvl="0" w:tplc="DA14BE7A">
      <w:start w:val="1"/>
      <w:numFmt w:val="lowerRoman"/>
      <w:lvlText w:val="(%1)"/>
      <w:lvlJc w:val="left"/>
      <w:pPr>
        <w:ind w:left="1800" w:hanging="720"/>
      </w:pPr>
      <w:rPr>
        <w:rFonts w:hint="default"/>
      </w:rPr>
    </w:lvl>
    <w:lvl w:ilvl="1" w:tplc="EAE04CB4" w:tentative="1">
      <w:start w:val="1"/>
      <w:numFmt w:val="lowerLetter"/>
      <w:lvlText w:val="%2."/>
      <w:lvlJc w:val="left"/>
      <w:pPr>
        <w:ind w:left="2160" w:hanging="360"/>
      </w:pPr>
    </w:lvl>
    <w:lvl w:ilvl="2" w:tplc="01D4692A" w:tentative="1">
      <w:start w:val="1"/>
      <w:numFmt w:val="lowerRoman"/>
      <w:lvlText w:val="%3."/>
      <w:lvlJc w:val="right"/>
      <w:pPr>
        <w:ind w:left="2880" w:hanging="180"/>
      </w:pPr>
    </w:lvl>
    <w:lvl w:ilvl="3" w:tplc="C77EA5AA" w:tentative="1">
      <w:start w:val="1"/>
      <w:numFmt w:val="decimal"/>
      <w:lvlText w:val="%4."/>
      <w:lvlJc w:val="left"/>
      <w:pPr>
        <w:ind w:left="3600" w:hanging="360"/>
      </w:pPr>
    </w:lvl>
    <w:lvl w:ilvl="4" w:tplc="10CCD19A" w:tentative="1">
      <w:start w:val="1"/>
      <w:numFmt w:val="lowerLetter"/>
      <w:lvlText w:val="%5."/>
      <w:lvlJc w:val="left"/>
      <w:pPr>
        <w:ind w:left="4320" w:hanging="360"/>
      </w:pPr>
    </w:lvl>
    <w:lvl w:ilvl="5" w:tplc="7B026568" w:tentative="1">
      <w:start w:val="1"/>
      <w:numFmt w:val="lowerRoman"/>
      <w:lvlText w:val="%6."/>
      <w:lvlJc w:val="right"/>
      <w:pPr>
        <w:ind w:left="5040" w:hanging="180"/>
      </w:pPr>
    </w:lvl>
    <w:lvl w:ilvl="6" w:tplc="E7D6B42A" w:tentative="1">
      <w:start w:val="1"/>
      <w:numFmt w:val="decimal"/>
      <w:lvlText w:val="%7."/>
      <w:lvlJc w:val="left"/>
      <w:pPr>
        <w:ind w:left="5760" w:hanging="360"/>
      </w:pPr>
    </w:lvl>
    <w:lvl w:ilvl="7" w:tplc="2E748D04" w:tentative="1">
      <w:start w:val="1"/>
      <w:numFmt w:val="lowerLetter"/>
      <w:lvlText w:val="%8."/>
      <w:lvlJc w:val="left"/>
      <w:pPr>
        <w:ind w:left="6480" w:hanging="360"/>
      </w:pPr>
    </w:lvl>
    <w:lvl w:ilvl="8" w:tplc="7E94738C" w:tentative="1">
      <w:start w:val="1"/>
      <w:numFmt w:val="lowerRoman"/>
      <w:lvlText w:val="%9."/>
      <w:lvlJc w:val="right"/>
      <w:pPr>
        <w:ind w:left="7200" w:hanging="180"/>
      </w:pPr>
    </w:lvl>
  </w:abstractNum>
  <w:abstractNum w:abstractNumId="17" w15:restartNumberingAfterBreak="0">
    <w:nsid w:val="00000012"/>
    <w:multiLevelType w:val="hybridMultilevel"/>
    <w:tmpl w:val="2878F012"/>
    <w:lvl w:ilvl="0" w:tplc="213445DC">
      <w:start w:val="1"/>
      <w:numFmt w:val="lowerLetter"/>
      <w:lvlText w:val="(%1)"/>
      <w:lvlJc w:val="left"/>
      <w:pPr>
        <w:ind w:left="2160" w:hanging="1440"/>
      </w:pPr>
      <w:rPr>
        <w:rFonts w:hint="default"/>
      </w:rPr>
    </w:lvl>
    <w:lvl w:ilvl="1" w:tplc="6A34C316" w:tentative="1">
      <w:start w:val="1"/>
      <w:numFmt w:val="lowerLetter"/>
      <w:lvlText w:val="%2."/>
      <w:lvlJc w:val="left"/>
      <w:pPr>
        <w:ind w:left="1800" w:hanging="360"/>
      </w:pPr>
    </w:lvl>
    <w:lvl w:ilvl="2" w:tplc="C04254F0" w:tentative="1">
      <w:start w:val="1"/>
      <w:numFmt w:val="lowerRoman"/>
      <w:lvlText w:val="%3."/>
      <w:lvlJc w:val="right"/>
      <w:pPr>
        <w:ind w:left="2520" w:hanging="180"/>
      </w:pPr>
    </w:lvl>
    <w:lvl w:ilvl="3" w:tplc="DDD86288" w:tentative="1">
      <w:start w:val="1"/>
      <w:numFmt w:val="decimal"/>
      <w:lvlText w:val="%4."/>
      <w:lvlJc w:val="left"/>
      <w:pPr>
        <w:ind w:left="3240" w:hanging="360"/>
      </w:pPr>
    </w:lvl>
    <w:lvl w:ilvl="4" w:tplc="597096EE" w:tentative="1">
      <w:start w:val="1"/>
      <w:numFmt w:val="lowerLetter"/>
      <w:lvlText w:val="%5."/>
      <w:lvlJc w:val="left"/>
      <w:pPr>
        <w:ind w:left="3960" w:hanging="360"/>
      </w:pPr>
    </w:lvl>
    <w:lvl w:ilvl="5" w:tplc="D4BA8338" w:tentative="1">
      <w:start w:val="1"/>
      <w:numFmt w:val="lowerRoman"/>
      <w:lvlText w:val="%6."/>
      <w:lvlJc w:val="right"/>
      <w:pPr>
        <w:ind w:left="4680" w:hanging="180"/>
      </w:pPr>
    </w:lvl>
    <w:lvl w:ilvl="6" w:tplc="95E2AAB4" w:tentative="1">
      <w:start w:val="1"/>
      <w:numFmt w:val="decimal"/>
      <w:lvlText w:val="%7."/>
      <w:lvlJc w:val="left"/>
      <w:pPr>
        <w:ind w:left="5400" w:hanging="360"/>
      </w:pPr>
    </w:lvl>
    <w:lvl w:ilvl="7" w:tplc="43DE17F6" w:tentative="1">
      <w:start w:val="1"/>
      <w:numFmt w:val="lowerLetter"/>
      <w:lvlText w:val="%8."/>
      <w:lvlJc w:val="left"/>
      <w:pPr>
        <w:ind w:left="6120" w:hanging="360"/>
      </w:pPr>
    </w:lvl>
    <w:lvl w:ilvl="8" w:tplc="8C4A8C7C" w:tentative="1">
      <w:start w:val="1"/>
      <w:numFmt w:val="lowerRoman"/>
      <w:lvlText w:val="%9."/>
      <w:lvlJc w:val="right"/>
      <w:pPr>
        <w:ind w:left="6840" w:hanging="180"/>
      </w:pPr>
    </w:lvl>
  </w:abstractNum>
  <w:abstractNum w:abstractNumId="18" w15:restartNumberingAfterBreak="0">
    <w:nsid w:val="00000013"/>
    <w:multiLevelType w:val="hybridMultilevel"/>
    <w:tmpl w:val="7F58C632"/>
    <w:lvl w:ilvl="0" w:tplc="F67695B4">
      <w:start w:val="1"/>
      <w:numFmt w:val="lowerLetter"/>
      <w:lvlText w:val="%1)"/>
      <w:lvlJc w:val="left"/>
      <w:pPr>
        <w:ind w:left="1080" w:hanging="360"/>
      </w:pPr>
      <w:rPr>
        <w:rFonts w:hint="default"/>
      </w:rPr>
    </w:lvl>
    <w:lvl w:ilvl="1" w:tplc="81FAF050" w:tentative="1">
      <w:start w:val="1"/>
      <w:numFmt w:val="lowerLetter"/>
      <w:lvlText w:val="%2."/>
      <w:lvlJc w:val="left"/>
      <w:pPr>
        <w:ind w:left="1800" w:hanging="360"/>
      </w:pPr>
    </w:lvl>
    <w:lvl w:ilvl="2" w:tplc="F17A6304" w:tentative="1">
      <w:start w:val="1"/>
      <w:numFmt w:val="lowerRoman"/>
      <w:lvlText w:val="%3."/>
      <w:lvlJc w:val="right"/>
      <w:pPr>
        <w:ind w:left="2520" w:hanging="180"/>
      </w:pPr>
    </w:lvl>
    <w:lvl w:ilvl="3" w:tplc="F954D06A" w:tentative="1">
      <w:start w:val="1"/>
      <w:numFmt w:val="decimal"/>
      <w:lvlText w:val="%4."/>
      <w:lvlJc w:val="left"/>
      <w:pPr>
        <w:ind w:left="3240" w:hanging="360"/>
      </w:pPr>
    </w:lvl>
    <w:lvl w:ilvl="4" w:tplc="EE2E11BA" w:tentative="1">
      <w:start w:val="1"/>
      <w:numFmt w:val="lowerLetter"/>
      <w:lvlText w:val="%5."/>
      <w:lvlJc w:val="left"/>
      <w:pPr>
        <w:ind w:left="3960" w:hanging="360"/>
      </w:pPr>
    </w:lvl>
    <w:lvl w:ilvl="5" w:tplc="53E60A86" w:tentative="1">
      <w:start w:val="1"/>
      <w:numFmt w:val="lowerRoman"/>
      <w:lvlText w:val="%6."/>
      <w:lvlJc w:val="right"/>
      <w:pPr>
        <w:ind w:left="4680" w:hanging="180"/>
      </w:pPr>
    </w:lvl>
    <w:lvl w:ilvl="6" w:tplc="196220D0" w:tentative="1">
      <w:start w:val="1"/>
      <w:numFmt w:val="decimal"/>
      <w:lvlText w:val="%7."/>
      <w:lvlJc w:val="left"/>
      <w:pPr>
        <w:ind w:left="5400" w:hanging="360"/>
      </w:pPr>
    </w:lvl>
    <w:lvl w:ilvl="7" w:tplc="3EE6901C" w:tentative="1">
      <w:start w:val="1"/>
      <w:numFmt w:val="lowerLetter"/>
      <w:lvlText w:val="%8."/>
      <w:lvlJc w:val="left"/>
      <w:pPr>
        <w:ind w:left="6120" w:hanging="360"/>
      </w:pPr>
    </w:lvl>
    <w:lvl w:ilvl="8" w:tplc="EC922A0A" w:tentative="1">
      <w:start w:val="1"/>
      <w:numFmt w:val="lowerRoman"/>
      <w:lvlText w:val="%9."/>
      <w:lvlJc w:val="right"/>
      <w:pPr>
        <w:ind w:left="6840" w:hanging="180"/>
      </w:pPr>
    </w:lvl>
  </w:abstractNum>
  <w:abstractNum w:abstractNumId="19" w15:restartNumberingAfterBreak="0">
    <w:nsid w:val="00000014"/>
    <w:multiLevelType w:val="hybridMultilevel"/>
    <w:tmpl w:val="1B46B820"/>
    <w:lvl w:ilvl="0" w:tplc="E2A09942">
      <w:start w:val="1"/>
      <w:numFmt w:val="decimal"/>
      <w:lvlText w:val="%1."/>
      <w:lvlJc w:val="left"/>
      <w:pPr>
        <w:ind w:left="1080" w:hanging="360"/>
      </w:pPr>
      <w:rPr>
        <w:rFonts w:hint="default"/>
      </w:rPr>
    </w:lvl>
    <w:lvl w:ilvl="1" w:tplc="262CE9FA">
      <w:start w:val="1"/>
      <w:numFmt w:val="lowerLetter"/>
      <w:lvlText w:val="%2."/>
      <w:lvlJc w:val="left"/>
      <w:pPr>
        <w:ind w:left="1800" w:hanging="360"/>
      </w:pPr>
    </w:lvl>
    <w:lvl w:ilvl="2" w:tplc="C7E89E66" w:tentative="1">
      <w:start w:val="1"/>
      <w:numFmt w:val="lowerRoman"/>
      <w:lvlText w:val="%3."/>
      <w:lvlJc w:val="right"/>
      <w:pPr>
        <w:ind w:left="2520" w:hanging="180"/>
      </w:pPr>
    </w:lvl>
    <w:lvl w:ilvl="3" w:tplc="3BCC6ADA" w:tentative="1">
      <w:start w:val="1"/>
      <w:numFmt w:val="decimal"/>
      <w:lvlText w:val="%4."/>
      <w:lvlJc w:val="left"/>
      <w:pPr>
        <w:ind w:left="3240" w:hanging="360"/>
      </w:pPr>
    </w:lvl>
    <w:lvl w:ilvl="4" w:tplc="9FC018E8" w:tentative="1">
      <w:start w:val="1"/>
      <w:numFmt w:val="lowerLetter"/>
      <w:lvlText w:val="%5."/>
      <w:lvlJc w:val="left"/>
      <w:pPr>
        <w:ind w:left="3960" w:hanging="360"/>
      </w:pPr>
    </w:lvl>
    <w:lvl w:ilvl="5" w:tplc="C282878A" w:tentative="1">
      <w:start w:val="1"/>
      <w:numFmt w:val="lowerRoman"/>
      <w:lvlText w:val="%6."/>
      <w:lvlJc w:val="right"/>
      <w:pPr>
        <w:ind w:left="4680" w:hanging="180"/>
      </w:pPr>
    </w:lvl>
    <w:lvl w:ilvl="6" w:tplc="4BFEC6D8" w:tentative="1">
      <w:start w:val="1"/>
      <w:numFmt w:val="decimal"/>
      <w:lvlText w:val="%7."/>
      <w:lvlJc w:val="left"/>
      <w:pPr>
        <w:ind w:left="5400" w:hanging="360"/>
      </w:pPr>
    </w:lvl>
    <w:lvl w:ilvl="7" w:tplc="E432012A" w:tentative="1">
      <w:start w:val="1"/>
      <w:numFmt w:val="lowerLetter"/>
      <w:lvlText w:val="%8."/>
      <w:lvlJc w:val="left"/>
      <w:pPr>
        <w:ind w:left="6120" w:hanging="360"/>
      </w:pPr>
    </w:lvl>
    <w:lvl w:ilvl="8" w:tplc="033C84E6" w:tentative="1">
      <w:start w:val="1"/>
      <w:numFmt w:val="lowerRoman"/>
      <w:lvlText w:val="%9."/>
      <w:lvlJc w:val="right"/>
      <w:pPr>
        <w:ind w:left="6840" w:hanging="180"/>
      </w:pPr>
    </w:lvl>
  </w:abstractNum>
  <w:abstractNum w:abstractNumId="20" w15:restartNumberingAfterBreak="0">
    <w:nsid w:val="00000015"/>
    <w:multiLevelType w:val="hybridMultilevel"/>
    <w:tmpl w:val="99CA4506"/>
    <w:lvl w:ilvl="0" w:tplc="760C4782">
      <w:start w:val="1"/>
      <w:numFmt w:val="lowerLetter"/>
      <w:lvlText w:val="(%1)"/>
      <w:lvlJc w:val="left"/>
      <w:pPr>
        <w:ind w:left="1080" w:hanging="360"/>
      </w:pPr>
      <w:rPr>
        <w:rFonts w:hint="default"/>
      </w:rPr>
    </w:lvl>
    <w:lvl w:ilvl="1" w:tplc="9A20289C" w:tentative="1">
      <w:start w:val="1"/>
      <w:numFmt w:val="lowerLetter"/>
      <w:lvlText w:val="%2."/>
      <w:lvlJc w:val="left"/>
      <w:pPr>
        <w:ind w:left="1800" w:hanging="360"/>
      </w:pPr>
    </w:lvl>
    <w:lvl w:ilvl="2" w:tplc="30323DDC" w:tentative="1">
      <w:start w:val="1"/>
      <w:numFmt w:val="lowerRoman"/>
      <w:lvlText w:val="%3."/>
      <w:lvlJc w:val="right"/>
      <w:pPr>
        <w:ind w:left="2520" w:hanging="180"/>
      </w:pPr>
    </w:lvl>
    <w:lvl w:ilvl="3" w:tplc="828E22EE" w:tentative="1">
      <w:start w:val="1"/>
      <w:numFmt w:val="decimal"/>
      <w:lvlText w:val="%4."/>
      <w:lvlJc w:val="left"/>
      <w:pPr>
        <w:ind w:left="3240" w:hanging="360"/>
      </w:pPr>
    </w:lvl>
    <w:lvl w:ilvl="4" w:tplc="4A40CDD2" w:tentative="1">
      <w:start w:val="1"/>
      <w:numFmt w:val="lowerLetter"/>
      <w:lvlText w:val="%5."/>
      <w:lvlJc w:val="left"/>
      <w:pPr>
        <w:ind w:left="3960" w:hanging="360"/>
      </w:pPr>
    </w:lvl>
    <w:lvl w:ilvl="5" w:tplc="7DFCA850" w:tentative="1">
      <w:start w:val="1"/>
      <w:numFmt w:val="lowerRoman"/>
      <w:lvlText w:val="%6."/>
      <w:lvlJc w:val="right"/>
      <w:pPr>
        <w:ind w:left="4680" w:hanging="180"/>
      </w:pPr>
    </w:lvl>
    <w:lvl w:ilvl="6" w:tplc="7D6ABEC4" w:tentative="1">
      <w:start w:val="1"/>
      <w:numFmt w:val="decimal"/>
      <w:lvlText w:val="%7."/>
      <w:lvlJc w:val="left"/>
      <w:pPr>
        <w:ind w:left="5400" w:hanging="360"/>
      </w:pPr>
    </w:lvl>
    <w:lvl w:ilvl="7" w:tplc="FEC8E0D2" w:tentative="1">
      <w:start w:val="1"/>
      <w:numFmt w:val="lowerLetter"/>
      <w:lvlText w:val="%8."/>
      <w:lvlJc w:val="left"/>
      <w:pPr>
        <w:ind w:left="6120" w:hanging="360"/>
      </w:pPr>
    </w:lvl>
    <w:lvl w:ilvl="8" w:tplc="74B01796" w:tentative="1">
      <w:start w:val="1"/>
      <w:numFmt w:val="lowerRoman"/>
      <w:lvlText w:val="%9."/>
      <w:lvlJc w:val="right"/>
      <w:pPr>
        <w:ind w:left="6840" w:hanging="180"/>
      </w:pPr>
    </w:lvl>
  </w:abstractNum>
  <w:abstractNum w:abstractNumId="21" w15:restartNumberingAfterBreak="0">
    <w:nsid w:val="00000016"/>
    <w:multiLevelType w:val="hybridMultilevel"/>
    <w:tmpl w:val="2FAA0494"/>
    <w:lvl w:ilvl="0" w:tplc="DCE8715A">
      <w:start w:val="1"/>
      <w:numFmt w:val="lowerLetter"/>
      <w:lvlText w:val="(%1)"/>
      <w:lvlJc w:val="left"/>
      <w:pPr>
        <w:ind w:left="1080" w:hanging="360"/>
      </w:pPr>
      <w:rPr>
        <w:rFonts w:hint="default"/>
      </w:rPr>
    </w:lvl>
    <w:lvl w:ilvl="1" w:tplc="05C468F2" w:tentative="1">
      <w:start w:val="1"/>
      <w:numFmt w:val="lowerLetter"/>
      <w:lvlText w:val="%2."/>
      <w:lvlJc w:val="left"/>
      <w:pPr>
        <w:ind w:left="1800" w:hanging="360"/>
      </w:pPr>
    </w:lvl>
    <w:lvl w:ilvl="2" w:tplc="91BED3A2" w:tentative="1">
      <w:start w:val="1"/>
      <w:numFmt w:val="lowerRoman"/>
      <w:lvlText w:val="%3."/>
      <w:lvlJc w:val="right"/>
      <w:pPr>
        <w:ind w:left="2520" w:hanging="180"/>
      </w:pPr>
    </w:lvl>
    <w:lvl w:ilvl="3" w:tplc="95A6847E" w:tentative="1">
      <w:start w:val="1"/>
      <w:numFmt w:val="decimal"/>
      <w:lvlText w:val="%4."/>
      <w:lvlJc w:val="left"/>
      <w:pPr>
        <w:ind w:left="3240" w:hanging="360"/>
      </w:pPr>
    </w:lvl>
    <w:lvl w:ilvl="4" w:tplc="3970D5B2" w:tentative="1">
      <w:start w:val="1"/>
      <w:numFmt w:val="lowerLetter"/>
      <w:lvlText w:val="%5."/>
      <w:lvlJc w:val="left"/>
      <w:pPr>
        <w:ind w:left="3960" w:hanging="360"/>
      </w:pPr>
    </w:lvl>
    <w:lvl w:ilvl="5" w:tplc="C7BE395C" w:tentative="1">
      <w:start w:val="1"/>
      <w:numFmt w:val="lowerRoman"/>
      <w:lvlText w:val="%6."/>
      <w:lvlJc w:val="right"/>
      <w:pPr>
        <w:ind w:left="4680" w:hanging="180"/>
      </w:pPr>
    </w:lvl>
    <w:lvl w:ilvl="6" w:tplc="E0CA215E" w:tentative="1">
      <w:start w:val="1"/>
      <w:numFmt w:val="decimal"/>
      <w:lvlText w:val="%7."/>
      <w:lvlJc w:val="left"/>
      <w:pPr>
        <w:ind w:left="5400" w:hanging="360"/>
      </w:pPr>
    </w:lvl>
    <w:lvl w:ilvl="7" w:tplc="7D22EAAE" w:tentative="1">
      <w:start w:val="1"/>
      <w:numFmt w:val="lowerLetter"/>
      <w:lvlText w:val="%8."/>
      <w:lvlJc w:val="left"/>
      <w:pPr>
        <w:ind w:left="6120" w:hanging="360"/>
      </w:pPr>
    </w:lvl>
    <w:lvl w:ilvl="8" w:tplc="DB3061F0" w:tentative="1">
      <w:start w:val="1"/>
      <w:numFmt w:val="lowerRoman"/>
      <w:lvlText w:val="%9."/>
      <w:lvlJc w:val="right"/>
      <w:pPr>
        <w:ind w:left="6840" w:hanging="180"/>
      </w:pPr>
    </w:lvl>
  </w:abstractNum>
  <w:abstractNum w:abstractNumId="22" w15:restartNumberingAfterBreak="0">
    <w:nsid w:val="00000017"/>
    <w:multiLevelType w:val="hybridMultilevel"/>
    <w:tmpl w:val="739ED746"/>
    <w:lvl w:ilvl="0" w:tplc="1CA8C162">
      <w:start w:val="1"/>
      <w:numFmt w:val="lowerLetter"/>
      <w:lvlText w:val="(%1)"/>
      <w:lvlJc w:val="left"/>
      <w:pPr>
        <w:ind w:left="1080" w:hanging="360"/>
      </w:pPr>
      <w:rPr>
        <w:rFonts w:hint="default"/>
      </w:rPr>
    </w:lvl>
    <w:lvl w:ilvl="1" w:tplc="8264BA2E" w:tentative="1">
      <w:start w:val="1"/>
      <w:numFmt w:val="lowerLetter"/>
      <w:lvlText w:val="%2."/>
      <w:lvlJc w:val="left"/>
      <w:pPr>
        <w:ind w:left="1800" w:hanging="360"/>
      </w:pPr>
    </w:lvl>
    <w:lvl w:ilvl="2" w:tplc="0898EA84" w:tentative="1">
      <w:start w:val="1"/>
      <w:numFmt w:val="lowerRoman"/>
      <w:lvlText w:val="%3."/>
      <w:lvlJc w:val="right"/>
      <w:pPr>
        <w:ind w:left="2520" w:hanging="180"/>
      </w:pPr>
    </w:lvl>
    <w:lvl w:ilvl="3" w:tplc="602CFDC4" w:tentative="1">
      <w:start w:val="1"/>
      <w:numFmt w:val="decimal"/>
      <w:lvlText w:val="%4."/>
      <w:lvlJc w:val="left"/>
      <w:pPr>
        <w:ind w:left="3240" w:hanging="360"/>
      </w:pPr>
    </w:lvl>
    <w:lvl w:ilvl="4" w:tplc="E9B8F5BE" w:tentative="1">
      <w:start w:val="1"/>
      <w:numFmt w:val="lowerLetter"/>
      <w:lvlText w:val="%5."/>
      <w:lvlJc w:val="left"/>
      <w:pPr>
        <w:ind w:left="3960" w:hanging="360"/>
      </w:pPr>
    </w:lvl>
    <w:lvl w:ilvl="5" w:tplc="21341672" w:tentative="1">
      <w:start w:val="1"/>
      <w:numFmt w:val="lowerRoman"/>
      <w:lvlText w:val="%6."/>
      <w:lvlJc w:val="right"/>
      <w:pPr>
        <w:ind w:left="4680" w:hanging="180"/>
      </w:pPr>
    </w:lvl>
    <w:lvl w:ilvl="6" w:tplc="96C0C756" w:tentative="1">
      <w:start w:val="1"/>
      <w:numFmt w:val="decimal"/>
      <w:lvlText w:val="%7."/>
      <w:lvlJc w:val="left"/>
      <w:pPr>
        <w:ind w:left="5400" w:hanging="360"/>
      </w:pPr>
    </w:lvl>
    <w:lvl w:ilvl="7" w:tplc="A21A4640" w:tentative="1">
      <w:start w:val="1"/>
      <w:numFmt w:val="lowerLetter"/>
      <w:lvlText w:val="%8."/>
      <w:lvlJc w:val="left"/>
      <w:pPr>
        <w:ind w:left="6120" w:hanging="360"/>
      </w:pPr>
    </w:lvl>
    <w:lvl w:ilvl="8" w:tplc="6F78CA68" w:tentative="1">
      <w:start w:val="1"/>
      <w:numFmt w:val="lowerRoman"/>
      <w:lvlText w:val="%9."/>
      <w:lvlJc w:val="right"/>
      <w:pPr>
        <w:ind w:left="6840" w:hanging="180"/>
      </w:pPr>
    </w:lvl>
  </w:abstractNum>
  <w:abstractNum w:abstractNumId="23" w15:restartNumberingAfterBreak="0">
    <w:nsid w:val="00000018"/>
    <w:multiLevelType w:val="hybridMultilevel"/>
    <w:tmpl w:val="EC5C0C5C"/>
    <w:lvl w:ilvl="0" w:tplc="14B25320">
      <w:start w:val="3"/>
      <w:numFmt w:val="bullet"/>
      <w:lvlText w:val="-"/>
      <w:lvlJc w:val="left"/>
      <w:pPr>
        <w:ind w:left="1800" w:hanging="360"/>
      </w:pPr>
      <w:rPr>
        <w:rFonts w:ascii="Times New Roman" w:eastAsia="Times New Roman" w:hAnsi="Times New Roman" w:cs="Times New Roman" w:hint="default"/>
      </w:rPr>
    </w:lvl>
    <w:lvl w:ilvl="1" w:tplc="71D6A2D8" w:tentative="1">
      <w:start w:val="1"/>
      <w:numFmt w:val="bullet"/>
      <w:lvlText w:val="o"/>
      <w:lvlJc w:val="left"/>
      <w:pPr>
        <w:ind w:left="2520" w:hanging="360"/>
      </w:pPr>
      <w:rPr>
        <w:rFonts w:ascii="Courier New" w:hAnsi="Courier New" w:cs="Courier New" w:hint="default"/>
      </w:rPr>
    </w:lvl>
    <w:lvl w:ilvl="2" w:tplc="B13CBC6C" w:tentative="1">
      <w:start w:val="1"/>
      <w:numFmt w:val="bullet"/>
      <w:lvlText w:val=""/>
      <w:lvlJc w:val="left"/>
      <w:pPr>
        <w:ind w:left="3240" w:hanging="360"/>
      </w:pPr>
      <w:rPr>
        <w:rFonts w:ascii="Wingdings" w:hAnsi="Wingdings" w:hint="default"/>
      </w:rPr>
    </w:lvl>
    <w:lvl w:ilvl="3" w:tplc="FC9207CC" w:tentative="1">
      <w:start w:val="1"/>
      <w:numFmt w:val="bullet"/>
      <w:lvlText w:val=""/>
      <w:lvlJc w:val="left"/>
      <w:pPr>
        <w:ind w:left="3960" w:hanging="360"/>
      </w:pPr>
      <w:rPr>
        <w:rFonts w:ascii="Symbol" w:hAnsi="Symbol" w:hint="default"/>
      </w:rPr>
    </w:lvl>
    <w:lvl w:ilvl="4" w:tplc="7106606C" w:tentative="1">
      <w:start w:val="1"/>
      <w:numFmt w:val="bullet"/>
      <w:lvlText w:val="o"/>
      <w:lvlJc w:val="left"/>
      <w:pPr>
        <w:ind w:left="4680" w:hanging="360"/>
      </w:pPr>
      <w:rPr>
        <w:rFonts w:ascii="Courier New" w:hAnsi="Courier New" w:cs="Courier New" w:hint="default"/>
      </w:rPr>
    </w:lvl>
    <w:lvl w:ilvl="5" w:tplc="9012AA4E" w:tentative="1">
      <w:start w:val="1"/>
      <w:numFmt w:val="bullet"/>
      <w:lvlText w:val=""/>
      <w:lvlJc w:val="left"/>
      <w:pPr>
        <w:ind w:left="5400" w:hanging="360"/>
      </w:pPr>
      <w:rPr>
        <w:rFonts w:ascii="Wingdings" w:hAnsi="Wingdings" w:hint="default"/>
      </w:rPr>
    </w:lvl>
    <w:lvl w:ilvl="6" w:tplc="F0220DD8" w:tentative="1">
      <w:start w:val="1"/>
      <w:numFmt w:val="bullet"/>
      <w:lvlText w:val=""/>
      <w:lvlJc w:val="left"/>
      <w:pPr>
        <w:ind w:left="6120" w:hanging="360"/>
      </w:pPr>
      <w:rPr>
        <w:rFonts w:ascii="Symbol" w:hAnsi="Symbol" w:hint="default"/>
      </w:rPr>
    </w:lvl>
    <w:lvl w:ilvl="7" w:tplc="6E6A6194" w:tentative="1">
      <w:start w:val="1"/>
      <w:numFmt w:val="bullet"/>
      <w:lvlText w:val="o"/>
      <w:lvlJc w:val="left"/>
      <w:pPr>
        <w:ind w:left="6840" w:hanging="360"/>
      </w:pPr>
      <w:rPr>
        <w:rFonts w:ascii="Courier New" w:hAnsi="Courier New" w:cs="Courier New" w:hint="default"/>
      </w:rPr>
    </w:lvl>
    <w:lvl w:ilvl="8" w:tplc="D3A858C4" w:tentative="1">
      <w:start w:val="1"/>
      <w:numFmt w:val="bullet"/>
      <w:lvlText w:val=""/>
      <w:lvlJc w:val="left"/>
      <w:pPr>
        <w:ind w:left="7560" w:hanging="360"/>
      </w:pPr>
      <w:rPr>
        <w:rFonts w:ascii="Wingdings" w:hAnsi="Wingdings" w:hint="default"/>
      </w:rPr>
    </w:lvl>
  </w:abstractNum>
  <w:abstractNum w:abstractNumId="24" w15:restartNumberingAfterBreak="0">
    <w:nsid w:val="00000019"/>
    <w:multiLevelType w:val="hybridMultilevel"/>
    <w:tmpl w:val="A70AC74A"/>
    <w:lvl w:ilvl="0" w:tplc="A358CF08">
      <w:start w:val="1"/>
      <w:numFmt w:val="lowerLetter"/>
      <w:lvlText w:val="%1."/>
      <w:lvlJc w:val="left"/>
      <w:pPr>
        <w:ind w:left="1440" w:hanging="720"/>
      </w:pPr>
      <w:rPr>
        <w:rFonts w:hint="default"/>
      </w:rPr>
    </w:lvl>
    <w:lvl w:ilvl="1" w:tplc="E6A8431A" w:tentative="1">
      <w:start w:val="1"/>
      <w:numFmt w:val="lowerLetter"/>
      <w:lvlText w:val="%2."/>
      <w:lvlJc w:val="left"/>
      <w:pPr>
        <w:ind w:left="1800" w:hanging="360"/>
      </w:pPr>
    </w:lvl>
    <w:lvl w:ilvl="2" w:tplc="B654631E" w:tentative="1">
      <w:start w:val="1"/>
      <w:numFmt w:val="lowerRoman"/>
      <w:lvlText w:val="%3."/>
      <w:lvlJc w:val="right"/>
      <w:pPr>
        <w:ind w:left="2520" w:hanging="180"/>
      </w:pPr>
    </w:lvl>
    <w:lvl w:ilvl="3" w:tplc="DF242B00" w:tentative="1">
      <w:start w:val="1"/>
      <w:numFmt w:val="decimal"/>
      <w:lvlText w:val="%4."/>
      <w:lvlJc w:val="left"/>
      <w:pPr>
        <w:ind w:left="3240" w:hanging="360"/>
      </w:pPr>
    </w:lvl>
    <w:lvl w:ilvl="4" w:tplc="EE62E9E4" w:tentative="1">
      <w:start w:val="1"/>
      <w:numFmt w:val="lowerLetter"/>
      <w:lvlText w:val="%5."/>
      <w:lvlJc w:val="left"/>
      <w:pPr>
        <w:ind w:left="3960" w:hanging="360"/>
      </w:pPr>
    </w:lvl>
    <w:lvl w:ilvl="5" w:tplc="59CEC8D0" w:tentative="1">
      <w:start w:val="1"/>
      <w:numFmt w:val="lowerRoman"/>
      <w:lvlText w:val="%6."/>
      <w:lvlJc w:val="right"/>
      <w:pPr>
        <w:ind w:left="4680" w:hanging="180"/>
      </w:pPr>
    </w:lvl>
    <w:lvl w:ilvl="6" w:tplc="8B8C0C52" w:tentative="1">
      <w:start w:val="1"/>
      <w:numFmt w:val="decimal"/>
      <w:lvlText w:val="%7."/>
      <w:lvlJc w:val="left"/>
      <w:pPr>
        <w:ind w:left="5400" w:hanging="360"/>
      </w:pPr>
    </w:lvl>
    <w:lvl w:ilvl="7" w:tplc="0154674C" w:tentative="1">
      <w:start w:val="1"/>
      <w:numFmt w:val="lowerLetter"/>
      <w:lvlText w:val="%8."/>
      <w:lvlJc w:val="left"/>
      <w:pPr>
        <w:ind w:left="6120" w:hanging="360"/>
      </w:pPr>
    </w:lvl>
    <w:lvl w:ilvl="8" w:tplc="351A72E4" w:tentative="1">
      <w:start w:val="1"/>
      <w:numFmt w:val="lowerRoman"/>
      <w:lvlText w:val="%9."/>
      <w:lvlJc w:val="right"/>
      <w:pPr>
        <w:ind w:left="6840" w:hanging="180"/>
      </w:pPr>
    </w:lvl>
  </w:abstractNum>
  <w:abstractNum w:abstractNumId="25" w15:restartNumberingAfterBreak="0">
    <w:nsid w:val="0000001A"/>
    <w:multiLevelType w:val="hybridMultilevel"/>
    <w:tmpl w:val="449093B6"/>
    <w:lvl w:ilvl="0" w:tplc="330E0312">
      <w:start w:val="1"/>
      <w:numFmt w:val="decimal"/>
      <w:lvlText w:val="(%1)"/>
      <w:lvlJc w:val="left"/>
      <w:pPr>
        <w:ind w:left="720" w:hanging="360"/>
      </w:pPr>
      <w:rPr>
        <w:rFonts w:hint="default"/>
      </w:rPr>
    </w:lvl>
    <w:lvl w:ilvl="1" w:tplc="14DA4554" w:tentative="1">
      <w:start w:val="1"/>
      <w:numFmt w:val="lowerLetter"/>
      <w:lvlText w:val="%2."/>
      <w:lvlJc w:val="left"/>
      <w:pPr>
        <w:ind w:left="1440" w:hanging="360"/>
      </w:pPr>
    </w:lvl>
    <w:lvl w:ilvl="2" w:tplc="2F509BA2" w:tentative="1">
      <w:start w:val="1"/>
      <w:numFmt w:val="lowerRoman"/>
      <w:lvlText w:val="%3."/>
      <w:lvlJc w:val="right"/>
      <w:pPr>
        <w:ind w:left="2160" w:hanging="180"/>
      </w:pPr>
    </w:lvl>
    <w:lvl w:ilvl="3" w:tplc="2D5A4312" w:tentative="1">
      <w:start w:val="1"/>
      <w:numFmt w:val="decimal"/>
      <w:lvlText w:val="%4."/>
      <w:lvlJc w:val="left"/>
      <w:pPr>
        <w:ind w:left="2880" w:hanging="360"/>
      </w:pPr>
    </w:lvl>
    <w:lvl w:ilvl="4" w:tplc="88662ED4" w:tentative="1">
      <w:start w:val="1"/>
      <w:numFmt w:val="lowerLetter"/>
      <w:lvlText w:val="%5."/>
      <w:lvlJc w:val="left"/>
      <w:pPr>
        <w:ind w:left="3600" w:hanging="360"/>
      </w:pPr>
    </w:lvl>
    <w:lvl w:ilvl="5" w:tplc="C89A3946" w:tentative="1">
      <w:start w:val="1"/>
      <w:numFmt w:val="lowerRoman"/>
      <w:lvlText w:val="%6."/>
      <w:lvlJc w:val="right"/>
      <w:pPr>
        <w:ind w:left="4320" w:hanging="180"/>
      </w:pPr>
    </w:lvl>
    <w:lvl w:ilvl="6" w:tplc="AF001612" w:tentative="1">
      <w:start w:val="1"/>
      <w:numFmt w:val="decimal"/>
      <w:lvlText w:val="%7."/>
      <w:lvlJc w:val="left"/>
      <w:pPr>
        <w:ind w:left="5040" w:hanging="360"/>
      </w:pPr>
    </w:lvl>
    <w:lvl w:ilvl="7" w:tplc="059C6A7C" w:tentative="1">
      <w:start w:val="1"/>
      <w:numFmt w:val="lowerLetter"/>
      <w:lvlText w:val="%8."/>
      <w:lvlJc w:val="left"/>
      <w:pPr>
        <w:ind w:left="5760" w:hanging="360"/>
      </w:pPr>
    </w:lvl>
    <w:lvl w:ilvl="8" w:tplc="702846D2" w:tentative="1">
      <w:start w:val="1"/>
      <w:numFmt w:val="lowerRoman"/>
      <w:lvlText w:val="%9."/>
      <w:lvlJc w:val="right"/>
      <w:pPr>
        <w:ind w:left="6480" w:hanging="180"/>
      </w:pPr>
    </w:lvl>
  </w:abstractNum>
  <w:abstractNum w:abstractNumId="26" w15:restartNumberingAfterBreak="0">
    <w:nsid w:val="0000001B"/>
    <w:multiLevelType w:val="hybridMultilevel"/>
    <w:tmpl w:val="C254C96E"/>
    <w:lvl w:ilvl="0" w:tplc="D4C65480">
      <w:start w:val="3"/>
      <w:numFmt w:val="lowerLetter"/>
      <w:lvlText w:val="(%1)"/>
      <w:lvlJc w:val="left"/>
      <w:pPr>
        <w:ind w:left="1440" w:hanging="360"/>
      </w:pPr>
      <w:rPr>
        <w:rFonts w:hint="default"/>
        <w:b/>
        <w:i w:val="0"/>
      </w:rPr>
    </w:lvl>
    <w:lvl w:ilvl="1" w:tplc="146E0D52" w:tentative="1">
      <w:start w:val="1"/>
      <w:numFmt w:val="lowerLetter"/>
      <w:lvlText w:val="%2."/>
      <w:lvlJc w:val="left"/>
      <w:pPr>
        <w:ind w:left="2160" w:hanging="360"/>
      </w:pPr>
    </w:lvl>
    <w:lvl w:ilvl="2" w:tplc="42EE2EDE" w:tentative="1">
      <w:start w:val="1"/>
      <w:numFmt w:val="lowerRoman"/>
      <w:lvlText w:val="%3."/>
      <w:lvlJc w:val="right"/>
      <w:pPr>
        <w:ind w:left="2880" w:hanging="180"/>
      </w:pPr>
    </w:lvl>
    <w:lvl w:ilvl="3" w:tplc="524ECE8C" w:tentative="1">
      <w:start w:val="1"/>
      <w:numFmt w:val="decimal"/>
      <w:lvlText w:val="%4."/>
      <w:lvlJc w:val="left"/>
      <w:pPr>
        <w:ind w:left="3600" w:hanging="360"/>
      </w:pPr>
    </w:lvl>
    <w:lvl w:ilvl="4" w:tplc="5FFE1F9C" w:tentative="1">
      <w:start w:val="1"/>
      <w:numFmt w:val="lowerLetter"/>
      <w:lvlText w:val="%5."/>
      <w:lvlJc w:val="left"/>
      <w:pPr>
        <w:ind w:left="4320" w:hanging="360"/>
      </w:pPr>
    </w:lvl>
    <w:lvl w:ilvl="5" w:tplc="F506A0BA" w:tentative="1">
      <w:start w:val="1"/>
      <w:numFmt w:val="lowerRoman"/>
      <w:lvlText w:val="%6."/>
      <w:lvlJc w:val="right"/>
      <w:pPr>
        <w:ind w:left="5040" w:hanging="180"/>
      </w:pPr>
    </w:lvl>
    <w:lvl w:ilvl="6" w:tplc="96445D2A" w:tentative="1">
      <w:start w:val="1"/>
      <w:numFmt w:val="decimal"/>
      <w:lvlText w:val="%7."/>
      <w:lvlJc w:val="left"/>
      <w:pPr>
        <w:ind w:left="5760" w:hanging="360"/>
      </w:pPr>
    </w:lvl>
    <w:lvl w:ilvl="7" w:tplc="A65A4C54" w:tentative="1">
      <w:start w:val="1"/>
      <w:numFmt w:val="lowerLetter"/>
      <w:lvlText w:val="%8."/>
      <w:lvlJc w:val="left"/>
      <w:pPr>
        <w:ind w:left="6480" w:hanging="360"/>
      </w:pPr>
    </w:lvl>
    <w:lvl w:ilvl="8" w:tplc="94420AD6" w:tentative="1">
      <w:start w:val="1"/>
      <w:numFmt w:val="lowerRoman"/>
      <w:lvlText w:val="%9."/>
      <w:lvlJc w:val="right"/>
      <w:pPr>
        <w:ind w:left="7200" w:hanging="180"/>
      </w:pPr>
    </w:lvl>
  </w:abstractNum>
  <w:abstractNum w:abstractNumId="27" w15:restartNumberingAfterBreak="0">
    <w:nsid w:val="0000001C"/>
    <w:multiLevelType w:val="multilevel"/>
    <w:tmpl w:val="00000886"/>
    <w:lvl w:ilvl="0">
      <w:start w:val="5"/>
      <w:numFmt w:val="lowerLetter"/>
      <w:lvlText w:val="(%1)"/>
      <w:lvlJc w:val="left"/>
      <w:pPr>
        <w:ind w:left="1160" w:hanging="629"/>
      </w:pPr>
      <w:rPr>
        <w:rFonts w:ascii="Times New Roman" w:hAnsi="Times New Roman" w:cs="Times New Roman"/>
        <w:b w:val="0"/>
        <w:bCs w:val="0"/>
        <w:sz w:val="22"/>
        <w:szCs w:val="22"/>
      </w:rPr>
    </w:lvl>
    <w:lvl w:ilvl="1">
      <w:numFmt w:val="bullet"/>
      <w:lvlText w:val="•"/>
      <w:lvlJc w:val="left"/>
      <w:pPr>
        <w:ind w:left="1962" w:hanging="629"/>
      </w:pPr>
    </w:lvl>
    <w:lvl w:ilvl="2">
      <w:numFmt w:val="bullet"/>
      <w:lvlText w:val="•"/>
      <w:lvlJc w:val="left"/>
      <w:pPr>
        <w:ind w:left="2764" w:hanging="629"/>
      </w:pPr>
    </w:lvl>
    <w:lvl w:ilvl="3">
      <w:numFmt w:val="bullet"/>
      <w:lvlText w:val="•"/>
      <w:lvlJc w:val="left"/>
      <w:pPr>
        <w:ind w:left="3566" w:hanging="629"/>
      </w:pPr>
    </w:lvl>
    <w:lvl w:ilvl="4">
      <w:numFmt w:val="bullet"/>
      <w:lvlText w:val="•"/>
      <w:lvlJc w:val="left"/>
      <w:pPr>
        <w:ind w:left="4368" w:hanging="629"/>
      </w:pPr>
    </w:lvl>
    <w:lvl w:ilvl="5">
      <w:numFmt w:val="bullet"/>
      <w:lvlText w:val="•"/>
      <w:lvlJc w:val="left"/>
      <w:pPr>
        <w:ind w:left="5170" w:hanging="629"/>
      </w:pPr>
    </w:lvl>
    <w:lvl w:ilvl="6">
      <w:numFmt w:val="bullet"/>
      <w:lvlText w:val="•"/>
      <w:lvlJc w:val="left"/>
      <w:pPr>
        <w:ind w:left="5972" w:hanging="629"/>
      </w:pPr>
    </w:lvl>
    <w:lvl w:ilvl="7">
      <w:numFmt w:val="bullet"/>
      <w:lvlText w:val="•"/>
      <w:lvlJc w:val="left"/>
      <w:pPr>
        <w:ind w:left="6774" w:hanging="629"/>
      </w:pPr>
    </w:lvl>
    <w:lvl w:ilvl="8">
      <w:numFmt w:val="bullet"/>
      <w:lvlText w:val="•"/>
      <w:lvlJc w:val="left"/>
      <w:pPr>
        <w:ind w:left="7576" w:hanging="629"/>
      </w:pPr>
    </w:lvl>
  </w:abstractNum>
  <w:abstractNum w:abstractNumId="28" w15:restartNumberingAfterBreak="0">
    <w:nsid w:val="0000001D"/>
    <w:multiLevelType w:val="hybridMultilevel"/>
    <w:tmpl w:val="72047B8A"/>
    <w:lvl w:ilvl="0" w:tplc="78802152">
      <w:start w:val="1"/>
      <w:numFmt w:val="lowerLetter"/>
      <w:lvlText w:val="(%1)"/>
      <w:lvlJc w:val="left"/>
      <w:pPr>
        <w:ind w:left="1080" w:hanging="360"/>
      </w:pPr>
      <w:rPr>
        <w:rFonts w:hint="default"/>
        <w:b w:val="0"/>
        <w:i w:val="0"/>
      </w:rPr>
    </w:lvl>
    <w:lvl w:ilvl="1" w:tplc="A0185016" w:tentative="1">
      <w:start w:val="1"/>
      <w:numFmt w:val="lowerLetter"/>
      <w:lvlText w:val="%2."/>
      <w:lvlJc w:val="left"/>
      <w:pPr>
        <w:ind w:left="1800" w:hanging="360"/>
      </w:pPr>
    </w:lvl>
    <w:lvl w:ilvl="2" w:tplc="D286D992" w:tentative="1">
      <w:start w:val="1"/>
      <w:numFmt w:val="lowerRoman"/>
      <w:lvlText w:val="%3."/>
      <w:lvlJc w:val="right"/>
      <w:pPr>
        <w:ind w:left="2520" w:hanging="180"/>
      </w:pPr>
    </w:lvl>
    <w:lvl w:ilvl="3" w:tplc="4E7C785A" w:tentative="1">
      <w:start w:val="1"/>
      <w:numFmt w:val="decimal"/>
      <w:lvlText w:val="%4."/>
      <w:lvlJc w:val="left"/>
      <w:pPr>
        <w:ind w:left="3240" w:hanging="360"/>
      </w:pPr>
    </w:lvl>
    <w:lvl w:ilvl="4" w:tplc="9D10EDFA" w:tentative="1">
      <w:start w:val="1"/>
      <w:numFmt w:val="lowerLetter"/>
      <w:lvlText w:val="%5."/>
      <w:lvlJc w:val="left"/>
      <w:pPr>
        <w:ind w:left="3960" w:hanging="360"/>
      </w:pPr>
    </w:lvl>
    <w:lvl w:ilvl="5" w:tplc="41B40B68" w:tentative="1">
      <w:start w:val="1"/>
      <w:numFmt w:val="lowerRoman"/>
      <w:lvlText w:val="%6."/>
      <w:lvlJc w:val="right"/>
      <w:pPr>
        <w:ind w:left="4680" w:hanging="180"/>
      </w:pPr>
    </w:lvl>
    <w:lvl w:ilvl="6" w:tplc="FD006F46" w:tentative="1">
      <w:start w:val="1"/>
      <w:numFmt w:val="decimal"/>
      <w:lvlText w:val="%7."/>
      <w:lvlJc w:val="left"/>
      <w:pPr>
        <w:ind w:left="5400" w:hanging="360"/>
      </w:pPr>
    </w:lvl>
    <w:lvl w:ilvl="7" w:tplc="609E1D76" w:tentative="1">
      <w:start w:val="1"/>
      <w:numFmt w:val="lowerLetter"/>
      <w:lvlText w:val="%8."/>
      <w:lvlJc w:val="left"/>
      <w:pPr>
        <w:ind w:left="6120" w:hanging="360"/>
      </w:pPr>
    </w:lvl>
    <w:lvl w:ilvl="8" w:tplc="8BAA7A52" w:tentative="1">
      <w:start w:val="1"/>
      <w:numFmt w:val="lowerRoman"/>
      <w:lvlText w:val="%9."/>
      <w:lvlJc w:val="right"/>
      <w:pPr>
        <w:ind w:left="6840" w:hanging="180"/>
      </w:pPr>
    </w:lvl>
  </w:abstractNum>
  <w:abstractNum w:abstractNumId="29" w15:restartNumberingAfterBreak="0">
    <w:nsid w:val="0000001E"/>
    <w:multiLevelType w:val="hybridMultilevel"/>
    <w:tmpl w:val="8A904524"/>
    <w:lvl w:ilvl="0" w:tplc="D9A2AEC6">
      <w:start w:val="1"/>
      <w:numFmt w:val="lowerLetter"/>
      <w:lvlText w:val="(%1)"/>
      <w:lvlJc w:val="left"/>
      <w:pPr>
        <w:ind w:left="720" w:hanging="360"/>
      </w:pPr>
      <w:rPr>
        <w:rFonts w:hint="default"/>
      </w:rPr>
    </w:lvl>
    <w:lvl w:ilvl="1" w:tplc="59E4EC20">
      <w:start w:val="1"/>
      <w:numFmt w:val="lowerLetter"/>
      <w:lvlText w:val="%2."/>
      <w:lvlJc w:val="left"/>
      <w:pPr>
        <w:ind w:left="1440" w:hanging="360"/>
      </w:pPr>
    </w:lvl>
    <w:lvl w:ilvl="2" w:tplc="1DDCF7E6" w:tentative="1">
      <w:start w:val="1"/>
      <w:numFmt w:val="lowerRoman"/>
      <w:lvlText w:val="%3."/>
      <w:lvlJc w:val="right"/>
      <w:pPr>
        <w:ind w:left="2160" w:hanging="180"/>
      </w:pPr>
    </w:lvl>
    <w:lvl w:ilvl="3" w:tplc="DE201F08" w:tentative="1">
      <w:start w:val="1"/>
      <w:numFmt w:val="decimal"/>
      <w:lvlText w:val="%4."/>
      <w:lvlJc w:val="left"/>
      <w:pPr>
        <w:ind w:left="2880" w:hanging="360"/>
      </w:pPr>
    </w:lvl>
    <w:lvl w:ilvl="4" w:tplc="E4A66A18" w:tentative="1">
      <w:start w:val="1"/>
      <w:numFmt w:val="lowerLetter"/>
      <w:lvlText w:val="%5."/>
      <w:lvlJc w:val="left"/>
      <w:pPr>
        <w:ind w:left="3600" w:hanging="360"/>
      </w:pPr>
    </w:lvl>
    <w:lvl w:ilvl="5" w:tplc="8C3AFB84" w:tentative="1">
      <w:start w:val="1"/>
      <w:numFmt w:val="lowerRoman"/>
      <w:lvlText w:val="%6."/>
      <w:lvlJc w:val="right"/>
      <w:pPr>
        <w:ind w:left="4320" w:hanging="180"/>
      </w:pPr>
    </w:lvl>
    <w:lvl w:ilvl="6" w:tplc="BD0AB4B2" w:tentative="1">
      <w:start w:val="1"/>
      <w:numFmt w:val="decimal"/>
      <w:lvlText w:val="%7."/>
      <w:lvlJc w:val="left"/>
      <w:pPr>
        <w:ind w:left="5040" w:hanging="360"/>
      </w:pPr>
    </w:lvl>
    <w:lvl w:ilvl="7" w:tplc="AD3A2DFC" w:tentative="1">
      <w:start w:val="1"/>
      <w:numFmt w:val="lowerLetter"/>
      <w:lvlText w:val="%8."/>
      <w:lvlJc w:val="left"/>
      <w:pPr>
        <w:ind w:left="5760" w:hanging="360"/>
      </w:pPr>
    </w:lvl>
    <w:lvl w:ilvl="8" w:tplc="7FD46B50" w:tentative="1">
      <w:start w:val="1"/>
      <w:numFmt w:val="lowerRoman"/>
      <w:lvlText w:val="%9."/>
      <w:lvlJc w:val="right"/>
      <w:pPr>
        <w:ind w:left="6480" w:hanging="180"/>
      </w:pPr>
    </w:lvl>
  </w:abstractNum>
  <w:abstractNum w:abstractNumId="30" w15:restartNumberingAfterBreak="0">
    <w:nsid w:val="0000001F"/>
    <w:multiLevelType w:val="hybridMultilevel"/>
    <w:tmpl w:val="C09EF4CA"/>
    <w:lvl w:ilvl="0" w:tplc="E13A0406">
      <w:start w:val="2"/>
      <w:numFmt w:val="lowerLetter"/>
      <w:lvlText w:val="(%1)"/>
      <w:lvlJc w:val="left"/>
      <w:pPr>
        <w:ind w:left="720" w:hanging="360"/>
      </w:pPr>
      <w:rPr>
        <w:rFonts w:hint="default"/>
        <w:b/>
      </w:rPr>
    </w:lvl>
    <w:lvl w:ilvl="1" w:tplc="B9A81A3A" w:tentative="1">
      <w:start w:val="1"/>
      <w:numFmt w:val="lowerLetter"/>
      <w:lvlText w:val="%2."/>
      <w:lvlJc w:val="left"/>
      <w:pPr>
        <w:ind w:left="1440" w:hanging="360"/>
      </w:pPr>
    </w:lvl>
    <w:lvl w:ilvl="2" w:tplc="84867E56" w:tentative="1">
      <w:start w:val="1"/>
      <w:numFmt w:val="lowerRoman"/>
      <w:lvlText w:val="%3."/>
      <w:lvlJc w:val="right"/>
      <w:pPr>
        <w:ind w:left="2160" w:hanging="180"/>
      </w:pPr>
    </w:lvl>
    <w:lvl w:ilvl="3" w:tplc="19A8A490" w:tentative="1">
      <w:start w:val="1"/>
      <w:numFmt w:val="decimal"/>
      <w:lvlText w:val="%4."/>
      <w:lvlJc w:val="left"/>
      <w:pPr>
        <w:ind w:left="2880" w:hanging="360"/>
      </w:pPr>
    </w:lvl>
    <w:lvl w:ilvl="4" w:tplc="90FECF1E" w:tentative="1">
      <w:start w:val="1"/>
      <w:numFmt w:val="lowerLetter"/>
      <w:lvlText w:val="%5."/>
      <w:lvlJc w:val="left"/>
      <w:pPr>
        <w:ind w:left="3600" w:hanging="360"/>
      </w:pPr>
    </w:lvl>
    <w:lvl w:ilvl="5" w:tplc="2A90562C" w:tentative="1">
      <w:start w:val="1"/>
      <w:numFmt w:val="lowerRoman"/>
      <w:lvlText w:val="%6."/>
      <w:lvlJc w:val="right"/>
      <w:pPr>
        <w:ind w:left="4320" w:hanging="180"/>
      </w:pPr>
    </w:lvl>
    <w:lvl w:ilvl="6" w:tplc="4D2E3C38" w:tentative="1">
      <w:start w:val="1"/>
      <w:numFmt w:val="decimal"/>
      <w:lvlText w:val="%7."/>
      <w:lvlJc w:val="left"/>
      <w:pPr>
        <w:ind w:left="5040" w:hanging="360"/>
      </w:pPr>
    </w:lvl>
    <w:lvl w:ilvl="7" w:tplc="A690910E" w:tentative="1">
      <w:start w:val="1"/>
      <w:numFmt w:val="lowerLetter"/>
      <w:lvlText w:val="%8."/>
      <w:lvlJc w:val="left"/>
      <w:pPr>
        <w:ind w:left="5760" w:hanging="360"/>
      </w:pPr>
    </w:lvl>
    <w:lvl w:ilvl="8" w:tplc="719615FC" w:tentative="1">
      <w:start w:val="1"/>
      <w:numFmt w:val="lowerRoman"/>
      <w:lvlText w:val="%9."/>
      <w:lvlJc w:val="right"/>
      <w:pPr>
        <w:ind w:left="6480" w:hanging="180"/>
      </w:pPr>
    </w:lvl>
  </w:abstractNum>
  <w:abstractNum w:abstractNumId="31" w15:restartNumberingAfterBreak="0">
    <w:nsid w:val="00000020"/>
    <w:multiLevelType w:val="hybridMultilevel"/>
    <w:tmpl w:val="CBAAAF8E"/>
    <w:lvl w:ilvl="0" w:tplc="410E47CA">
      <w:start w:val="1"/>
      <w:numFmt w:val="lowerLetter"/>
      <w:lvlText w:val="(%1)"/>
      <w:lvlJc w:val="left"/>
      <w:pPr>
        <w:ind w:left="1440" w:hanging="720"/>
      </w:pPr>
      <w:rPr>
        <w:rFonts w:hint="default"/>
        <w:b/>
        <w:i w:val="0"/>
      </w:rPr>
    </w:lvl>
    <w:lvl w:ilvl="1" w:tplc="72E4F68E">
      <w:start w:val="1"/>
      <w:numFmt w:val="lowerLetter"/>
      <w:lvlText w:val="%2."/>
      <w:lvlJc w:val="left"/>
      <w:pPr>
        <w:ind w:left="1800" w:hanging="360"/>
      </w:pPr>
    </w:lvl>
    <w:lvl w:ilvl="2" w:tplc="71347112" w:tentative="1">
      <w:start w:val="1"/>
      <w:numFmt w:val="lowerRoman"/>
      <w:lvlText w:val="%3."/>
      <w:lvlJc w:val="right"/>
      <w:pPr>
        <w:ind w:left="2520" w:hanging="180"/>
      </w:pPr>
    </w:lvl>
    <w:lvl w:ilvl="3" w:tplc="3B8CC3D4" w:tentative="1">
      <w:start w:val="1"/>
      <w:numFmt w:val="decimal"/>
      <w:lvlText w:val="%4."/>
      <w:lvlJc w:val="left"/>
      <w:pPr>
        <w:ind w:left="3240" w:hanging="360"/>
      </w:pPr>
    </w:lvl>
    <w:lvl w:ilvl="4" w:tplc="56707D5C" w:tentative="1">
      <w:start w:val="1"/>
      <w:numFmt w:val="lowerLetter"/>
      <w:lvlText w:val="%5."/>
      <w:lvlJc w:val="left"/>
      <w:pPr>
        <w:ind w:left="3960" w:hanging="360"/>
      </w:pPr>
    </w:lvl>
    <w:lvl w:ilvl="5" w:tplc="A9EE822E" w:tentative="1">
      <w:start w:val="1"/>
      <w:numFmt w:val="lowerRoman"/>
      <w:lvlText w:val="%6."/>
      <w:lvlJc w:val="right"/>
      <w:pPr>
        <w:ind w:left="4680" w:hanging="180"/>
      </w:pPr>
    </w:lvl>
    <w:lvl w:ilvl="6" w:tplc="955C6692" w:tentative="1">
      <w:start w:val="1"/>
      <w:numFmt w:val="decimal"/>
      <w:lvlText w:val="%7."/>
      <w:lvlJc w:val="left"/>
      <w:pPr>
        <w:ind w:left="5400" w:hanging="360"/>
      </w:pPr>
    </w:lvl>
    <w:lvl w:ilvl="7" w:tplc="842CF7DC" w:tentative="1">
      <w:start w:val="1"/>
      <w:numFmt w:val="lowerLetter"/>
      <w:lvlText w:val="%8."/>
      <w:lvlJc w:val="left"/>
      <w:pPr>
        <w:ind w:left="6120" w:hanging="360"/>
      </w:pPr>
    </w:lvl>
    <w:lvl w:ilvl="8" w:tplc="5DB6A234" w:tentative="1">
      <w:start w:val="1"/>
      <w:numFmt w:val="lowerRoman"/>
      <w:lvlText w:val="%9."/>
      <w:lvlJc w:val="right"/>
      <w:pPr>
        <w:ind w:left="6840" w:hanging="180"/>
      </w:pPr>
    </w:lvl>
  </w:abstractNum>
  <w:abstractNum w:abstractNumId="32" w15:restartNumberingAfterBreak="0">
    <w:nsid w:val="00000021"/>
    <w:multiLevelType w:val="hybridMultilevel"/>
    <w:tmpl w:val="BD724E24"/>
    <w:lvl w:ilvl="0" w:tplc="4524EDA6">
      <w:start w:val="1"/>
      <w:numFmt w:val="lowerRoman"/>
      <w:lvlText w:val="%1."/>
      <w:lvlJc w:val="right"/>
      <w:pPr>
        <w:ind w:left="1440" w:hanging="720"/>
      </w:pPr>
      <w:rPr>
        <w:rFonts w:hint="default"/>
        <w:b/>
        <w:i w:val="0"/>
      </w:rPr>
    </w:lvl>
    <w:lvl w:ilvl="1" w:tplc="A5F67F9A">
      <w:start w:val="1"/>
      <w:numFmt w:val="lowerLetter"/>
      <w:lvlText w:val="%2."/>
      <w:lvlJc w:val="left"/>
      <w:pPr>
        <w:ind w:left="1800" w:hanging="360"/>
      </w:pPr>
    </w:lvl>
    <w:lvl w:ilvl="2" w:tplc="B8F41148" w:tentative="1">
      <w:start w:val="1"/>
      <w:numFmt w:val="lowerRoman"/>
      <w:lvlText w:val="%3."/>
      <w:lvlJc w:val="right"/>
      <w:pPr>
        <w:ind w:left="2520" w:hanging="180"/>
      </w:pPr>
    </w:lvl>
    <w:lvl w:ilvl="3" w:tplc="71960AF4" w:tentative="1">
      <w:start w:val="1"/>
      <w:numFmt w:val="decimal"/>
      <w:lvlText w:val="%4."/>
      <w:lvlJc w:val="left"/>
      <w:pPr>
        <w:ind w:left="3240" w:hanging="360"/>
      </w:pPr>
    </w:lvl>
    <w:lvl w:ilvl="4" w:tplc="9DDED910" w:tentative="1">
      <w:start w:val="1"/>
      <w:numFmt w:val="lowerLetter"/>
      <w:lvlText w:val="%5."/>
      <w:lvlJc w:val="left"/>
      <w:pPr>
        <w:ind w:left="3960" w:hanging="360"/>
      </w:pPr>
    </w:lvl>
    <w:lvl w:ilvl="5" w:tplc="C180DC34" w:tentative="1">
      <w:start w:val="1"/>
      <w:numFmt w:val="lowerRoman"/>
      <w:lvlText w:val="%6."/>
      <w:lvlJc w:val="right"/>
      <w:pPr>
        <w:ind w:left="4680" w:hanging="180"/>
      </w:pPr>
    </w:lvl>
    <w:lvl w:ilvl="6" w:tplc="77B0275A" w:tentative="1">
      <w:start w:val="1"/>
      <w:numFmt w:val="decimal"/>
      <w:lvlText w:val="%7."/>
      <w:lvlJc w:val="left"/>
      <w:pPr>
        <w:ind w:left="5400" w:hanging="360"/>
      </w:pPr>
    </w:lvl>
    <w:lvl w:ilvl="7" w:tplc="13A6057A" w:tentative="1">
      <w:start w:val="1"/>
      <w:numFmt w:val="lowerLetter"/>
      <w:lvlText w:val="%8."/>
      <w:lvlJc w:val="left"/>
      <w:pPr>
        <w:ind w:left="6120" w:hanging="360"/>
      </w:pPr>
    </w:lvl>
    <w:lvl w:ilvl="8" w:tplc="642E90C6" w:tentative="1">
      <w:start w:val="1"/>
      <w:numFmt w:val="lowerRoman"/>
      <w:lvlText w:val="%9."/>
      <w:lvlJc w:val="right"/>
      <w:pPr>
        <w:ind w:left="6840" w:hanging="180"/>
      </w:pPr>
    </w:lvl>
  </w:abstractNum>
  <w:abstractNum w:abstractNumId="33" w15:restartNumberingAfterBreak="0">
    <w:nsid w:val="00000022"/>
    <w:multiLevelType w:val="hybridMultilevel"/>
    <w:tmpl w:val="BDA87102"/>
    <w:lvl w:ilvl="0" w:tplc="E7F4FCB0">
      <w:start w:val="1"/>
      <w:numFmt w:val="lowerLetter"/>
      <w:lvlText w:val="(%1)"/>
      <w:lvlJc w:val="left"/>
      <w:pPr>
        <w:ind w:left="1440" w:hanging="720"/>
      </w:pPr>
      <w:rPr>
        <w:rFonts w:hint="default"/>
        <w:b/>
        <w:i w:val="0"/>
      </w:rPr>
    </w:lvl>
    <w:lvl w:ilvl="1" w:tplc="B8BA5732" w:tentative="1">
      <w:start w:val="1"/>
      <w:numFmt w:val="lowerLetter"/>
      <w:lvlText w:val="%2."/>
      <w:lvlJc w:val="left"/>
      <w:pPr>
        <w:ind w:left="1440" w:hanging="360"/>
      </w:pPr>
    </w:lvl>
    <w:lvl w:ilvl="2" w:tplc="88280176" w:tentative="1">
      <w:start w:val="1"/>
      <w:numFmt w:val="lowerRoman"/>
      <w:lvlText w:val="%3."/>
      <w:lvlJc w:val="right"/>
      <w:pPr>
        <w:ind w:left="2160" w:hanging="180"/>
      </w:pPr>
    </w:lvl>
    <w:lvl w:ilvl="3" w:tplc="56D0FB96" w:tentative="1">
      <w:start w:val="1"/>
      <w:numFmt w:val="decimal"/>
      <w:lvlText w:val="%4."/>
      <w:lvlJc w:val="left"/>
      <w:pPr>
        <w:ind w:left="2880" w:hanging="360"/>
      </w:pPr>
    </w:lvl>
    <w:lvl w:ilvl="4" w:tplc="764CADEC" w:tentative="1">
      <w:start w:val="1"/>
      <w:numFmt w:val="lowerLetter"/>
      <w:lvlText w:val="%5."/>
      <w:lvlJc w:val="left"/>
      <w:pPr>
        <w:ind w:left="3600" w:hanging="360"/>
      </w:pPr>
    </w:lvl>
    <w:lvl w:ilvl="5" w:tplc="D6CCE9C2" w:tentative="1">
      <w:start w:val="1"/>
      <w:numFmt w:val="lowerRoman"/>
      <w:lvlText w:val="%6."/>
      <w:lvlJc w:val="right"/>
      <w:pPr>
        <w:ind w:left="4320" w:hanging="180"/>
      </w:pPr>
    </w:lvl>
    <w:lvl w:ilvl="6" w:tplc="3FF87352" w:tentative="1">
      <w:start w:val="1"/>
      <w:numFmt w:val="decimal"/>
      <w:lvlText w:val="%7."/>
      <w:lvlJc w:val="left"/>
      <w:pPr>
        <w:ind w:left="5040" w:hanging="360"/>
      </w:pPr>
    </w:lvl>
    <w:lvl w:ilvl="7" w:tplc="A1B6413A" w:tentative="1">
      <w:start w:val="1"/>
      <w:numFmt w:val="lowerLetter"/>
      <w:lvlText w:val="%8."/>
      <w:lvlJc w:val="left"/>
      <w:pPr>
        <w:ind w:left="5760" w:hanging="360"/>
      </w:pPr>
    </w:lvl>
    <w:lvl w:ilvl="8" w:tplc="A4922894" w:tentative="1">
      <w:start w:val="1"/>
      <w:numFmt w:val="lowerRoman"/>
      <w:lvlText w:val="%9."/>
      <w:lvlJc w:val="right"/>
      <w:pPr>
        <w:ind w:left="6480" w:hanging="180"/>
      </w:pPr>
    </w:lvl>
  </w:abstractNum>
  <w:abstractNum w:abstractNumId="34" w15:restartNumberingAfterBreak="0">
    <w:nsid w:val="00000023"/>
    <w:multiLevelType w:val="hybridMultilevel"/>
    <w:tmpl w:val="1AF6A78C"/>
    <w:lvl w:ilvl="0" w:tplc="A7A6213C">
      <w:start w:val="1"/>
      <w:numFmt w:val="decimal"/>
      <w:lvlText w:val="%1."/>
      <w:lvlJc w:val="left"/>
      <w:pPr>
        <w:ind w:left="720" w:hanging="360"/>
      </w:pPr>
      <w:rPr>
        <w:rFonts w:hint="default"/>
      </w:rPr>
    </w:lvl>
    <w:lvl w:ilvl="1" w:tplc="5DDE93BC" w:tentative="1">
      <w:start w:val="1"/>
      <w:numFmt w:val="lowerLetter"/>
      <w:lvlText w:val="%2."/>
      <w:lvlJc w:val="left"/>
      <w:pPr>
        <w:ind w:left="1440" w:hanging="360"/>
      </w:pPr>
    </w:lvl>
    <w:lvl w:ilvl="2" w:tplc="1E84F402" w:tentative="1">
      <w:start w:val="1"/>
      <w:numFmt w:val="lowerRoman"/>
      <w:lvlText w:val="%3."/>
      <w:lvlJc w:val="right"/>
      <w:pPr>
        <w:ind w:left="2160" w:hanging="180"/>
      </w:pPr>
    </w:lvl>
    <w:lvl w:ilvl="3" w:tplc="92FE85DC" w:tentative="1">
      <w:start w:val="1"/>
      <w:numFmt w:val="decimal"/>
      <w:lvlText w:val="%4."/>
      <w:lvlJc w:val="left"/>
      <w:pPr>
        <w:ind w:left="2880" w:hanging="360"/>
      </w:pPr>
    </w:lvl>
    <w:lvl w:ilvl="4" w:tplc="AF5CD49C" w:tentative="1">
      <w:start w:val="1"/>
      <w:numFmt w:val="lowerLetter"/>
      <w:lvlText w:val="%5."/>
      <w:lvlJc w:val="left"/>
      <w:pPr>
        <w:ind w:left="3600" w:hanging="360"/>
      </w:pPr>
    </w:lvl>
    <w:lvl w:ilvl="5" w:tplc="0F3CF756" w:tentative="1">
      <w:start w:val="1"/>
      <w:numFmt w:val="lowerRoman"/>
      <w:lvlText w:val="%6."/>
      <w:lvlJc w:val="right"/>
      <w:pPr>
        <w:ind w:left="4320" w:hanging="180"/>
      </w:pPr>
    </w:lvl>
    <w:lvl w:ilvl="6" w:tplc="357AEBEA" w:tentative="1">
      <w:start w:val="1"/>
      <w:numFmt w:val="decimal"/>
      <w:lvlText w:val="%7."/>
      <w:lvlJc w:val="left"/>
      <w:pPr>
        <w:ind w:left="5040" w:hanging="360"/>
      </w:pPr>
    </w:lvl>
    <w:lvl w:ilvl="7" w:tplc="EE0CC16E" w:tentative="1">
      <w:start w:val="1"/>
      <w:numFmt w:val="lowerLetter"/>
      <w:lvlText w:val="%8."/>
      <w:lvlJc w:val="left"/>
      <w:pPr>
        <w:ind w:left="5760" w:hanging="360"/>
      </w:pPr>
    </w:lvl>
    <w:lvl w:ilvl="8" w:tplc="25E8AD9A" w:tentative="1">
      <w:start w:val="1"/>
      <w:numFmt w:val="lowerRoman"/>
      <w:lvlText w:val="%9."/>
      <w:lvlJc w:val="right"/>
      <w:pPr>
        <w:ind w:left="6480" w:hanging="180"/>
      </w:pPr>
    </w:lvl>
  </w:abstractNum>
  <w:abstractNum w:abstractNumId="35" w15:restartNumberingAfterBreak="0">
    <w:nsid w:val="00000024"/>
    <w:multiLevelType w:val="hybridMultilevel"/>
    <w:tmpl w:val="28E6647C"/>
    <w:lvl w:ilvl="0" w:tplc="B448C332">
      <w:start w:val="1"/>
      <w:numFmt w:val="lowerLetter"/>
      <w:lvlText w:val="(%1)"/>
      <w:lvlJc w:val="left"/>
      <w:pPr>
        <w:ind w:left="1440" w:hanging="720"/>
      </w:pPr>
      <w:rPr>
        <w:rFonts w:hint="default"/>
      </w:rPr>
    </w:lvl>
    <w:lvl w:ilvl="1" w:tplc="F3C6A324" w:tentative="1">
      <w:start w:val="1"/>
      <w:numFmt w:val="lowerLetter"/>
      <w:lvlText w:val="%2."/>
      <w:lvlJc w:val="left"/>
      <w:pPr>
        <w:ind w:left="1800" w:hanging="360"/>
      </w:pPr>
    </w:lvl>
    <w:lvl w:ilvl="2" w:tplc="1D18A436" w:tentative="1">
      <w:start w:val="1"/>
      <w:numFmt w:val="lowerRoman"/>
      <w:lvlText w:val="%3."/>
      <w:lvlJc w:val="right"/>
      <w:pPr>
        <w:ind w:left="2520" w:hanging="180"/>
      </w:pPr>
    </w:lvl>
    <w:lvl w:ilvl="3" w:tplc="21088EC4" w:tentative="1">
      <w:start w:val="1"/>
      <w:numFmt w:val="decimal"/>
      <w:lvlText w:val="%4."/>
      <w:lvlJc w:val="left"/>
      <w:pPr>
        <w:ind w:left="3240" w:hanging="360"/>
      </w:pPr>
    </w:lvl>
    <w:lvl w:ilvl="4" w:tplc="9CD413C8" w:tentative="1">
      <w:start w:val="1"/>
      <w:numFmt w:val="lowerLetter"/>
      <w:lvlText w:val="%5."/>
      <w:lvlJc w:val="left"/>
      <w:pPr>
        <w:ind w:left="3960" w:hanging="360"/>
      </w:pPr>
    </w:lvl>
    <w:lvl w:ilvl="5" w:tplc="4DCAC984" w:tentative="1">
      <w:start w:val="1"/>
      <w:numFmt w:val="lowerRoman"/>
      <w:lvlText w:val="%6."/>
      <w:lvlJc w:val="right"/>
      <w:pPr>
        <w:ind w:left="4680" w:hanging="180"/>
      </w:pPr>
    </w:lvl>
    <w:lvl w:ilvl="6" w:tplc="7EAE805E" w:tentative="1">
      <w:start w:val="1"/>
      <w:numFmt w:val="decimal"/>
      <w:lvlText w:val="%7."/>
      <w:lvlJc w:val="left"/>
      <w:pPr>
        <w:ind w:left="5400" w:hanging="360"/>
      </w:pPr>
    </w:lvl>
    <w:lvl w:ilvl="7" w:tplc="392A55C6" w:tentative="1">
      <w:start w:val="1"/>
      <w:numFmt w:val="lowerLetter"/>
      <w:lvlText w:val="%8."/>
      <w:lvlJc w:val="left"/>
      <w:pPr>
        <w:ind w:left="6120" w:hanging="360"/>
      </w:pPr>
    </w:lvl>
    <w:lvl w:ilvl="8" w:tplc="14009BCC" w:tentative="1">
      <w:start w:val="1"/>
      <w:numFmt w:val="lowerRoman"/>
      <w:lvlText w:val="%9."/>
      <w:lvlJc w:val="right"/>
      <w:pPr>
        <w:ind w:left="6840" w:hanging="180"/>
      </w:pPr>
    </w:lvl>
  </w:abstractNum>
  <w:abstractNum w:abstractNumId="36" w15:restartNumberingAfterBreak="0">
    <w:nsid w:val="00000025"/>
    <w:multiLevelType w:val="hybridMultilevel"/>
    <w:tmpl w:val="0C5A140C"/>
    <w:lvl w:ilvl="0" w:tplc="328456C0">
      <w:start w:val="1"/>
      <w:numFmt w:val="lowerRoman"/>
      <w:lvlText w:val="%1."/>
      <w:lvlJc w:val="left"/>
      <w:pPr>
        <w:ind w:left="1800" w:hanging="360"/>
      </w:pPr>
      <w:rPr>
        <w:rFonts w:ascii="Times New Roman" w:eastAsiaTheme="minorEastAsia" w:hAnsi="Times New Roman" w:cs="Times New Roman"/>
      </w:rPr>
    </w:lvl>
    <w:lvl w:ilvl="1" w:tplc="8F1E1E94" w:tentative="1">
      <w:start w:val="1"/>
      <w:numFmt w:val="lowerLetter"/>
      <w:lvlText w:val="%2."/>
      <w:lvlJc w:val="left"/>
      <w:pPr>
        <w:ind w:left="2520" w:hanging="360"/>
      </w:pPr>
    </w:lvl>
    <w:lvl w:ilvl="2" w:tplc="7E38B8EA" w:tentative="1">
      <w:start w:val="1"/>
      <w:numFmt w:val="lowerRoman"/>
      <w:lvlText w:val="%3."/>
      <w:lvlJc w:val="right"/>
      <w:pPr>
        <w:ind w:left="3240" w:hanging="180"/>
      </w:pPr>
    </w:lvl>
    <w:lvl w:ilvl="3" w:tplc="56F68FA4" w:tentative="1">
      <w:start w:val="1"/>
      <w:numFmt w:val="decimal"/>
      <w:lvlText w:val="%4."/>
      <w:lvlJc w:val="left"/>
      <w:pPr>
        <w:ind w:left="3960" w:hanging="360"/>
      </w:pPr>
    </w:lvl>
    <w:lvl w:ilvl="4" w:tplc="FBDEFDCC" w:tentative="1">
      <w:start w:val="1"/>
      <w:numFmt w:val="lowerLetter"/>
      <w:lvlText w:val="%5."/>
      <w:lvlJc w:val="left"/>
      <w:pPr>
        <w:ind w:left="4680" w:hanging="360"/>
      </w:pPr>
    </w:lvl>
    <w:lvl w:ilvl="5" w:tplc="1A78AC5C" w:tentative="1">
      <w:start w:val="1"/>
      <w:numFmt w:val="lowerRoman"/>
      <w:lvlText w:val="%6."/>
      <w:lvlJc w:val="right"/>
      <w:pPr>
        <w:ind w:left="5400" w:hanging="180"/>
      </w:pPr>
    </w:lvl>
    <w:lvl w:ilvl="6" w:tplc="CEA05BBC" w:tentative="1">
      <w:start w:val="1"/>
      <w:numFmt w:val="decimal"/>
      <w:lvlText w:val="%7."/>
      <w:lvlJc w:val="left"/>
      <w:pPr>
        <w:ind w:left="6120" w:hanging="360"/>
      </w:pPr>
    </w:lvl>
    <w:lvl w:ilvl="7" w:tplc="903E28DE" w:tentative="1">
      <w:start w:val="1"/>
      <w:numFmt w:val="lowerLetter"/>
      <w:lvlText w:val="%8."/>
      <w:lvlJc w:val="left"/>
      <w:pPr>
        <w:ind w:left="6840" w:hanging="360"/>
      </w:pPr>
    </w:lvl>
    <w:lvl w:ilvl="8" w:tplc="17B625CA" w:tentative="1">
      <w:start w:val="1"/>
      <w:numFmt w:val="lowerRoman"/>
      <w:lvlText w:val="%9."/>
      <w:lvlJc w:val="right"/>
      <w:pPr>
        <w:ind w:left="7560" w:hanging="180"/>
      </w:pPr>
    </w:lvl>
  </w:abstractNum>
  <w:abstractNum w:abstractNumId="37" w15:restartNumberingAfterBreak="0">
    <w:nsid w:val="00000026"/>
    <w:multiLevelType w:val="hybridMultilevel"/>
    <w:tmpl w:val="37B8F0FC"/>
    <w:lvl w:ilvl="0" w:tplc="7E0E5476">
      <w:start w:val="1"/>
      <w:numFmt w:val="bullet"/>
      <w:lvlText w:val=""/>
      <w:lvlJc w:val="left"/>
      <w:pPr>
        <w:ind w:left="3688" w:hanging="360"/>
      </w:pPr>
      <w:rPr>
        <w:rFonts w:ascii="Symbol" w:hAnsi="Symbol" w:hint="default"/>
      </w:rPr>
    </w:lvl>
    <w:lvl w:ilvl="1" w:tplc="85162AE0" w:tentative="1">
      <w:start w:val="1"/>
      <w:numFmt w:val="bullet"/>
      <w:lvlText w:val="o"/>
      <w:lvlJc w:val="left"/>
      <w:pPr>
        <w:ind w:left="4408" w:hanging="360"/>
      </w:pPr>
      <w:rPr>
        <w:rFonts w:ascii="Courier New" w:hAnsi="Courier New" w:cs="Courier New" w:hint="default"/>
      </w:rPr>
    </w:lvl>
    <w:lvl w:ilvl="2" w:tplc="28A0D546" w:tentative="1">
      <w:start w:val="1"/>
      <w:numFmt w:val="bullet"/>
      <w:lvlText w:val=""/>
      <w:lvlJc w:val="left"/>
      <w:pPr>
        <w:ind w:left="5128" w:hanging="360"/>
      </w:pPr>
      <w:rPr>
        <w:rFonts w:ascii="Wingdings" w:hAnsi="Wingdings" w:hint="default"/>
      </w:rPr>
    </w:lvl>
    <w:lvl w:ilvl="3" w:tplc="9DEE24BE" w:tentative="1">
      <w:start w:val="1"/>
      <w:numFmt w:val="bullet"/>
      <w:lvlText w:val=""/>
      <w:lvlJc w:val="left"/>
      <w:pPr>
        <w:ind w:left="5848" w:hanging="360"/>
      </w:pPr>
      <w:rPr>
        <w:rFonts w:ascii="Symbol" w:hAnsi="Symbol" w:hint="default"/>
      </w:rPr>
    </w:lvl>
    <w:lvl w:ilvl="4" w:tplc="DC3430D2" w:tentative="1">
      <w:start w:val="1"/>
      <w:numFmt w:val="bullet"/>
      <w:lvlText w:val="o"/>
      <w:lvlJc w:val="left"/>
      <w:pPr>
        <w:ind w:left="6568" w:hanging="360"/>
      </w:pPr>
      <w:rPr>
        <w:rFonts w:ascii="Courier New" w:hAnsi="Courier New" w:cs="Courier New" w:hint="default"/>
      </w:rPr>
    </w:lvl>
    <w:lvl w:ilvl="5" w:tplc="460EED7A" w:tentative="1">
      <w:start w:val="1"/>
      <w:numFmt w:val="bullet"/>
      <w:lvlText w:val=""/>
      <w:lvlJc w:val="left"/>
      <w:pPr>
        <w:ind w:left="7288" w:hanging="360"/>
      </w:pPr>
      <w:rPr>
        <w:rFonts w:ascii="Wingdings" w:hAnsi="Wingdings" w:hint="default"/>
      </w:rPr>
    </w:lvl>
    <w:lvl w:ilvl="6" w:tplc="EF82EE20" w:tentative="1">
      <w:start w:val="1"/>
      <w:numFmt w:val="bullet"/>
      <w:lvlText w:val=""/>
      <w:lvlJc w:val="left"/>
      <w:pPr>
        <w:ind w:left="8008" w:hanging="360"/>
      </w:pPr>
      <w:rPr>
        <w:rFonts w:ascii="Symbol" w:hAnsi="Symbol" w:hint="default"/>
      </w:rPr>
    </w:lvl>
    <w:lvl w:ilvl="7" w:tplc="0868E80A" w:tentative="1">
      <w:start w:val="1"/>
      <w:numFmt w:val="bullet"/>
      <w:lvlText w:val="o"/>
      <w:lvlJc w:val="left"/>
      <w:pPr>
        <w:ind w:left="8728" w:hanging="360"/>
      </w:pPr>
      <w:rPr>
        <w:rFonts w:ascii="Courier New" w:hAnsi="Courier New" w:cs="Courier New" w:hint="default"/>
      </w:rPr>
    </w:lvl>
    <w:lvl w:ilvl="8" w:tplc="491C340A" w:tentative="1">
      <w:start w:val="1"/>
      <w:numFmt w:val="bullet"/>
      <w:lvlText w:val=""/>
      <w:lvlJc w:val="left"/>
      <w:pPr>
        <w:ind w:left="9448" w:hanging="360"/>
      </w:pPr>
      <w:rPr>
        <w:rFonts w:ascii="Wingdings" w:hAnsi="Wingdings" w:hint="default"/>
      </w:rPr>
    </w:lvl>
  </w:abstractNum>
  <w:abstractNum w:abstractNumId="38" w15:restartNumberingAfterBreak="0">
    <w:nsid w:val="00000027"/>
    <w:multiLevelType w:val="hybridMultilevel"/>
    <w:tmpl w:val="B1E4E5D2"/>
    <w:lvl w:ilvl="0" w:tplc="D2408B64">
      <w:start w:val="1"/>
      <w:numFmt w:val="lowerRoman"/>
      <w:lvlText w:val="%1)"/>
      <w:lvlJc w:val="left"/>
      <w:pPr>
        <w:ind w:left="2880" w:hanging="720"/>
      </w:pPr>
      <w:rPr>
        <w:rFonts w:hint="default"/>
      </w:rPr>
    </w:lvl>
    <w:lvl w:ilvl="1" w:tplc="DF7E9702" w:tentative="1">
      <w:start w:val="1"/>
      <w:numFmt w:val="lowerLetter"/>
      <w:lvlText w:val="%2."/>
      <w:lvlJc w:val="left"/>
      <w:pPr>
        <w:ind w:left="3240" w:hanging="360"/>
      </w:pPr>
    </w:lvl>
    <w:lvl w:ilvl="2" w:tplc="BBF40E70" w:tentative="1">
      <w:start w:val="1"/>
      <w:numFmt w:val="lowerRoman"/>
      <w:lvlText w:val="%3."/>
      <w:lvlJc w:val="right"/>
      <w:pPr>
        <w:ind w:left="3960" w:hanging="180"/>
      </w:pPr>
    </w:lvl>
    <w:lvl w:ilvl="3" w:tplc="2DCC6A1E" w:tentative="1">
      <w:start w:val="1"/>
      <w:numFmt w:val="decimal"/>
      <w:lvlText w:val="%4."/>
      <w:lvlJc w:val="left"/>
      <w:pPr>
        <w:ind w:left="4680" w:hanging="360"/>
      </w:pPr>
    </w:lvl>
    <w:lvl w:ilvl="4" w:tplc="9BA0DE08" w:tentative="1">
      <w:start w:val="1"/>
      <w:numFmt w:val="lowerLetter"/>
      <w:lvlText w:val="%5."/>
      <w:lvlJc w:val="left"/>
      <w:pPr>
        <w:ind w:left="5400" w:hanging="360"/>
      </w:pPr>
    </w:lvl>
    <w:lvl w:ilvl="5" w:tplc="8E62E894" w:tentative="1">
      <w:start w:val="1"/>
      <w:numFmt w:val="lowerRoman"/>
      <w:lvlText w:val="%6."/>
      <w:lvlJc w:val="right"/>
      <w:pPr>
        <w:ind w:left="6120" w:hanging="180"/>
      </w:pPr>
    </w:lvl>
    <w:lvl w:ilvl="6" w:tplc="0E8C542C" w:tentative="1">
      <w:start w:val="1"/>
      <w:numFmt w:val="decimal"/>
      <w:lvlText w:val="%7."/>
      <w:lvlJc w:val="left"/>
      <w:pPr>
        <w:ind w:left="6840" w:hanging="360"/>
      </w:pPr>
    </w:lvl>
    <w:lvl w:ilvl="7" w:tplc="A9D4AB5E" w:tentative="1">
      <w:start w:val="1"/>
      <w:numFmt w:val="lowerLetter"/>
      <w:lvlText w:val="%8."/>
      <w:lvlJc w:val="left"/>
      <w:pPr>
        <w:ind w:left="7560" w:hanging="360"/>
      </w:pPr>
    </w:lvl>
    <w:lvl w:ilvl="8" w:tplc="AFA6F8FA" w:tentative="1">
      <w:start w:val="1"/>
      <w:numFmt w:val="lowerRoman"/>
      <w:lvlText w:val="%9."/>
      <w:lvlJc w:val="right"/>
      <w:pPr>
        <w:ind w:left="8280" w:hanging="180"/>
      </w:pPr>
    </w:lvl>
  </w:abstractNum>
  <w:abstractNum w:abstractNumId="39" w15:restartNumberingAfterBreak="0">
    <w:nsid w:val="00000028"/>
    <w:multiLevelType w:val="hybridMultilevel"/>
    <w:tmpl w:val="2E82A74A"/>
    <w:lvl w:ilvl="0" w:tplc="FAA8C672">
      <w:start w:val="1"/>
      <w:numFmt w:val="lowerLetter"/>
      <w:lvlText w:val="%1)"/>
      <w:lvlJc w:val="left"/>
      <w:pPr>
        <w:ind w:left="3960" w:hanging="360"/>
      </w:pPr>
      <w:rPr>
        <w:rFonts w:hint="default"/>
      </w:rPr>
    </w:lvl>
    <w:lvl w:ilvl="1" w:tplc="7B947B84" w:tentative="1">
      <w:start w:val="1"/>
      <w:numFmt w:val="lowerLetter"/>
      <w:lvlText w:val="%2."/>
      <w:lvlJc w:val="left"/>
      <w:pPr>
        <w:ind w:left="4680" w:hanging="360"/>
      </w:pPr>
    </w:lvl>
    <w:lvl w:ilvl="2" w:tplc="D2D23FD0" w:tentative="1">
      <w:start w:val="1"/>
      <w:numFmt w:val="lowerRoman"/>
      <w:lvlText w:val="%3."/>
      <w:lvlJc w:val="right"/>
      <w:pPr>
        <w:ind w:left="5400" w:hanging="180"/>
      </w:pPr>
    </w:lvl>
    <w:lvl w:ilvl="3" w:tplc="6E74EE04" w:tentative="1">
      <w:start w:val="1"/>
      <w:numFmt w:val="decimal"/>
      <w:lvlText w:val="%4."/>
      <w:lvlJc w:val="left"/>
      <w:pPr>
        <w:ind w:left="6120" w:hanging="360"/>
      </w:pPr>
    </w:lvl>
    <w:lvl w:ilvl="4" w:tplc="D430F5D2" w:tentative="1">
      <w:start w:val="1"/>
      <w:numFmt w:val="lowerLetter"/>
      <w:lvlText w:val="%5."/>
      <w:lvlJc w:val="left"/>
      <w:pPr>
        <w:ind w:left="6840" w:hanging="360"/>
      </w:pPr>
    </w:lvl>
    <w:lvl w:ilvl="5" w:tplc="22EAE5EA" w:tentative="1">
      <w:start w:val="1"/>
      <w:numFmt w:val="lowerRoman"/>
      <w:lvlText w:val="%6."/>
      <w:lvlJc w:val="right"/>
      <w:pPr>
        <w:ind w:left="7560" w:hanging="180"/>
      </w:pPr>
    </w:lvl>
    <w:lvl w:ilvl="6" w:tplc="E3561F08" w:tentative="1">
      <w:start w:val="1"/>
      <w:numFmt w:val="decimal"/>
      <w:lvlText w:val="%7."/>
      <w:lvlJc w:val="left"/>
      <w:pPr>
        <w:ind w:left="8280" w:hanging="360"/>
      </w:pPr>
    </w:lvl>
    <w:lvl w:ilvl="7" w:tplc="BEA2FEE4" w:tentative="1">
      <w:start w:val="1"/>
      <w:numFmt w:val="lowerLetter"/>
      <w:lvlText w:val="%8."/>
      <w:lvlJc w:val="left"/>
      <w:pPr>
        <w:ind w:left="9000" w:hanging="360"/>
      </w:pPr>
    </w:lvl>
    <w:lvl w:ilvl="8" w:tplc="1DFCC562" w:tentative="1">
      <w:start w:val="1"/>
      <w:numFmt w:val="lowerRoman"/>
      <w:lvlText w:val="%9."/>
      <w:lvlJc w:val="right"/>
      <w:pPr>
        <w:ind w:left="9720" w:hanging="180"/>
      </w:pPr>
    </w:lvl>
  </w:abstractNum>
  <w:abstractNum w:abstractNumId="40" w15:restartNumberingAfterBreak="0">
    <w:nsid w:val="00000029"/>
    <w:multiLevelType w:val="hybridMultilevel"/>
    <w:tmpl w:val="8042DBA2"/>
    <w:lvl w:ilvl="0" w:tplc="F6CC8B6C">
      <w:start w:val="1"/>
      <w:numFmt w:val="decimal"/>
      <w:lvlText w:val="(%1)"/>
      <w:lvlJc w:val="left"/>
      <w:pPr>
        <w:ind w:left="720" w:hanging="360"/>
      </w:pPr>
      <w:rPr>
        <w:rFonts w:hint="default"/>
      </w:rPr>
    </w:lvl>
    <w:lvl w:ilvl="1" w:tplc="14486BC8" w:tentative="1">
      <w:start w:val="1"/>
      <w:numFmt w:val="lowerLetter"/>
      <w:lvlText w:val="%2."/>
      <w:lvlJc w:val="left"/>
      <w:pPr>
        <w:ind w:left="1440" w:hanging="360"/>
      </w:pPr>
    </w:lvl>
    <w:lvl w:ilvl="2" w:tplc="5D944A2A" w:tentative="1">
      <w:start w:val="1"/>
      <w:numFmt w:val="lowerRoman"/>
      <w:lvlText w:val="%3."/>
      <w:lvlJc w:val="right"/>
      <w:pPr>
        <w:ind w:left="2160" w:hanging="180"/>
      </w:pPr>
    </w:lvl>
    <w:lvl w:ilvl="3" w:tplc="ACF856E6" w:tentative="1">
      <w:start w:val="1"/>
      <w:numFmt w:val="decimal"/>
      <w:lvlText w:val="%4."/>
      <w:lvlJc w:val="left"/>
      <w:pPr>
        <w:ind w:left="2880" w:hanging="360"/>
      </w:pPr>
    </w:lvl>
    <w:lvl w:ilvl="4" w:tplc="2716E05E" w:tentative="1">
      <w:start w:val="1"/>
      <w:numFmt w:val="lowerLetter"/>
      <w:lvlText w:val="%5."/>
      <w:lvlJc w:val="left"/>
      <w:pPr>
        <w:ind w:left="3600" w:hanging="360"/>
      </w:pPr>
    </w:lvl>
    <w:lvl w:ilvl="5" w:tplc="3756332A" w:tentative="1">
      <w:start w:val="1"/>
      <w:numFmt w:val="lowerRoman"/>
      <w:lvlText w:val="%6."/>
      <w:lvlJc w:val="right"/>
      <w:pPr>
        <w:ind w:left="4320" w:hanging="180"/>
      </w:pPr>
    </w:lvl>
    <w:lvl w:ilvl="6" w:tplc="43D47670" w:tentative="1">
      <w:start w:val="1"/>
      <w:numFmt w:val="decimal"/>
      <w:lvlText w:val="%7."/>
      <w:lvlJc w:val="left"/>
      <w:pPr>
        <w:ind w:left="5040" w:hanging="360"/>
      </w:pPr>
    </w:lvl>
    <w:lvl w:ilvl="7" w:tplc="47C26474" w:tentative="1">
      <w:start w:val="1"/>
      <w:numFmt w:val="lowerLetter"/>
      <w:lvlText w:val="%8."/>
      <w:lvlJc w:val="left"/>
      <w:pPr>
        <w:ind w:left="5760" w:hanging="360"/>
      </w:pPr>
    </w:lvl>
    <w:lvl w:ilvl="8" w:tplc="3FE8285A" w:tentative="1">
      <w:start w:val="1"/>
      <w:numFmt w:val="lowerRoman"/>
      <w:lvlText w:val="%9."/>
      <w:lvlJc w:val="right"/>
      <w:pPr>
        <w:ind w:left="6480" w:hanging="180"/>
      </w:pPr>
    </w:lvl>
  </w:abstractNum>
  <w:abstractNum w:abstractNumId="41" w15:restartNumberingAfterBreak="0">
    <w:nsid w:val="0000002A"/>
    <w:multiLevelType w:val="hybridMultilevel"/>
    <w:tmpl w:val="A6A81BCE"/>
    <w:lvl w:ilvl="0" w:tplc="572A3AFC">
      <w:start w:val="1"/>
      <w:numFmt w:val="decimal"/>
      <w:lvlText w:val="%1."/>
      <w:lvlJc w:val="left"/>
      <w:pPr>
        <w:ind w:left="360" w:hanging="360"/>
      </w:pPr>
      <w:rPr>
        <w:rFonts w:hint="default"/>
      </w:rPr>
    </w:lvl>
    <w:lvl w:ilvl="1" w:tplc="3D9E398A">
      <w:start w:val="1"/>
      <w:numFmt w:val="lowerLetter"/>
      <w:lvlText w:val="%2."/>
      <w:lvlJc w:val="left"/>
      <w:pPr>
        <w:ind w:left="1080" w:hanging="360"/>
      </w:pPr>
    </w:lvl>
    <w:lvl w:ilvl="2" w:tplc="D36C8E0C" w:tentative="1">
      <w:start w:val="1"/>
      <w:numFmt w:val="lowerRoman"/>
      <w:lvlText w:val="%3."/>
      <w:lvlJc w:val="right"/>
      <w:pPr>
        <w:ind w:left="1800" w:hanging="180"/>
      </w:pPr>
    </w:lvl>
    <w:lvl w:ilvl="3" w:tplc="DA30E130" w:tentative="1">
      <w:start w:val="1"/>
      <w:numFmt w:val="decimal"/>
      <w:lvlText w:val="%4."/>
      <w:lvlJc w:val="left"/>
      <w:pPr>
        <w:ind w:left="2520" w:hanging="360"/>
      </w:pPr>
    </w:lvl>
    <w:lvl w:ilvl="4" w:tplc="8A5EDEF8" w:tentative="1">
      <w:start w:val="1"/>
      <w:numFmt w:val="lowerLetter"/>
      <w:lvlText w:val="%5."/>
      <w:lvlJc w:val="left"/>
      <w:pPr>
        <w:ind w:left="3240" w:hanging="360"/>
      </w:pPr>
    </w:lvl>
    <w:lvl w:ilvl="5" w:tplc="6298ED88" w:tentative="1">
      <w:start w:val="1"/>
      <w:numFmt w:val="lowerRoman"/>
      <w:lvlText w:val="%6."/>
      <w:lvlJc w:val="right"/>
      <w:pPr>
        <w:ind w:left="3960" w:hanging="180"/>
      </w:pPr>
    </w:lvl>
    <w:lvl w:ilvl="6" w:tplc="0CB6E60C" w:tentative="1">
      <w:start w:val="1"/>
      <w:numFmt w:val="decimal"/>
      <w:lvlText w:val="%7."/>
      <w:lvlJc w:val="left"/>
      <w:pPr>
        <w:ind w:left="4680" w:hanging="360"/>
      </w:pPr>
    </w:lvl>
    <w:lvl w:ilvl="7" w:tplc="153A90F4" w:tentative="1">
      <w:start w:val="1"/>
      <w:numFmt w:val="lowerLetter"/>
      <w:lvlText w:val="%8."/>
      <w:lvlJc w:val="left"/>
      <w:pPr>
        <w:ind w:left="5400" w:hanging="360"/>
      </w:pPr>
    </w:lvl>
    <w:lvl w:ilvl="8" w:tplc="61A69924" w:tentative="1">
      <w:start w:val="1"/>
      <w:numFmt w:val="lowerRoman"/>
      <w:lvlText w:val="%9."/>
      <w:lvlJc w:val="right"/>
      <w:pPr>
        <w:ind w:left="6120" w:hanging="180"/>
      </w:pPr>
    </w:lvl>
  </w:abstractNum>
  <w:abstractNum w:abstractNumId="42" w15:restartNumberingAfterBreak="0">
    <w:nsid w:val="0000002B"/>
    <w:multiLevelType w:val="hybridMultilevel"/>
    <w:tmpl w:val="02A27322"/>
    <w:lvl w:ilvl="0" w:tplc="40BE26B8">
      <w:start w:val="1"/>
      <w:numFmt w:val="decimal"/>
      <w:lvlText w:val="%1."/>
      <w:lvlJc w:val="left"/>
      <w:pPr>
        <w:ind w:left="2430" w:hanging="360"/>
      </w:pPr>
      <w:rPr>
        <w:rFonts w:hint="default"/>
        <w:b/>
      </w:rPr>
    </w:lvl>
    <w:lvl w:ilvl="1" w:tplc="AFEC7CA0">
      <w:start w:val="1"/>
      <w:numFmt w:val="lowerLetter"/>
      <w:lvlText w:val="%2."/>
      <w:lvlJc w:val="left"/>
      <w:pPr>
        <w:ind w:left="3150" w:hanging="360"/>
      </w:pPr>
    </w:lvl>
    <w:lvl w:ilvl="2" w:tplc="667E4CCE" w:tentative="1">
      <w:start w:val="1"/>
      <w:numFmt w:val="lowerRoman"/>
      <w:lvlText w:val="%3."/>
      <w:lvlJc w:val="right"/>
      <w:pPr>
        <w:ind w:left="3870" w:hanging="180"/>
      </w:pPr>
    </w:lvl>
    <w:lvl w:ilvl="3" w:tplc="E8BC1B66" w:tentative="1">
      <w:start w:val="1"/>
      <w:numFmt w:val="decimal"/>
      <w:lvlText w:val="%4."/>
      <w:lvlJc w:val="left"/>
      <w:pPr>
        <w:ind w:left="4590" w:hanging="360"/>
      </w:pPr>
    </w:lvl>
    <w:lvl w:ilvl="4" w:tplc="6BDE8B7E" w:tentative="1">
      <w:start w:val="1"/>
      <w:numFmt w:val="lowerLetter"/>
      <w:lvlText w:val="%5."/>
      <w:lvlJc w:val="left"/>
      <w:pPr>
        <w:ind w:left="5310" w:hanging="360"/>
      </w:pPr>
    </w:lvl>
    <w:lvl w:ilvl="5" w:tplc="0C88013C" w:tentative="1">
      <w:start w:val="1"/>
      <w:numFmt w:val="lowerRoman"/>
      <w:lvlText w:val="%6."/>
      <w:lvlJc w:val="right"/>
      <w:pPr>
        <w:ind w:left="6030" w:hanging="180"/>
      </w:pPr>
    </w:lvl>
    <w:lvl w:ilvl="6" w:tplc="BC34BB72" w:tentative="1">
      <w:start w:val="1"/>
      <w:numFmt w:val="decimal"/>
      <w:lvlText w:val="%7."/>
      <w:lvlJc w:val="left"/>
      <w:pPr>
        <w:ind w:left="6750" w:hanging="360"/>
      </w:pPr>
    </w:lvl>
    <w:lvl w:ilvl="7" w:tplc="A8AEAC08" w:tentative="1">
      <w:start w:val="1"/>
      <w:numFmt w:val="lowerLetter"/>
      <w:lvlText w:val="%8."/>
      <w:lvlJc w:val="left"/>
      <w:pPr>
        <w:ind w:left="7470" w:hanging="360"/>
      </w:pPr>
    </w:lvl>
    <w:lvl w:ilvl="8" w:tplc="53404AAC" w:tentative="1">
      <w:start w:val="1"/>
      <w:numFmt w:val="lowerRoman"/>
      <w:lvlText w:val="%9."/>
      <w:lvlJc w:val="right"/>
      <w:pPr>
        <w:ind w:left="8190" w:hanging="180"/>
      </w:pPr>
    </w:lvl>
  </w:abstractNum>
  <w:abstractNum w:abstractNumId="43" w15:restartNumberingAfterBreak="0">
    <w:nsid w:val="0000002C"/>
    <w:multiLevelType w:val="multilevel"/>
    <w:tmpl w:val="7264CA04"/>
    <w:name w:val="(Unnamed Numbering Scheme)"/>
    <w:lvl w:ilvl="0">
      <w:start w:val="9"/>
      <w:numFmt w:val="decimal"/>
      <w:pStyle w:val="Heading10"/>
      <w:lvlText w:val="%1."/>
      <w:lvlJc w:val="left"/>
      <w:pPr>
        <w:tabs>
          <w:tab w:val="num" w:pos="720"/>
        </w:tabs>
        <w:ind w:left="720" w:hanging="720"/>
      </w:pPr>
      <w:rPr>
        <w:rFonts w:ascii="Times New Roman" w:hAnsi="Times New Roman" w:cs="Times New Roman" w:hint="default"/>
        <w:b/>
        <w:i w:val="0"/>
        <w:color w:val="010000"/>
        <w:sz w:val="28"/>
        <w:u w:val="none"/>
      </w:rPr>
    </w:lvl>
    <w:lvl w:ilvl="1">
      <w:start w:val="1"/>
      <w:numFmt w:val="decimal"/>
      <w:pStyle w:val="Heading2"/>
      <w:lvlText w:val="%1.%2"/>
      <w:lvlJc w:val="left"/>
      <w:pPr>
        <w:tabs>
          <w:tab w:val="num" w:pos="1710"/>
        </w:tabs>
        <w:ind w:left="1710" w:hanging="720"/>
      </w:pPr>
      <w:rPr>
        <w:rFonts w:ascii="Times New Roman" w:hAnsi="Times New Roman" w:cs="Times New Roman" w:hint="default"/>
        <w:b/>
        <w:color w:val="010000"/>
        <w:sz w:val="28"/>
        <w:u w:val="none"/>
      </w:rPr>
    </w:lvl>
    <w:lvl w:ilvl="2">
      <w:start w:val="1"/>
      <w:numFmt w:val="lowerLetter"/>
      <w:lvlText w:val="(%3)"/>
      <w:lvlJc w:val="left"/>
      <w:pPr>
        <w:tabs>
          <w:tab w:val="num" w:pos="2160"/>
        </w:tabs>
        <w:ind w:left="2160" w:hanging="720"/>
      </w:pPr>
      <w:rPr>
        <w:rFonts w:ascii="Times New Roman" w:hAnsi="Times New Roman" w:cs="Times New Roman" w:hint="default"/>
        <w:b/>
        <w:color w:val="010000"/>
        <w:sz w:val="24"/>
        <w:u w:val="none"/>
      </w:rPr>
    </w:lvl>
    <w:lvl w:ilvl="3">
      <w:start w:val="1"/>
      <w:numFmt w:val="lowerRoman"/>
      <w:lvlText w:val="(%4)"/>
      <w:lvlJc w:val="left"/>
      <w:pPr>
        <w:tabs>
          <w:tab w:val="num" w:pos="2880"/>
        </w:tabs>
        <w:ind w:left="2880" w:hanging="720"/>
      </w:pPr>
      <w:rPr>
        <w:rFonts w:ascii="Times New Roman" w:hAnsi="Times New Roman" w:cs="Times New Roman" w:hint="default"/>
        <w:b w:val="0"/>
        <w:color w:val="010000"/>
        <w:sz w:val="28"/>
        <w:u w:val="none"/>
      </w:rPr>
    </w:lvl>
    <w:lvl w:ilvl="4">
      <w:start w:val="1"/>
      <w:numFmt w:val="decimal"/>
      <w:lvlText w:val="(%5)"/>
      <w:lvlJc w:val="left"/>
      <w:pPr>
        <w:tabs>
          <w:tab w:val="num" w:pos="3600"/>
        </w:tabs>
        <w:ind w:left="3600" w:hanging="720"/>
      </w:pPr>
      <w:rPr>
        <w:rFonts w:ascii="Times New Roman" w:hAnsi="Times New Roman" w:cs="Times New Roman" w:hint="default"/>
        <w:b/>
        <w:color w:val="010000"/>
        <w:sz w:val="26"/>
        <w:u w:val="none"/>
      </w:rPr>
    </w:lvl>
    <w:lvl w:ilvl="5">
      <w:start w:val="1"/>
      <w:numFmt w:val="lowerLetter"/>
      <w:lvlText w:val="%6."/>
      <w:lvlJc w:val="left"/>
      <w:pPr>
        <w:tabs>
          <w:tab w:val="num" w:pos="4320"/>
        </w:tabs>
        <w:ind w:left="4320" w:hanging="720"/>
      </w:pPr>
      <w:rPr>
        <w:rFonts w:ascii="Times New Roman" w:hAnsi="Times New Roman" w:cs="Times New Roman" w:hint="default"/>
        <w:b/>
        <w:color w:val="010000"/>
        <w:sz w:val="20"/>
        <w:u w:val="none"/>
      </w:rPr>
    </w:lvl>
    <w:lvl w:ilvl="6">
      <w:start w:val="1"/>
      <w:numFmt w:val="lowerRoman"/>
      <w:lvlText w:val="%7."/>
      <w:lvlJc w:val="left"/>
      <w:pPr>
        <w:tabs>
          <w:tab w:val="num" w:pos="5040"/>
        </w:tabs>
        <w:ind w:left="5040" w:hanging="720"/>
      </w:pPr>
      <w:rPr>
        <w:rFonts w:ascii="Times New Roman" w:hAnsi="Times New Roman" w:cs="Times New Roman" w:hint="default"/>
        <w:b w:val="0"/>
        <w:color w:val="010000"/>
        <w:sz w:val="24"/>
        <w:u w:val="none"/>
      </w:rPr>
    </w:lvl>
    <w:lvl w:ilvl="7">
      <w:start w:val="1"/>
      <w:numFmt w:val="decimal"/>
      <w:lvlText w:val="%8)"/>
      <w:lvlJc w:val="left"/>
      <w:pPr>
        <w:tabs>
          <w:tab w:val="num" w:pos="5760"/>
        </w:tabs>
        <w:ind w:left="5760" w:hanging="720"/>
      </w:pPr>
      <w:rPr>
        <w:rFonts w:ascii="Times New Roman" w:hAnsi="Times New Roman" w:cs="Times New Roman" w:hint="default"/>
        <w:b w:val="0"/>
        <w:color w:val="010000"/>
        <w:sz w:val="24"/>
        <w:u w:val="none"/>
      </w:rPr>
    </w:lvl>
    <w:lvl w:ilvl="8">
      <w:start w:val="1"/>
      <w:numFmt w:val="lowerLetter"/>
      <w:lvlText w:val="%9)"/>
      <w:lvlJc w:val="left"/>
      <w:pPr>
        <w:tabs>
          <w:tab w:val="num" w:pos="6480"/>
        </w:tabs>
        <w:ind w:left="6480" w:hanging="720"/>
      </w:pPr>
      <w:rPr>
        <w:rFonts w:ascii="Times New Roman" w:hAnsi="Times New Roman" w:cs="Times New Roman" w:hint="default"/>
        <w:b w:val="0"/>
        <w:color w:val="010000"/>
        <w:sz w:val="20"/>
        <w:u w:val="none"/>
      </w:rPr>
    </w:lvl>
  </w:abstractNum>
  <w:abstractNum w:abstractNumId="44" w15:restartNumberingAfterBreak="0">
    <w:nsid w:val="0000002D"/>
    <w:multiLevelType w:val="multilevel"/>
    <w:tmpl w:val="39528D4A"/>
    <w:lvl w:ilvl="0">
      <w:start w:val="1"/>
      <w:numFmt w:val="lowerLetter"/>
      <w:pStyle w:val="Heading3"/>
      <w:lvlText w:val="(%1)"/>
      <w:lvlJc w:val="left"/>
      <w:pPr>
        <w:ind w:firstLine="1440"/>
      </w:pPr>
      <w:rPr>
        <w:rFonts w:cs="Times New Roman" w:hint="default"/>
        <w:b w:val="0"/>
        <w:i w:val="0"/>
        <w:caps w:val="0"/>
        <w:strike w:val="0"/>
        <w:dstrike w:val="0"/>
        <w:vanish w:val="0"/>
        <w:sz w:val="24"/>
        <w:vertAlign w:val="baseline"/>
      </w:rPr>
    </w:lvl>
    <w:lvl w:ilvl="1">
      <w:start w:val="1"/>
      <w:numFmt w:val="lowerLetter"/>
      <w:lvlText w:val="%2."/>
      <w:lvlJc w:val="left"/>
      <w:pPr>
        <w:ind w:left="2880" w:hanging="360"/>
      </w:pPr>
      <w:rPr>
        <w:rFonts w:cs="Times New Roman" w:hint="default"/>
      </w:rPr>
    </w:lvl>
    <w:lvl w:ilvl="2">
      <w:start w:val="1"/>
      <w:numFmt w:val="lowerLetter"/>
      <w:lvlText w:val="(%3)"/>
      <w:lvlJc w:val="left"/>
      <w:pPr>
        <w:ind w:left="2880" w:hanging="720"/>
      </w:pPr>
      <w:rPr>
        <w:rFonts w:cs="Times New Roman" w:hint="default"/>
        <w:b w:val="0"/>
        <w:i w:val="0"/>
        <w:caps w:val="0"/>
        <w:strike w:val="0"/>
        <w:dstrike w:val="0"/>
        <w:vanish w:val="0"/>
        <w:sz w:val="24"/>
        <w:vertAlign w:val="baseline"/>
      </w:rPr>
    </w:lvl>
    <w:lvl w:ilvl="3">
      <w:start w:val="1"/>
      <w:numFmt w:val="decimal"/>
      <w:lvlText w:val="%4."/>
      <w:lvlJc w:val="left"/>
      <w:pPr>
        <w:ind w:left="432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right"/>
      <w:pPr>
        <w:ind w:left="5760" w:hanging="180"/>
      </w:pPr>
      <w:rPr>
        <w:rFonts w:cs="Times New Roman" w:hint="default"/>
      </w:rPr>
    </w:lvl>
    <w:lvl w:ilvl="6">
      <w:start w:val="1"/>
      <w:numFmt w:val="decimal"/>
      <w:lvlText w:val="%7."/>
      <w:lvlJc w:val="left"/>
      <w:pPr>
        <w:ind w:left="6480" w:hanging="360"/>
      </w:pPr>
      <w:rPr>
        <w:rFonts w:cs="Times New Roman" w:hint="default"/>
      </w:rPr>
    </w:lvl>
    <w:lvl w:ilvl="7">
      <w:start w:val="1"/>
      <w:numFmt w:val="lowerLetter"/>
      <w:lvlText w:val="%8."/>
      <w:lvlJc w:val="left"/>
      <w:pPr>
        <w:ind w:left="7200" w:hanging="360"/>
      </w:pPr>
      <w:rPr>
        <w:rFonts w:cs="Times New Roman" w:hint="default"/>
      </w:rPr>
    </w:lvl>
    <w:lvl w:ilvl="8">
      <w:start w:val="1"/>
      <w:numFmt w:val="lowerRoman"/>
      <w:lvlText w:val="%9."/>
      <w:lvlJc w:val="right"/>
      <w:pPr>
        <w:ind w:left="7920" w:hanging="180"/>
      </w:pPr>
      <w:rPr>
        <w:rFonts w:cs="Times New Roman" w:hint="default"/>
      </w:rPr>
    </w:lvl>
  </w:abstractNum>
  <w:abstractNum w:abstractNumId="45" w15:restartNumberingAfterBreak="0">
    <w:nsid w:val="0000002E"/>
    <w:multiLevelType w:val="multilevel"/>
    <w:tmpl w:val="B3DCA4E0"/>
    <w:name w:val="(Unnamed Numbering Scheme)2"/>
    <w:lvl w:ilvl="0">
      <w:start w:val="1"/>
      <w:numFmt w:val="lowerRoman"/>
      <w:pStyle w:val="Heading4"/>
      <w:lvlText w:val="(%1)"/>
      <w:lvlJc w:val="left"/>
      <w:pPr>
        <w:ind w:left="2880" w:hanging="720"/>
      </w:pPr>
      <w:rPr>
        <w:rFonts w:cs="Times New Roman" w:hint="default"/>
        <w:b w:val="0"/>
        <w:i w:val="0"/>
        <w:caps w:val="0"/>
        <w:strike w:val="0"/>
        <w:dstrike w:val="0"/>
        <w:vanish w:val="0"/>
        <w:vertAlign w:val="baseline"/>
      </w:rPr>
    </w:lvl>
    <w:lvl w:ilvl="1">
      <w:start w:val="1"/>
      <w:numFmt w:val="lowerLetter"/>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46" w15:restartNumberingAfterBreak="0">
    <w:nsid w:val="0000002F"/>
    <w:multiLevelType w:val="hybridMultilevel"/>
    <w:tmpl w:val="3AF05A66"/>
    <w:lvl w:ilvl="0" w:tplc="FEBAB70C">
      <w:start w:val="1"/>
      <w:numFmt w:val="bullet"/>
      <w:pStyle w:val="00BulletList"/>
      <w:lvlText w:val=""/>
      <w:lvlJc w:val="left"/>
      <w:pPr>
        <w:ind w:left="1440" w:hanging="720"/>
      </w:pPr>
      <w:rPr>
        <w:rFonts w:ascii="Symbol" w:hAnsi="Symbol" w:hint="default"/>
      </w:rPr>
    </w:lvl>
    <w:lvl w:ilvl="1" w:tplc="DB026974">
      <w:start w:val="1"/>
      <w:numFmt w:val="bullet"/>
      <w:lvlText w:val="o"/>
      <w:lvlJc w:val="left"/>
      <w:pPr>
        <w:ind w:left="1440" w:hanging="360"/>
      </w:pPr>
      <w:rPr>
        <w:rFonts w:ascii="Courier New" w:hAnsi="Courier New" w:hint="default"/>
      </w:rPr>
    </w:lvl>
    <w:lvl w:ilvl="2" w:tplc="E940E444">
      <w:start w:val="1"/>
      <w:numFmt w:val="bullet"/>
      <w:lvlText w:val=""/>
      <w:lvlJc w:val="left"/>
      <w:pPr>
        <w:ind w:left="2160" w:hanging="360"/>
      </w:pPr>
      <w:rPr>
        <w:rFonts w:ascii="Wingdings" w:hAnsi="Wingdings" w:hint="default"/>
      </w:rPr>
    </w:lvl>
    <w:lvl w:ilvl="3" w:tplc="88F2415C" w:tentative="1">
      <w:start w:val="1"/>
      <w:numFmt w:val="bullet"/>
      <w:lvlText w:val=""/>
      <w:lvlJc w:val="left"/>
      <w:pPr>
        <w:ind w:left="2880" w:hanging="360"/>
      </w:pPr>
      <w:rPr>
        <w:rFonts w:ascii="Symbol" w:hAnsi="Symbol" w:hint="default"/>
      </w:rPr>
    </w:lvl>
    <w:lvl w:ilvl="4" w:tplc="EE1409D4" w:tentative="1">
      <w:start w:val="1"/>
      <w:numFmt w:val="bullet"/>
      <w:lvlText w:val="o"/>
      <w:lvlJc w:val="left"/>
      <w:pPr>
        <w:ind w:left="3600" w:hanging="360"/>
      </w:pPr>
      <w:rPr>
        <w:rFonts w:ascii="Courier New" w:hAnsi="Courier New" w:hint="default"/>
      </w:rPr>
    </w:lvl>
    <w:lvl w:ilvl="5" w:tplc="88D273D8" w:tentative="1">
      <w:start w:val="1"/>
      <w:numFmt w:val="bullet"/>
      <w:lvlText w:val=""/>
      <w:lvlJc w:val="left"/>
      <w:pPr>
        <w:ind w:left="4320" w:hanging="360"/>
      </w:pPr>
      <w:rPr>
        <w:rFonts w:ascii="Wingdings" w:hAnsi="Wingdings" w:hint="default"/>
      </w:rPr>
    </w:lvl>
    <w:lvl w:ilvl="6" w:tplc="B3A44F4E" w:tentative="1">
      <w:start w:val="1"/>
      <w:numFmt w:val="bullet"/>
      <w:lvlText w:val=""/>
      <w:lvlJc w:val="left"/>
      <w:pPr>
        <w:ind w:left="5040" w:hanging="360"/>
      </w:pPr>
      <w:rPr>
        <w:rFonts w:ascii="Symbol" w:hAnsi="Symbol" w:hint="default"/>
      </w:rPr>
    </w:lvl>
    <w:lvl w:ilvl="7" w:tplc="EF486312" w:tentative="1">
      <w:start w:val="1"/>
      <w:numFmt w:val="bullet"/>
      <w:lvlText w:val="o"/>
      <w:lvlJc w:val="left"/>
      <w:pPr>
        <w:ind w:left="5760" w:hanging="360"/>
      </w:pPr>
      <w:rPr>
        <w:rFonts w:ascii="Courier New" w:hAnsi="Courier New" w:hint="default"/>
      </w:rPr>
    </w:lvl>
    <w:lvl w:ilvl="8" w:tplc="FDA4346A" w:tentative="1">
      <w:start w:val="1"/>
      <w:numFmt w:val="bullet"/>
      <w:lvlText w:val=""/>
      <w:lvlJc w:val="left"/>
      <w:pPr>
        <w:ind w:left="6480" w:hanging="360"/>
      </w:pPr>
      <w:rPr>
        <w:rFonts w:ascii="Wingdings" w:hAnsi="Wingdings" w:hint="default"/>
      </w:rPr>
    </w:lvl>
  </w:abstractNum>
  <w:abstractNum w:abstractNumId="47" w15:restartNumberingAfterBreak="0">
    <w:nsid w:val="00000030"/>
    <w:multiLevelType w:val="multilevel"/>
    <w:tmpl w:val="CDD89502"/>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48" w15:restartNumberingAfterBreak="0">
    <w:nsid w:val="00000031"/>
    <w:multiLevelType w:val="hybridMultilevel"/>
    <w:tmpl w:val="108626F8"/>
    <w:lvl w:ilvl="0" w:tplc="D73EFAD6">
      <w:start w:val="1"/>
      <w:numFmt w:val="bullet"/>
      <w:lvlText w:val=""/>
      <w:lvlJc w:val="left"/>
      <w:pPr>
        <w:ind w:left="2160" w:hanging="360"/>
      </w:pPr>
      <w:rPr>
        <w:rFonts w:ascii="Symbol" w:hAnsi="Symbol" w:hint="default"/>
      </w:rPr>
    </w:lvl>
    <w:lvl w:ilvl="1" w:tplc="8A26572A" w:tentative="1">
      <w:start w:val="1"/>
      <w:numFmt w:val="bullet"/>
      <w:lvlText w:val="o"/>
      <w:lvlJc w:val="left"/>
      <w:pPr>
        <w:ind w:left="2880" w:hanging="360"/>
      </w:pPr>
      <w:rPr>
        <w:rFonts w:ascii="Courier New" w:hAnsi="Courier New" w:cs="Courier New" w:hint="default"/>
      </w:rPr>
    </w:lvl>
    <w:lvl w:ilvl="2" w:tplc="77D6DDEC" w:tentative="1">
      <w:start w:val="1"/>
      <w:numFmt w:val="bullet"/>
      <w:lvlText w:val=""/>
      <w:lvlJc w:val="left"/>
      <w:pPr>
        <w:ind w:left="3600" w:hanging="360"/>
      </w:pPr>
      <w:rPr>
        <w:rFonts w:ascii="Wingdings" w:hAnsi="Wingdings" w:hint="default"/>
      </w:rPr>
    </w:lvl>
    <w:lvl w:ilvl="3" w:tplc="50A8C7D2" w:tentative="1">
      <w:start w:val="1"/>
      <w:numFmt w:val="bullet"/>
      <w:lvlText w:val=""/>
      <w:lvlJc w:val="left"/>
      <w:pPr>
        <w:ind w:left="4320" w:hanging="360"/>
      </w:pPr>
      <w:rPr>
        <w:rFonts w:ascii="Symbol" w:hAnsi="Symbol" w:hint="default"/>
      </w:rPr>
    </w:lvl>
    <w:lvl w:ilvl="4" w:tplc="559CD798" w:tentative="1">
      <w:start w:val="1"/>
      <w:numFmt w:val="bullet"/>
      <w:lvlText w:val="o"/>
      <w:lvlJc w:val="left"/>
      <w:pPr>
        <w:ind w:left="5040" w:hanging="360"/>
      </w:pPr>
      <w:rPr>
        <w:rFonts w:ascii="Courier New" w:hAnsi="Courier New" w:cs="Courier New" w:hint="default"/>
      </w:rPr>
    </w:lvl>
    <w:lvl w:ilvl="5" w:tplc="5FF0F6CC" w:tentative="1">
      <w:start w:val="1"/>
      <w:numFmt w:val="bullet"/>
      <w:lvlText w:val=""/>
      <w:lvlJc w:val="left"/>
      <w:pPr>
        <w:ind w:left="5760" w:hanging="360"/>
      </w:pPr>
      <w:rPr>
        <w:rFonts w:ascii="Wingdings" w:hAnsi="Wingdings" w:hint="default"/>
      </w:rPr>
    </w:lvl>
    <w:lvl w:ilvl="6" w:tplc="A8D22E9A" w:tentative="1">
      <w:start w:val="1"/>
      <w:numFmt w:val="bullet"/>
      <w:lvlText w:val=""/>
      <w:lvlJc w:val="left"/>
      <w:pPr>
        <w:ind w:left="6480" w:hanging="360"/>
      </w:pPr>
      <w:rPr>
        <w:rFonts w:ascii="Symbol" w:hAnsi="Symbol" w:hint="default"/>
      </w:rPr>
    </w:lvl>
    <w:lvl w:ilvl="7" w:tplc="1A7A20A0" w:tentative="1">
      <w:start w:val="1"/>
      <w:numFmt w:val="bullet"/>
      <w:lvlText w:val="o"/>
      <w:lvlJc w:val="left"/>
      <w:pPr>
        <w:ind w:left="7200" w:hanging="360"/>
      </w:pPr>
      <w:rPr>
        <w:rFonts w:ascii="Courier New" w:hAnsi="Courier New" w:cs="Courier New" w:hint="default"/>
      </w:rPr>
    </w:lvl>
    <w:lvl w:ilvl="8" w:tplc="FF1EC4B0" w:tentative="1">
      <w:start w:val="1"/>
      <w:numFmt w:val="bullet"/>
      <w:lvlText w:val=""/>
      <w:lvlJc w:val="left"/>
      <w:pPr>
        <w:ind w:left="7920" w:hanging="360"/>
      </w:pPr>
      <w:rPr>
        <w:rFonts w:ascii="Wingdings" w:hAnsi="Wingdings" w:hint="default"/>
      </w:rPr>
    </w:lvl>
  </w:abstractNum>
  <w:abstractNum w:abstractNumId="49" w15:restartNumberingAfterBreak="0">
    <w:nsid w:val="00000032"/>
    <w:multiLevelType w:val="hybridMultilevel"/>
    <w:tmpl w:val="65F6236E"/>
    <w:lvl w:ilvl="0" w:tplc="AE22CF0A">
      <w:start w:val="1"/>
      <w:numFmt w:val="bullet"/>
      <w:lvlText w:val=""/>
      <w:lvlJc w:val="left"/>
      <w:pPr>
        <w:ind w:left="720" w:hanging="360"/>
      </w:pPr>
      <w:rPr>
        <w:rFonts w:ascii="Symbol" w:hAnsi="Symbol" w:hint="default"/>
      </w:rPr>
    </w:lvl>
    <w:lvl w:ilvl="1" w:tplc="454620E2" w:tentative="1">
      <w:start w:val="1"/>
      <w:numFmt w:val="bullet"/>
      <w:lvlText w:val="o"/>
      <w:lvlJc w:val="left"/>
      <w:pPr>
        <w:ind w:left="1440" w:hanging="360"/>
      </w:pPr>
      <w:rPr>
        <w:rFonts w:ascii="Courier New" w:hAnsi="Courier New" w:hint="default"/>
      </w:rPr>
    </w:lvl>
    <w:lvl w:ilvl="2" w:tplc="DA3CC710" w:tentative="1">
      <w:start w:val="1"/>
      <w:numFmt w:val="bullet"/>
      <w:lvlText w:val=""/>
      <w:lvlJc w:val="left"/>
      <w:pPr>
        <w:ind w:left="2160" w:hanging="360"/>
      </w:pPr>
      <w:rPr>
        <w:rFonts w:ascii="Wingdings" w:hAnsi="Wingdings" w:hint="default"/>
      </w:rPr>
    </w:lvl>
    <w:lvl w:ilvl="3" w:tplc="52D67052" w:tentative="1">
      <w:start w:val="1"/>
      <w:numFmt w:val="bullet"/>
      <w:lvlText w:val=""/>
      <w:lvlJc w:val="left"/>
      <w:pPr>
        <w:ind w:left="2880" w:hanging="360"/>
      </w:pPr>
      <w:rPr>
        <w:rFonts w:ascii="Symbol" w:hAnsi="Symbol" w:hint="default"/>
      </w:rPr>
    </w:lvl>
    <w:lvl w:ilvl="4" w:tplc="968C0C56" w:tentative="1">
      <w:start w:val="1"/>
      <w:numFmt w:val="bullet"/>
      <w:lvlText w:val="o"/>
      <w:lvlJc w:val="left"/>
      <w:pPr>
        <w:ind w:left="3600" w:hanging="360"/>
      </w:pPr>
      <w:rPr>
        <w:rFonts w:ascii="Courier New" w:hAnsi="Courier New" w:hint="default"/>
      </w:rPr>
    </w:lvl>
    <w:lvl w:ilvl="5" w:tplc="96A0F2BC" w:tentative="1">
      <w:start w:val="1"/>
      <w:numFmt w:val="bullet"/>
      <w:lvlText w:val=""/>
      <w:lvlJc w:val="left"/>
      <w:pPr>
        <w:ind w:left="4320" w:hanging="360"/>
      </w:pPr>
      <w:rPr>
        <w:rFonts w:ascii="Wingdings" w:hAnsi="Wingdings" w:hint="default"/>
      </w:rPr>
    </w:lvl>
    <w:lvl w:ilvl="6" w:tplc="C5BA1A2C" w:tentative="1">
      <w:start w:val="1"/>
      <w:numFmt w:val="bullet"/>
      <w:lvlText w:val=""/>
      <w:lvlJc w:val="left"/>
      <w:pPr>
        <w:ind w:left="5040" w:hanging="360"/>
      </w:pPr>
      <w:rPr>
        <w:rFonts w:ascii="Symbol" w:hAnsi="Symbol" w:hint="default"/>
      </w:rPr>
    </w:lvl>
    <w:lvl w:ilvl="7" w:tplc="57B054E0" w:tentative="1">
      <w:start w:val="1"/>
      <w:numFmt w:val="bullet"/>
      <w:lvlText w:val="o"/>
      <w:lvlJc w:val="left"/>
      <w:pPr>
        <w:ind w:left="5760" w:hanging="360"/>
      </w:pPr>
      <w:rPr>
        <w:rFonts w:ascii="Courier New" w:hAnsi="Courier New" w:hint="default"/>
      </w:rPr>
    </w:lvl>
    <w:lvl w:ilvl="8" w:tplc="812A85D6" w:tentative="1">
      <w:start w:val="1"/>
      <w:numFmt w:val="bullet"/>
      <w:lvlText w:val=""/>
      <w:lvlJc w:val="left"/>
      <w:pPr>
        <w:ind w:left="6480" w:hanging="360"/>
      </w:pPr>
      <w:rPr>
        <w:rFonts w:ascii="Wingdings" w:hAnsi="Wingdings" w:hint="default"/>
      </w:rPr>
    </w:lvl>
  </w:abstractNum>
  <w:abstractNum w:abstractNumId="50" w15:restartNumberingAfterBreak="0">
    <w:nsid w:val="00000033"/>
    <w:multiLevelType w:val="hybridMultilevel"/>
    <w:tmpl w:val="357EA434"/>
    <w:lvl w:ilvl="0" w:tplc="0112925A">
      <w:start w:val="1"/>
      <w:numFmt w:val="decimal"/>
      <w:lvlText w:val="(%1)"/>
      <w:lvlJc w:val="left"/>
      <w:pPr>
        <w:ind w:left="720" w:hanging="360"/>
      </w:pPr>
      <w:rPr>
        <w:rFonts w:hint="default"/>
      </w:rPr>
    </w:lvl>
    <w:lvl w:ilvl="1" w:tplc="0058698C" w:tentative="1">
      <w:start w:val="1"/>
      <w:numFmt w:val="bullet"/>
      <w:lvlText w:val="o"/>
      <w:lvlJc w:val="left"/>
      <w:pPr>
        <w:ind w:left="1440" w:hanging="360"/>
      </w:pPr>
      <w:rPr>
        <w:rFonts w:ascii="Courier New" w:hAnsi="Courier New" w:cs="Courier New" w:hint="default"/>
      </w:rPr>
    </w:lvl>
    <w:lvl w:ilvl="2" w:tplc="8F682892" w:tentative="1">
      <w:start w:val="1"/>
      <w:numFmt w:val="bullet"/>
      <w:lvlText w:val=""/>
      <w:lvlJc w:val="left"/>
      <w:pPr>
        <w:ind w:left="2160" w:hanging="360"/>
      </w:pPr>
      <w:rPr>
        <w:rFonts w:ascii="Wingdings" w:hAnsi="Wingdings" w:hint="default"/>
      </w:rPr>
    </w:lvl>
    <w:lvl w:ilvl="3" w:tplc="B5FE8A7C" w:tentative="1">
      <w:start w:val="1"/>
      <w:numFmt w:val="bullet"/>
      <w:lvlText w:val=""/>
      <w:lvlJc w:val="left"/>
      <w:pPr>
        <w:ind w:left="2880" w:hanging="360"/>
      </w:pPr>
      <w:rPr>
        <w:rFonts w:ascii="Symbol" w:hAnsi="Symbol" w:hint="default"/>
      </w:rPr>
    </w:lvl>
    <w:lvl w:ilvl="4" w:tplc="439E6B8A" w:tentative="1">
      <w:start w:val="1"/>
      <w:numFmt w:val="bullet"/>
      <w:lvlText w:val="o"/>
      <w:lvlJc w:val="left"/>
      <w:pPr>
        <w:ind w:left="3600" w:hanging="360"/>
      </w:pPr>
      <w:rPr>
        <w:rFonts w:ascii="Courier New" w:hAnsi="Courier New" w:cs="Courier New" w:hint="default"/>
      </w:rPr>
    </w:lvl>
    <w:lvl w:ilvl="5" w:tplc="0B9EF882" w:tentative="1">
      <w:start w:val="1"/>
      <w:numFmt w:val="bullet"/>
      <w:lvlText w:val=""/>
      <w:lvlJc w:val="left"/>
      <w:pPr>
        <w:ind w:left="4320" w:hanging="360"/>
      </w:pPr>
      <w:rPr>
        <w:rFonts w:ascii="Wingdings" w:hAnsi="Wingdings" w:hint="default"/>
      </w:rPr>
    </w:lvl>
    <w:lvl w:ilvl="6" w:tplc="2AD8F66E" w:tentative="1">
      <w:start w:val="1"/>
      <w:numFmt w:val="bullet"/>
      <w:lvlText w:val=""/>
      <w:lvlJc w:val="left"/>
      <w:pPr>
        <w:ind w:left="5040" w:hanging="360"/>
      </w:pPr>
      <w:rPr>
        <w:rFonts w:ascii="Symbol" w:hAnsi="Symbol" w:hint="default"/>
      </w:rPr>
    </w:lvl>
    <w:lvl w:ilvl="7" w:tplc="71B6B3F8" w:tentative="1">
      <w:start w:val="1"/>
      <w:numFmt w:val="bullet"/>
      <w:lvlText w:val="o"/>
      <w:lvlJc w:val="left"/>
      <w:pPr>
        <w:ind w:left="5760" w:hanging="360"/>
      </w:pPr>
      <w:rPr>
        <w:rFonts w:ascii="Courier New" w:hAnsi="Courier New" w:cs="Courier New" w:hint="default"/>
      </w:rPr>
    </w:lvl>
    <w:lvl w:ilvl="8" w:tplc="A5622898" w:tentative="1">
      <w:start w:val="1"/>
      <w:numFmt w:val="bullet"/>
      <w:lvlText w:val=""/>
      <w:lvlJc w:val="left"/>
      <w:pPr>
        <w:ind w:left="6480" w:hanging="360"/>
      </w:pPr>
      <w:rPr>
        <w:rFonts w:ascii="Wingdings" w:hAnsi="Wingdings" w:hint="default"/>
      </w:rPr>
    </w:lvl>
  </w:abstractNum>
  <w:abstractNum w:abstractNumId="51" w15:restartNumberingAfterBreak="0">
    <w:nsid w:val="00000034"/>
    <w:multiLevelType w:val="hybridMultilevel"/>
    <w:tmpl w:val="11E4B978"/>
    <w:lvl w:ilvl="0" w:tplc="380ED732">
      <w:start w:val="1"/>
      <w:numFmt w:val="decimal"/>
      <w:pStyle w:val="FERCparanumber"/>
      <w:lvlText w:val="%1."/>
      <w:lvlJc w:val="left"/>
      <w:pPr>
        <w:tabs>
          <w:tab w:val="num" w:pos="720"/>
        </w:tabs>
        <w:ind w:left="0" w:firstLine="0"/>
      </w:pPr>
      <w:rPr>
        <w:b w:val="0"/>
      </w:rPr>
    </w:lvl>
    <w:lvl w:ilvl="1" w:tplc="17EC1436">
      <w:start w:val="1"/>
      <w:numFmt w:val="lowerLetter"/>
      <w:lvlText w:val="%2."/>
      <w:lvlJc w:val="left"/>
      <w:pPr>
        <w:tabs>
          <w:tab w:val="num" w:pos="1440"/>
        </w:tabs>
        <w:ind w:left="1440" w:hanging="360"/>
      </w:pPr>
    </w:lvl>
    <w:lvl w:ilvl="2" w:tplc="AFAE3E4C">
      <w:start w:val="1"/>
      <w:numFmt w:val="lowerRoman"/>
      <w:lvlText w:val="%3."/>
      <w:lvlJc w:val="right"/>
      <w:pPr>
        <w:tabs>
          <w:tab w:val="num" w:pos="2160"/>
        </w:tabs>
        <w:ind w:left="2160" w:hanging="180"/>
      </w:pPr>
    </w:lvl>
    <w:lvl w:ilvl="3" w:tplc="39EA3C8E">
      <w:start w:val="1"/>
      <w:numFmt w:val="decimal"/>
      <w:lvlText w:val="%4."/>
      <w:lvlJc w:val="left"/>
      <w:pPr>
        <w:tabs>
          <w:tab w:val="num" w:pos="2880"/>
        </w:tabs>
        <w:ind w:left="2880" w:hanging="360"/>
      </w:pPr>
    </w:lvl>
    <w:lvl w:ilvl="4" w:tplc="9A38DE34">
      <w:start w:val="1"/>
      <w:numFmt w:val="lowerLetter"/>
      <w:lvlText w:val="%5."/>
      <w:lvlJc w:val="left"/>
      <w:pPr>
        <w:tabs>
          <w:tab w:val="num" w:pos="3600"/>
        </w:tabs>
        <w:ind w:left="3600" w:hanging="360"/>
      </w:pPr>
    </w:lvl>
    <w:lvl w:ilvl="5" w:tplc="3410B1A6">
      <w:start w:val="1"/>
      <w:numFmt w:val="lowerRoman"/>
      <w:lvlText w:val="%6."/>
      <w:lvlJc w:val="right"/>
      <w:pPr>
        <w:tabs>
          <w:tab w:val="num" w:pos="4320"/>
        </w:tabs>
        <w:ind w:left="4320" w:hanging="180"/>
      </w:pPr>
    </w:lvl>
    <w:lvl w:ilvl="6" w:tplc="DBF62602">
      <w:start w:val="1"/>
      <w:numFmt w:val="decimal"/>
      <w:lvlText w:val="%7."/>
      <w:lvlJc w:val="left"/>
      <w:pPr>
        <w:tabs>
          <w:tab w:val="num" w:pos="5040"/>
        </w:tabs>
        <w:ind w:left="5040" w:hanging="360"/>
      </w:pPr>
    </w:lvl>
    <w:lvl w:ilvl="7" w:tplc="99549368">
      <w:start w:val="1"/>
      <w:numFmt w:val="lowerLetter"/>
      <w:lvlText w:val="%8."/>
      <w:lvlJc w:val="left"/>
      <w:pPr>
        <w:tabs>
          <w:tab w:val="num" w:pos="5760"/>
        </w:tabs>
        <w:ind w:left="5760" w:hanging="360"/>
      </w:pPr>
    </w:lvl>
    <w:lvl w:ilvl="8" w:tplc="8012DA6C">
      <w:start w:val="1"/>
      <w:numFmt w:val="lowerRoman"/>
      <w:lvlText w:val="%9."/>
      <w:lvlJc w:val="right"/>
      <w:pPr>
        <w:tabs>
          <w:tab w:val="num" w:pos="6480"/>
        </w:tabs>
        <w:ind w:left="6480" w:hanging="180"/>
      </w:pPr>
    </w:lvl>
  </w:abstractNum>
  <w:abstractNum w:abstractNumId="52" w15:restartNumberingAfterBreak="0">
    <w:nsid w:val="00000035"/>
    <w:multiLevelType w:val="hybridMultilevel"/>
    <w:tmpl w:val="624A2750"/>
    <w:name w:val="Legal122"/>
    <w:lvl w:ilvl="0" w:tplc="F35E1D0A">
      <w:start w:val="1"/>
      <w:numFmt w:val="bullet"/>
      <w:lvlText w:val=""/>
      <w:lvlJc w:val="left"/>
      <w:pPr>
        <w:tabs>
          <w:tab w:val="num" w:pos="-31327"/>
        </w:tabs>
        <w:ind w:left="1800" w:hanging="360"/>
      </w:pPr>
      <w:rPr>
        <w:rFonts w:ascii="Symbol" w:hAnsi="Symbol" w:hint="default"/>
        <w:color w:val="auto"/>
      </w:rPr>
    </w:lvl>
    <w:lvl w:ilvl="1" w:tplc="7EBC8BAA" w:tentative="1">
      <w:start w:val="1"/>
      <w:numFmt w:val="bullet"/>
      <w:lvlText w:val="o"/>
      <w:lvlJc w:val="left"/>
      <w:pPr>
        <w:tabs>
          <w:tab w:val="num" w:pos="2880"/>
        </w:tabs>
        <w:ind w:left="2880" w:hanging="360"/>
      </w:pPr>
      <w:rPr>
        <w:rFonts w:ascii="Courier New" w:hAnsi="Courier New" w:hint="default"/>
      </w:rPr>
    </w:lvl>
    <w:lvl w:ilvl="2" w:tplc="7D941752" w:tentative="1">
      <w:start w:val="1"/>
      <w:numFmt w:val="bullet"/>
      <w:lvlText w:val=""/>
      <w:lvlJc w:val="left"/>
      <w:pPr>
        <w:tabs>
          <w:tab w:val="num" w:pos="3600"/>
        </w:tabs>
        <w:ind w:left="3600" w:hanging="360"/>
      </w:pPr>
      <w:rPr>
        <w:rFonts w:ascii="Wingdings" w:hAnsi="Wingdings" w:hint="default"/>
      </w:rPr>
    </w:lvl>
    <w:lvl w:ilvl="3" w:tplc="05CA6288" w:tentative="1">
      <w:start w:val="1"/>
      <w:numFmt w:val="bullet"/>
      <w:lvlText w:val=""/>
      <w:lvlJc w:val="left"/>
      <w:pPr>
        <w:tabs>
          <w:tab w:val="num" w:pos="4320"/>
        </w:tabs>
        <w:ind w:left="4320" w:hanging="360"/>
      </w:pPr>
      <w:rPr>
        <w:rFonts w:ascii="Symbol" w:hAnsi="Symbol" w:hint="default"/>
      </w:rPr>
    </w:lvl>
    <w:lvl w:ilvl="4" w:tplc="8BC45D14" w:tentative="1">
      <w:start w:val="1"/>
      <w:numFmt w:val="bullet"/>
      <w:lvlText w:val="o"/>
      <w:lvlJc w:val="left"/>
      <w:pPr>
        <w:tabs>
          <w:tab w:val="num" w:pos="5040"/>
        </w:tabs>
        <w:ind w:left="5040" w:hanging="360"/>
      </w:pPr>
      <w:rPr>
        <w:rFonts w:ascii="Courier New" w:hAnsi="Courier New" w:hint="default"/>
      </w:rPr>
    </w:lvl>
    <w:lvl w:ilvl="5" w:tplc="42C62332" w:tentative="1">
      <w:start w:val="1"/>
      <w:numFmt w:val="bullet"/>
      <w:lvlText w:val=""/>
      <w:lvlJc w:val="left"/>
      <w:pPr>
        <w:tabs>
          <w:tab w:val="num" w:pos="5760"/>
        </w:tabs>
        <w:ind w:left="5760" w:hanging="360"/>
      </w:pPr>
      <w:rPr>
        <w:rFonts w:ascii="Wingdings" w:hAnsi="Wingdings" w:hint="default"/>
      </w:rPr>
    </w:lvl>
    <w:lvl w:ilvl="6" w:tplc="83F607C0" w:tentative="1">
      <w:start w:val="1"/>
      <w:numFmt w:val="bullet"/>
      <w:lvlText w:val=""/>
      <w:lvlJc w:val="left"/>
      <w:pPr>
        <w:tabs>
          <w:tab w:val="num" w:pos="6480"/>
        </w:tabs>
        <w:ind w:left="6480" w:hanging="360"/>
      </w:pPr>
      <w:rPr>
        <w:rFonts w:ascii="Symbol" w:hAnsi="Symbol" w:hint="default"/>
      </w:rPr>
    </w:lvl>
    <w:lvl w:ilvl="7" w:tplc="AE9AE66C" w:tentative="1">
      <w:start w:val="1"/>
      <w:numFmt w:val="bullet"/>
      <w:lvlText w:val="o"/>
      <w:lvlJc w:val="left"/>
      <w:pPr>
        <w:tabs>
          <w:tab w:val="num" w:pos="7200"/>
        </w:tabs>
        <w:ind w:left="7200" w:hanging="360"/>
      </w:pPr>
      <w:rPr>
        <w:rFonts w:ascii="Courier New" w:hAnsi="Courier New" w:hint="default"/>
      </w:rPr>
    </w:lvl>
    <w:lvl w:ilvl="8" w:tplc="457894FA" w:tentative="1">
      <w:start w:val="1"/>
      <w:numFmt w:val="bullet"/>
      <w:lvlText w:val=""/>
      <w:lvlJc w:val="left"/>
      <w:pPr>
        <w:tabs>
          <w:tab w:val="num" w:pos="7920"/>
        </w:tabs>
        <w:ind w:left="7920" w:hanging="360"/>
      </w:pPr>
      <w:rPr>
        <w:rFonts w:ascii="Wingdings" w:hAnsi="Wingdings" w:hint="default"/>
      </w:rPr>
    </w:lvl>
  </w:abstractNum>
  <w:abstractNum w:abstractNumId="53" w15:restartNumberingAfterBreak="0">
    <w:nsid w:val="00000036"/>
    <w:multiLevelType w:val="hybridMultilevel"/>
    <w:tmpl w:val="0CB61F92"/>
    <w:name w:val="Legal1222"/>
    <w:lvl w:ilvl="0" w:tplc="A6929ACC">
      <w:start w:val="1"/>
      <w:numFmt w:val="bullet"/>
      <w:lvlText w:val=""/>
      <w:lvlJc w:val="left"/>
      <w:pPr>
        <w:tabs>
          <w:tab w:val="num" w:pos="-31680"/>
        </w:tabs>
        <w:ind w:left="1080" w:hanging="360"/>
      </w:pPr>
      <w:rPr>
        <w:rFonts w:ascii="Symbol" w:hAnsi="Symbol" w:hint="default"/>
        <w:color w:val="auto"/>
      </w:rPr>
    </w:lvl>
    <w:lvl w:ilvl="1" w:tplc="3376A574" w:tentative="1">
      <w:start w:val="1"/>
      <w:numFmt w:val="bullet"/>
      <w:lvlText w:val="o"/>
      <w:lvlJc w:val="left"/>
      <w:pPr>
        <w:tabs>
          <w:tab w:val="num" w:pos="2160"/>
        </w:tabs>
        <w:ind w:left="2160" w:hanging="360"/>
      </w:pPr>
      <w:rPr>
        <w:rFonts w:ascii="Courier New" w:hAnsi="Courier New" w:hint="default"/>
      </w:rPr>
    </w:lvl>
    <w:lvl w:ilvl="2" w:tplc="FC1A39B8" w:tentative="1">
      <w:start w:val="1"/>
      <w:numFmt w:val="bullet"/>
      <w:lvlText w:val=""/>
      <w:lvlJc w:val="left"/>
      <w:pPr>
        <w:tabs>
          <w:tab w:val="num" w:pos="2880"/>
        </w:tabs>
        <w:ind w:left="2880" w:hanging="360"/>
      </w:pPr>
      <w:rPr>
        <w:rFonts w:ascii="Wingdings" w:hAnsi="Wingdings" w:hint="default"/>
      </w:rPr>
    </w:lvl>
    <w:lvl w:ilvl="3" w:tplc="D396E2C4" w:tentative="1">
      <w:start w:val="1"/>
      <w:numFmt w:val="bullet"/>
      <w:lvlText w:val=""/>
      <w:lvlJc w:val="left"/>
      <w:pPr>
        <w:tabs>
          <w:tab w:val="num" w:pos="3600"/>
        </w:tabs>
        <w:ind w:left="3600" w:hanging="360"/>
      </w:pPr>
      <w:rPr>
        <w:rFonts w:ascii="Symbol" w:hAnsi="Symbol" w:hint="default"/>
      </w:rPr>
    </w:lvl>
    <w:lvl w:ilvl="4" w:tplc="05560AB6" w:tentative="1">
      <w:start w:val="1"/>
      <w:numFmt w:val="bullet"/>
      <w:lvlText w:val="o"/>
      <w:lvlJc w:val="left"/>
      <w:pPr>
        <w:tabs>
          <w:tab w:val="num" w:pos="4320"/>
        </w:tabs>
        <w:ind w:left="4320" w:hanging="360"/>
      </w:pPr>
      <w:rPr>
        <w:rFonts w:ascii="Courier New" w:hAnsi="Courier New" w:hint="default"/>
      </w:rPr>
    </w:lvl>
    <w:lvl w:ilvl="5" w:tplc="68FADEFA" w:tentative="1">
      <w:start w:val="1"/>
      <w:numFmt w:val="bullet"/>
      <w:lvlText w:val=""/>
      <w:lvlJc w:val="left"/>
      <w:pPr>
        <w:tabs>
          <w:tab w:val="num" w:pos="5040"/>
        </w:tabs>
        <w:ind w:left="5040" w:hanging="360"/>
      </w:pPr>
      <w:rPr>
        <w:rFonts w:ascii="Wingdings" w:hAnsi="Wingdings" w:hint="default"/>
      </w:rPr>
    </w:lvl>
    <w:lvl w:ilvl="6" w:tplc="AA949A7C" w:tentative="1">
      <w:start w:val="1"/>
      <w:numFmt w:val="bullet"/>
      <w:lvlText w:val=""/>
      <w:lvlJc w:val="left"/>
      <w:pPr>
        <w:tabs>
          <w:tab w:val="num" w:pos="5760"/>
        </w:tabs>
        <w:ind w:left="5760" w:hanging="360"/>
      </w:pPr>
      <w:rPr>
        <w:rFonts w:ascii="Symbol" w:hAnsi="Symbol" w:hint="default"/>
      </w:rPr>
    </w:lvl>
    <w:lvl w:ilvl="7" w:tplc="0A9A3408" w:tentative="1">
      <w:start w:val="1"/>
      <w:numFmt w:val="bullet"/>
      <w:lvlText w:val="o"/>
      <w:lvlJc w:val="left"/>
      <w:pPr>
        <w:tabs>
          <w:tab w:val="num" w:pos="6480"/>
        </w:tabs>
        <w:ind w:left="6480" w:hanging="360"/>
      </w:pPr>
      <w:rPr>
        <w:rFonts w:ascii="Courier New" w:hAnsi="Courier New" w:hint="default"/>
      </w:rPr>
    </w:lvl>
    <w:lvl w:ilvl="8" w:tplc="A176B996" w:tentative="1">
      <w:start w:val="1"/>
      <w:numFmt w:val="bullet"/>
      <w:lvlText w:val=""/>
      <w:lvlJc w:val="left"/>
      <w:pPr>
        <w:tabs>
          <w:tab w:val="num" w:pos="7200"/>
        </w:tabs>
        <w:ind w:left="7200" w:hanging="360"/>
      </w:pPr>
      <w:rPr>
        <w:rFonts w:ascii="Wingdings" w:hAnsi="Wingdings" w:hint="default"/>
      </w:rPr>
    </w:lvl>
  </w:abstractNum>
  <w:abstractNum w:abstractNumId="54" w15:restartNumberingAfterBreak="0">
    <w:nsid w:val="00000037"/>
    <w:multiLevelType w:val="hybridMultilevel"/>
    <w:tmpl w:val="2B32980C"/>
    <w:lvl w:ilvl="0" w:tplc="A4E8EA0A">
      <w:start w:val="1"/>
      <w:numFmt w:val="bullet"/>
      <w:lvlText w:val=""/>
      <w:lvlJc w:val="left"/>
      <w:pPr>
        <w:ind w:left="2160" w:hanging="360"/>
      </w:pPr>
      <w:rPr>
        <w:rFonts w:ascii="Symbol" w:hAnsi="Symbol" w:hint="default"/>
      </w:rPr>
    </w:lvl>
    <w:lvl w:ilvl="1" w:tplc="41DE6E50" w:tentative="1">
      <w:start w:val="1"/>
      <w:numFmt w:val="bullet"/>
      <w:lvlText w:val="o"/>
      <w:lvlJc w:val="left"/>
      <w:pPr>
        <w:ind w:left="2880" w:hanging="360"/>
      </w:pPr>
      <w:rPr>
        <w:rFonts w:ascii="Courier New" w:hAnsi="Courier New" w:cs="Courier New" w:hint="default"/>
      </w:rPr>
    </w:lvl>
    <w:lvl w:ilvl="2" w:tplc="736A4C1E" w:tentative="1">
      <w:start w:val="1"/>
      <w:numFmt w:val="bullet"/>
      <w:lvlText w:val=""/>
      <w:lvlJc w:val="left"/>
      <w:pPr>
        <w:ind w:left="3600" w:hanging="360"/>
      </w:pPr>
      <w:rPr>
        <w:rFonts w:ascii="Wingdings" w:hAnsi="Wingdings" w:hint="default"/>
      </w:rPr>
    </w:lvl>
    <w:lvl w:ilvl="3" w:tplc="728E21EA" w:tentative="1">
      <w:start w:val="1"/>
      <w:numFmt w:val="bullet"/>
      <w:lvlText w:val=""/>
      <w:lvlJc w:val="left"/>
      <w:pPr>
        <w:ind w:left="4320" w:hanging="360"/>
      </w:pPr>
      <w:rPr>
        <w:rFonts w:ascii="Symbol" w:hAnsi="Symbol" w:hint="default"/>
      </w:rPr>
    </w:lvl>
    <w:lvl w:ilvl="4" w:tplc="92FA034C" w:tentative="1">
      <w:start w:val="1"/>
      <w:numFmt w:val="bullet"/>
      <w:lvlText w:val="o"/>
      <w:lvlJc w:val="left"/>
      <w:pPr>
        <w:ind w:left="5040" w:hanging="360"/>
      </w:pPr>
      <w:rPr>
        <w:rFonts w:ascii="Courier New" w:hAnsi="Courier New" w:cs="Courier New" w:hint="default"/>
      </w:rPr>
    </w:lvl>
    <w:lvl w:ilvl="5" w:tplc="DE82A438" w:tentative="1">
      <w:start w:val="1"/>
      <w:numFmt w:val="bullet"/>
      <w:lvlText w:val=""/>
      <w:lvlJc w:val="left"/>
      <w:pPr>
        <w:ind w:left="5760" w:hanging="360"/>
      </w:pPr>
      <w:rPr>
        <w:rFonts w:ascii="Wingdings" w:hAnsi="Wingdings" w:hint="default"/>
      </w:rPr>
    </w:lvl>
    <w:lvl w:ilvl="6" w:tplc="9F7CF732" w:tentative="1">
      <w:start w:val="1"/>
      <w:numFmt w:val="bullet"/>
      <w:lvlText w:val=""/>
      <w:lvlJc w:val="left"/>
      <w:pPr>
        <w:ind w:left="6480" w:hanging="360"/>
      </w:pPr>
      <w:rPr>
        <w:rFonts w:ascii="Symbol" w:hAnsi="Symbol" w:hint="default"/>
      </w:rPr>
    </w:lvl>
    <w:lvl w:ilvl="7" w:tplc="E7F8C14C" w:tentative="1">
      <w:start w:val="1"/>
      <w:numFmt w:val="bullet"/>
      <w:lvlText w:val="o"/>
      <w:lvlJc w:val="left"/>
      <w:pPr>
        <w:ind w:left="7200" w:hanging="360"/>
      </w:pPr>
      <w:rPr>
        <w:rFonts w:ascii="Courier New" w:hAnsi="Courier New" w:cs="Courier New" w:hint="default"/>
      </w:rPr>
    </w:lvl>
    <w:lvl w:ilvl="8" w:tplc="F648C2E4" w:tentative="1">
      <w:start w:val="1"/>
      <w:numFmt w:val="bullet"/>
      <w:lvlText w:val=""/>
      <w:lvlJc w:val="left"/>
      <w:pPr>
        <w:ind w:left="7920" w:hanging="360"/>
      </w:pPr>
      <w:rPr>
        <w:rFonts w:ascii="Wingdings" w:hAnsi="Wingdings" w:hint="default"/>
      </w:rPr>
    </w:lvl>
  </w:abstractNum>
  <w:abstractNum w:abstractNumId="55" w15:restartNumberingAfterBreak="0">
    <w:nsid w:val="00000038"/>
    <w:multiLevelType w:val="hybridMultilevel"/>
    <w:tmpl w:val="422E674A"/>
    <w:lvl w:ilvl="0" w:tplc="A6521C0C">
      <w:start w:val="1"/>
      <w:numFmt w:val="bullet"/>
      <w:lvlText w:val=""/>
      <w:lvlJc w:val="left"/>
      <w:pPr>
        <w:ind w:left="720" w:hanging="360"/>
      </w:pPr>
      <w:rPr>
        <w:rFonts w:ascii="Symbol" w:hAnsi="Symbol" w:hint="default"/>
      </w:rPr>
    </w:lvl>
    <w:lvl w:ilvl="1" w:tplc="803C16F2" w:tentative="1">
      <w:start w:val="1"/>
      <w:numFmt w:val="bullet"/>
      <w:lvlText w:val="o"/>
      <w:lvlJc w:val="left"/>
      <w:pPr>
        <w:ind w:left="1440" w:hanging="360"/>
      </w:pPr>
      <w:rPr>
        <w:rFonts w:ascii="Courier New" w:hAnsi="Courier New" w:cs="Courier New" w:hint="default"/>
      </w:rPr>
    </w:lvl>
    <w:lvl w:ilvl="2" w:tplc="BC6C0062" w:tentative="1">
      <w:start w:val="1"/>
      <w:numFmt w:val="bullet"/>
      <w:lvlText w:val=""/>
      <w:lvlJc w:val="left"/>
      <w:pPr>
        <w:ind w:left="2160" w:hanging="360"/>
      </w:pPr>
      <w:rPr>
        <w:rFonts w:ascii="Wingdings" w:hAnsi="Wingdings" w:hint="default"/>
      </w:rPr>
    </w:lvl>
    <w:lvl w:ilvl="3" w:tplc="FA622342" w:tentative="1">
      <w:start w:val="1"/>
      <w:numFmt w:val="bullet"/>
      <w:lvlText w:val=""/>
      <w:lvlJc w:val="left"/>
      <w:pPr>
        <w:ind w:left="2880" w:hanging="360"/>
      </w:pPr>
      <w:rPr>
        <w:rFonts w:ascii="Symbol" w:hAnsi="Symbol" w:hint="default"/>
      </w:rPr>
    </w:lvl>
    <w:lvl w:ilvl="4" w:tplc="F62EF9D4" w:tentative="1">
      <w:start w:val="1"/>
      <w:numFmt w:val="bullet"/>
      <w:lvlText w:val="o"/>
      <w:lvlJc w:val="left"/>
      <w:pPr>
        <w:ind w:left="3600" w:hanging="360"/>
      </w:pPr>
      <w:rPr>
        <w:rFonts w:ascii="Courier New" w:hAnsi="Courier New" w:cs="Courier New" w:hint="default"/>
      </w:rPr>
    </w:lvl>
    <w:lvl w:ilvl="5" w:tplc="F334910C" w:tentative="1">
      <w:start w:val="1"/>
      <w:numFmt w:val="bullet"/>
      <w:lvlText w:val=""/>
      <w:lvlJc w:val="left"/>
      <w:pPr>
        <w:ind w:left="4320" w:hanging="360"/>
      </w:pPr>
      <w:rPr>
        <w:rFonts w:ascii="Wingdings" w:hAnsi="Wingdings" w:hint="default"/>
      </w:rPr>
    </w:lvl>
    <w:lvl w:ilvl="6" w:tplc="FBBCE6F0" w:tentative="1">
      <w:start w:val="1"/>
      <w:numFmt w:val="bullet"/>
      <w:lvlText w:val=""/>
      <w:lvlJc w:val="left"/>
      <w:pPr>
        <w:ind w:left="5040" w:hanging="360"/>
      </w:pPr>
      <w:rPr>
        <w:rFonts w:ascii="Symbol" w:hAnsi="Symbol" w:hint="default"/>
      </w:rPr>
    </w:lvl>
    <w:lvl w:ilvl="7" w:tplc="1EBC74C8" w:tentative="1">
      <w:start w:val="1"/>
      <w:numFmt w:val="bullet"/>
      <w:lvlText w:val="o"/>
      <w:lvlJc w:val="left"/>
      <w:pPr>
        <w:ind w:left="5760" w:hanging="360"/>
      </w:pPr>
      <w:rPr>
        <w:rFonts w:ascii="Courier New" w:hAnsi="Courier New" w:cs="Courier New" w:hint="default"/>
      </w:rPr>
    </w:lvl>
    <w:lvl w:ilvl="8" w:tplc="BFB6419A" w:tentative="1">
      <w:start w:val="1"/>
      <w:numFmt w:val="bullet"/>
      <w:lvlText w:val=""/>
      <w:lvlJc w:val="left"/>
      <w:pPr>
        <w:ind w:left="6480" w:hanging="360"/>
      </w:pPr>
      <w:rPr>
        <w:rFonts w:ascii="Wingdings" w:hAnsi="Wingdings" w:hint="default"/>
      </w:rPr>
    </w:lvl>
  </w:abstractNum>
  <w:abstractNum w:abstractNumId="56" w15:restartNumberingAfterBreak="0">
    <w:nsid w:val="00000039"/>
    <w:multiLevelType w:val="hybridMultilevel"/>
    <w:tmpl w:val="F3D61F8A"/>
    <w:lvl w:ilvl="0" w:tplc="6F84B504">
      <w:start w:val="1"/>
      <w:numFmt w:val="bullet"/>
      <w:lvlText w:val=""/>
      <w:lvlJc w:val="left"/>
      <w:pPr>
        <w:ind w:left="720" w:hanging="360"/>
      </w:pPr>
      <w:rPr>
        <w:rFonts w:ascii="Symbol" w:hAnsi="Symbol" w:hint="default"/>
      </w:rPr>
    </w:lvl>
    <w:lvl w:ilvl="1" w:tplc="E006ECAA" w:tentative="1">
      <w:start w:val="1"/>
      <w:numFmt w:val="bullet"/>
      <w:lvlText w:val="o"/>
      <w:lvlJc w:val="left"/>
      <w:pPr>
        <w:ind w:left="1440" w:hanging="360"/>
      </w:pPr>
      <w:rPr>
        <w:rFonts w:ascii="Courier New" w:hAnsi="Courier New" w:cs="Courier New" w:hint="default"/>
      </w:rPr>
    </w:lvl>
    <w:lvl w:ilvl="2" w:tplc="E94E1940" w:tentative="1">
      <w:start w:val="1"/>
      <w:numFmt w:val="bullet"/>
      <w:lvlText w:val=""/>
      <w:lvlJc w:val="left"/>
      <w:pPr>
        <w:ind w:left="2160" w:hanging="360"/>
      </w:pPr>
      <w:rPr>
        <w:rFonts w:ascii="Wingdings" w:hAnsi="Wingdings" w:hint="default"/>
      </w:rPr>
    </w:lvl>
    <w:lvl w:ilvl="3" w:tplc="EB42F754" w:tentative="1">
      <w:start w:val="1"/>
      <w:numFmt w:val="bullet"/>
      <w:lvlText w:val=""/>
      <w:lvlJc w:val="left"/>
      <w:pPr>
        <w:ind w:left="2880" w:hanging="360"/>
      </w:pPr>
      <w:rPr>
        <w:rFonts w:ascii="Symbol" w:hAnsi="Symbol" w:hint="default"/>
      </w:rPr>
    </w:lvl>
    <w:lvl w:ilvl="4" w:tplc="DEEC9522" w:tentative="1">
      <w:start w:val="1"/>
      <w:numFmt w:val="bullet"/>
      <w:lvlText w:val="o"/>
      <w:lvlJc w:val="left"/>
      <w:pPr>
        <w:ind w:left="3600" w:hanging="360"/>
      </w:pPr>
      <w:rPr>
        <w:rFonts w:ascii="Courier New" w:hAnsi="Courier New" w:cs="Courier New" w:hint="default"/>
      </w:rPr>
    </w:lvl>
    <w:lvl w:ilvl="5" w:tplc="C0E6AB00" w:tentative="1">
      <w:start w:val="1"/>
      <w:numFmt w:val="bullet"/>
      <w:lvlText w:val=""/>
      <w:lvlJc w:val="left"/>
      <w:pPr>
        <w:ind w:left="4320" w:hanging="360"/>
      </w:pPr>
      <w:rPr>
        <w:rFonts w:ascii="Wingdings" w:hAnsi="Wingdings" w:hint="default"/>
      </w:rPr>
    </w:lvl>
    <w:lvl w:ilvl="6" w:tplc="B3960BC2" w:tentative="1">
      <w:start w:val="1"/>
      <w:numFmt w:val="bullet"/>
      <w:lvlText w:val=""/>
      <w:lvlJc w:val="left"/>
      <w:pPr>
        <w:ind w:left="5040" w:hanging="360"/>
      </w:pPr>
      <w:rPr>
        <w:rFonts w:ascii="Symbol" w:hAnsi="Symbol" w:hint="default"/>
      </w:rPr>
    </w:lvl>
    <w:lvl w:ilvl="7" w:tplc="839446DA" w:tentative="1">
      <w:start w:val="1"/>
      <w:numFmt w:val="bullet"/>
      <w:lvlText w:val="o"/>
      <w:lvlJc w:val="left"/>
      <w:pPr>
        <w:ind w:left="5760" w:hanging="360"/>
      </w:pPr>
      <w:rPr>
        <w:rFonts w:ascii="Courier New" w:hAnsi="Courier New" w:cs="Courier New" w:hint="default"/>
      </w:rPr>
    </w:lvl>
    <w:lvl w:ilvl="8" w:tplc="AFEA296E" w:tentative="1">
      <w:start w:val="1"/>
      <w:numFmt w:val="bullet"/>
      <w:lvlText w:val=""/>
      <w:lvlJc w:val="left"/>
      <w:pPr>
        <w:ind w:left="6480" w:hanging="360"/>
      </w:pPr>
      <w:rPr>
        <w:rFonts w:ascii="Wingdings" w:hAnsi="Wingdings" w:hint="default"/>
      </w:rPr>
    </w:lvl>
  </w:abstractNum>
  <w:abstractNum w:abstractNumId="57" w15:restartNumberingAfterBreak="0">
    <w:nsid w:val="0000003A"/>
    <w:multiLevelType w:val="hybridMultilevel"/>
    <w:tmpl w:val="E39C706E"/>
    <w:lvl w:ilvl="0" w:tplc="FEBAEC6E">
      <w:start w:val="1"/>
      <w:numFmt w:val="bullet"/>
      <w:lvlText w:val=""/>
      <w:lvlJc w:val="left"/>
      <w:pPr>
        <w:ind w:left="720" w:hanging="360"/>
      </w:pPr>
      <w:rPr>
        <w:rFonts w:ascii="Symbol" w:hAnsi="Symbol" w:hint="default"/>
      </w:rPr>
    </w:lvl>
    <w:lvl w:ilvl="1" w:tplc="D2D6F202" w:tentative="1">
      <w:start w:val="1"/>
      <w:numFmt w:val="bullet"/>
      <w:lvlText w:val="o"/>
      <w:lvlJc w:val="left"/>
      <w:pPr>
        <w:ind w:left="1440" w:hanging="360"/>
      </w:pPr>
      <w:rPr>
        <w:rFonts w:ascii="Courier New" w:hAnsi="Courier New" w:cs="Courier New" w:hint="default"/>
      </w:rPr>
    </w:lvl>
    <w:lvl w:ilvl="2" w:tplc="F9B08AFA" w:tentative="1">
      <w:start w:val="1"/>
      <w:numFmt w:val="bullet"/>
      <w:lvlText w:val=""/>
      <w:lvlJc w:val="left"/>
      <w:pPr>
        <w:ind w:left="2160" w:hanging="360"/>
      </w:pPr>
      <w:rPr>
        <w:rFonts w:ascii="Wingdings" w:hAnsi="Wingdings" w:hint="default"/>
      </w:rPr>
    </w:lvl>
    <w:lvl w:ilvl="3" w:tplc="2848BE3C" w:tentative="1">
      <w:start w:val="1"/>
      <w:numFmt w:val="bullet"/>
      <w:lvlText w:val=""/>
      <w:lvlJc w:val="left"/>
      <w:pPr>
        <w:ind w:left="2880" w:hanging="360"/>
      </w:pPr>
      <w:rPr>
        <w:rFonts w:ascii="Symbol" w:hAnsi="Symbol" w:hint="default"/>
      </w:rPr>
    </w:lvl>
    <w:lvl w:ilvl="4" w:tplc="83DC1EF6" w:tentative="1">
      <w:start w:val="1"/>
      <w:numFmt w:val="bullet"/>
      <w:lvlText w:val="o"/>
      <w:lvlJc w:val="left"/>
      <w:pPr>
        <w:ind w:left="3600" w:hanging="360"/>
      </w:pPr>
      <w:rPr>
        <w:rFonts w:ascii="Courier New" w:hAnsi="Courier New" w:cs="Courier New" w:hint="default"/>
      </w:rPr>
    </w:lvl>
    <w:lvl w:ilvl="5" w:tplc="3A10CACE" w:tentative="1">
      <w:start w:val="1"/>
      <w:numFmt w:val="bullet"/>
      <w:lvlText w:val=""/>
      <w:lvlJc w:val="left"/>
      <w:pPr>
        <w:ind w:left="4320" w:hanging="360"/>
      </w:pPr>
      <w:rPr>
        <w:rFonts w:ascii="Wingdings" w:hAnsi="Wingdings" w:hint="default"/>
      </w:rPr>
    </w:lvl>
    <w:lvl w:ilvl="6" w:tplc="E4EA6A5E" w:tentative="1">
      <w:start w:val="1"/>
      <w:numFmt w:val="bullet"/>
      <w:lvlText w:val=""/>
      <w:lvlJc w:val="left"/>
      <w:pPr>
        <w:ind w:left="5040" w:hanging="360"/>
      </w:pPr>
      <w:rPr>
        <w:rFonts w:ascii="Symbol" w:hAnsi="Symbol" w:hint="default"/>
      </w:rPr>
    </w:lvl>
    <w:lvl w:ilvl="7" w:tplc="0750E31C" w:tentative="1">
      <w:start w:val="1"/>
      <w:numFmt w:val="bullet"/>
      <w:lvlText w:val="o"/>
      <w:lvlJc w:val="left"/>
      <w:pPr>
        <w:ind w:left="5760" w:hanging="360"/>
      </w:pPr>
      <w:rPr>
        <w:rFonts w:ascii="Courier New" w:hAnsi="Courier New" w:cs="Courier New" w:hint="default"/>
      </w:rPr>
    </w:lvl>
    <w:lvl w:ilvl="8" w:tplc="5AEECA1E" w:tentative="1">
      <w:start w:val="1"/>
      <w:numFmt w:val="bullet"/>
      <w:lvlText w:val=""/>
      <w:lvlJc w:val="left"/>
      <w:pPr>
        <w:ind w:left="6480" w:hanging="360"/>
      </w:pPr>
      <w:rPr>
        <w:rFonts w:ascii="Wingdings" w:hAnsi="Wingdings" w:hint="default"/>
      </w:rPr>
    </w:lvl>
  </w:abstractNum>
  <w:abstractNum w:abstractNumId="58" w15:restartNumberingAfterBreak="0">
    <w:nsid w:val="0000003B"/>
    <w:multiLevelType w:val="hybridMultilevel"/>
    <w:tmpl w:val="AD08AD7C"/>
    <w:lvl w:ilvl="0" w:tplc="87CE71AA">
      <w:start w:val="1"/>
      <w:numFmt w:val="bullet"/>
      <w:lvlText w:val=""/>
      <w:lvlJc w:val="left"/>
      <w:pPr>
        <w:ind w:left="720" w:hanging="360"/>
      </w:pPr>
      <w:rPr>
        <w:rFonts w:ascii="Symbol" w:hAnsi="Symbol" w:hint="default"/>
      </w:rPr>
    </w:lvl>
    <w:lvl w:ilvl="1" w:tplc="0EF89340" w:tentative="1">
      <w:start w:val="1"/>
      <w:numFmt w:val="bullet"/>
      <w:lvlText w:val="o"/>
      <w:lvlJc w:val="left"/>
      <w:pPr>
        <w:ind w:left="1440" w:hanging="360"/>
      </w:pPr>
      <w:rPr>
        <w:rFonts w:ascii="Courier New" w:hAnsi="Courier New" w:cs="Courier New" w:hint="default"/>
      </w:rPr>
    </w:lvl>
    <w:lvl w:ilvl="2" w:tplc="642E99CC" w:tentative="1">
      <w:start w:val="1"/>
      <w:numFmt w:val="bullet"/>
      <w:lvlText w:val=""/>
      <w:lvlJc w:val="left"/>
      <w:pPr>
        <w:ind w:left="2160" w:hanging="360"/>
      </w:pPr>
      <w:rPr>
        <w:rFonts w:ascii="Wingdings" w:hAnsi="Wingdings" w:hint="default"/>
      </w:rPr>
    </w:lvl>
    <w:lvl w:ilvl="3" w:tplc="95067186" w:tentative="1">
      <w:start w:val="1"/>
      <w:numFmt w:val="bullet"/>
      <w:lvlText w:val=""/>
      <w:lvlJc w:val="left"/>
      <w:pPr>
        <w:ind w:left="2880" w:hanging="360"/>
      </w:pPr>
      <w:rPr>
        <w:rFonts w:ascii="Symbol" w:hAnsi="Symbol" w:hint="default"/>
      </w:rPr>
    </w:lvl>
    <w:lvl w:ilvl="4" w:tplc="BBAAF5F0" w:tentative="1">
      <w:start w:val="1"/>
      <w:numFmt w:val="bullet"/>
      <w:lvlText w:val="o"/>
      <w:lvlJc w:val="left"/>
      <w:pPr>
        <w:ind w:left="3600" w:hanging="360"/>
      </w:pPr>
      <w:rPr>
        <w:rFonts w:ascii="Courier New" w:hAnsi="Courier New" w:cs="Courier New" w:hint="default"/>
      </w:rPr>
    </w:lvl>
    <w:lvl w:ilvl="5" w:tplc="C240C15E" w:tentative="1">
      <w:start w:val="1"/>
      <w:numFmt w:val="bullet"/>
      <w:lvlText w:val=""/>
      <w:lvlJc w:val="left"/>
      <w:pPr>
        <w:ind w:left="4320" w:hanging="360"/>
      </w:pPr>
      <w:rPr>
        <w:rFonts w:ascii="Wingdings" w:hAnsi="Wingdings" w:hint="default"/>
      </w:rPr>
    </w:lvl>
    <w:lvl w:ilvl="6" w:tplc="BEFE9FEC" w:tentative="1">
      <w:start w:val="1"/>
      <w:numFmt w:val="bullet"/>
      <w:lvlText w:val=""/>
      <w:lvlJc w:val="left"/>
      <w:pPr>
        <w:ind w:left="5040" w:hanging="360"/>
      </w:pPr>
      <w:rPr>
        <w:rFonts w:ascii="Symbol" w:hAnsi="Symbol" w:hint="default"/>
      </w:rPr>
    </w:lvl>
    <w:lvl w:ilvl="7" w:tplc="CE7E312A" w:tentative="1">
      <w:start w:val="1"/>
      <w:numFmt w:val="bullet"/>
      <w:lvlText w:val="o"/>
      <w:lvlJc w:val="left"/>
      <w:pPr>
        <w:ind w:left="5760" w:hanging="360"/>
      </w:pPr>
      <w:rPr>
        <w:rFonts w:ascii="Courier New" w:hAnsi="Courier New" w:cs="Courier New" w:hint="default"/>
      </w:rPr>
    </w:lvl>
    <w:lvl w:ilvl="8" w:tplc="A508B368" w:tentative="1">
      <w:start w:val="1"/>
      <w:numFmt w:val="bullet"/>
      <w:lvlText w:val=""/>
      <w:lvlJc w:val="left"/>
      <w:pPr>
        <w:ind w:left="6480" w:hanging="360"/>
      </w:pPr>
      <w:rPr>
        <w:rFonts w:ascii="Wingdings" w:hAnsi="Wingdings" w:hint="default"/>
      </w:rPr>
    </w:lvl>
  </w:abstractNum>
  <w:abstractNum w:abstractNumId="59" w15:restartNumberingAfterBreak="0">
    <w:nsid w:val="0000003C"/>
    <w:multiLevelType w:val="hybridMultilevel"/>
    <w:tmpl w:val="5D341156"/>
    <w:lvl w:ilvl="0" w:tplc="57D64276">
      <w:start w:val="1"/>
      <w:numFmt w:val="bullet"/>
      <w:lvlText w:val=""/>
      <w:lvlJc w:val="left"/>
      <w:pPr>
        <w:ind w:left="720" w:hanging="360"/>
      </w:pPr>
      <w:rPr>
        <w:rFonts w:ascii="Symbol" w:hAnsi="Symbol" w:hint="default"/>
      </w:rPr>
    </w:lvl>
    <w:lvl w:ilvl="1" w:tplc="0234C3B2" w:tentative="1">
      <w:start w:val="1"/>
      <w:numFmt w:val="bullet"/>
      <w:lvlText w:val="o"/>
      <w:lvlJc w:val="left"/>
      <w:pPr>
        <w:ind w:left="1440" w:hanging="360"/>
      </w:pPr>
      <w:rPr>
        <w:rFonts w:ascii="Courier New" w:hAnsi="Courier New" w:cs="Courier New" w:hint="default"/>
      </w:rPr>
    </w:lvl>
    <w:lvl w:ilvl="2" w:tplc="30EAEACA" w:tentative="1">
      <w:start w:val="1"/>
      <w:numFmt w:val="bullet"/>
      <w:lvlText w:val=""/>
      <w:lvlJc w:val="left"/>
      <w:pPr>
        <w:ind w:left="2160" w:hanging="360"/>
      </w:pPr>
      <w:rPr>
        <w:rFonts w:ascii="Wingdings" w:hAnsi="Wingdings" w:hint="default"/>
      </w:rPr>
    </w:lvl>
    <w:lvl w:ilvl="3" w:tplc="EDE64CE8" w:tentative="1">
      <w:start w:val="1"/>
      <w:numFmt w:val="bullet"/>
      <w:lvlText w:val=""/>
      <w:lvlJc w:val="left"/>
      <w:pPr>
        <w:ind w:left="2880" w:hanging="360"/>
      </w:pPr>
      <w:rPr>
        <w:rFonts w:ascii="Symbol" w:hAnsi="Symbol" w:hint="default"/>
      </w:rPr>
    </w:lvl>
    <w:lvl w:ilvl="4" w:tplc="BC78CAA0" w:tentative="1">
      <w:start w:val="1"/>
      <w:numFmt w:val="bullet"/>
      <w:lvlText w:val="o"/>
      <w:lvlJc w:val="left"/>
      <w:pPr>
        <w:ind w:left="3600" w:hanging="360"/>
      </w:pPr>
      <w:rPr>
        <w:rFonts w:ascii="Courier New" w:hAnsi="Courier New" w:cs="Courier New" w:hint="default"/>
      </w:rPr>
    </w:lvl>
    <w:lvl w:ilvl="5" w:tplc="D7A8CEB0" w:tentative="1">
      <w:start w:val="1"/>
      <w:numFmt w:val="bullet"/>
      <w:lvlText w:val=""/>
      <w:lvlJc w:val="left"/>
      <w:pPr>
        <w:ind w:left="4320" w:hanging="360"/>
      </w:pPr>
      <w:rPr>
        <w:rFonts w:ascii="Wingdings" w:hAnsi="Wingdings" w:hint="default"/>
      </w:rPr>
    </w:lvl>
    <w:lvl w:ilvl="6" w:tplc="AF92F56E" w:tentative="1">
      <w:start w:val="1"/>
      <w:numFmt w:val="bullet"/>
      <w:lvlText w:val=""/>
      <w:lvlJc w:val="left"/>
      <w:pPr>
        <w:ind w:left="5040" w:hanging="360"/>
      </w:pPr>
      <w:rPr>
        <w:rFonts w:ascii="Symbol" w:hAnsi="Symbol" w:hint="default"/>
      </w:rPr>
    </w:lvl>
    <w:lvl w:ilvl="7" w:tplc="46048B6E" w:tentative="1">
      <w:start w:val="1"/>
      <w:numFmt w:val="bullet"/>
      <w:lvlText w:val="o"/>
      <w:lvlJc w:val="left"/>
      <w:pPr>
        <w:ind w:left="5760" w:hanging="360"/>
      </w:pPr>
      <w:rPr>
        <w:rFonts w:ascii="Courier New" w:hAnsi="Courier New" w:cs="Courier New" w:hint="default"/>
      </w:rPr>
    </w:lvl>
    <w:lvl w:ilvl="8" w:tplc="8878CD7E" w:tentative="1">
      <w:start w:val="1"/>
      <w:numFmt w:val="bullet"/>
      <w:lvlText w:val=""/>
      <w:lvlJc w:val="left"/>
      <w:pPr>
        <w:ind w:left="6480" w:hanging="360"/>
      </w:pPr>
      <w:rPr>
        <w:rFonts w:ascii="Wingdings" w:hAnsi="Wingdings" w:hint="default"/>
      </w:rPr>
    </w:lvl>
  </w:abstractNum>
  <w:abstractNum w:abstractNumId="60" w15:restartNumberingAfterBreak="0">
    <w:nsid w:val="0000003D"/>
    <w:multiLevelType w:val="hybridMultilevel"/>
    <w:tmpl w:val="F11EA22E"/>
    <w:lvl w:ilvl="0" w:tplc="F2203DDC">
      <w:start w:val="1"/>
      <w:numFmt w:val="bullet"/>
      <w:lvlText w:val=""/>
      <w:lvlJc w:val="left"/>
      <w:pPr>
        <w:ind w:left="720" w:hanging="360"/>
      </w:pPr>
      <w:rPr>
        <w:rFonts w:ascii="Symbol" w:hAnsi="Symbol" w:hint="default"/>
      </w:rPr>
    </w:lvl>
    <w:lvl w:ilvl="1" w:tplc="A78298D0" w:tentative="1">
      <w:start w:val="1"/>
      <w:numFmt w:val="bullet"/>
      <w:lvlText w:val="o"/>
      <w:lvlJc w:val="left"/>
      <w:pPr>
        <w:ind w:left="1440" w:hanging="360"/>
      </w:pPr>
      <w:rPr>
        <w:rFonts w:ascii="Courier New" w:hAnsi="Courier New" w:cs="Courier New" w:hint="default"/>
      </w:rPr>
    </w:lvl>
    <w:lvl w:ilvl="2" w:tplc="107487AE" w:tentative="1">
      <w:start w:val="1"/>
      <w:numFmt w:val="bullet"/>
      <w:lvlText w:val=""/>
      <w:lvlJc w:val="left"/>
      <w:pPr>
        <w:ind w:left="2160" w:hanging="360"/>
      </w:pPr>
      <w:rPr>
        <w:rFonts w:ascii="Wingdings" w:hAnsi="Wingdings" w:hint="default"/>
      </w:rPr>
    </w:lvl>
    <w:lvl w:ilvl="3" w:tplc="BF76C840" w:tentative="1">
      <w:start w:val="1"/>
      <w:numFmt w:val="bullet"/>
      <w:lvlText w:val=""/>
      <w:lvlJc w:val="left"/>
      <w:pPr>
        <w:ind w:left="2880" w:hanging="360"/>
      </w:pPr>
      <w:rPr>
        <w:rFonts w:ascii="Symbol" w:hAnsi="Symbol" w:hint="default"/>
      </w:rPr>
    </w:lvl>
    <w:lvl w:ilvl="4" w:tplc="F7DC58F0" w:tentative="1">
      <w:start w:val="1"/>
      <w:numFmt w:val="bullet"/>
      <w:lvlText w:val="o"/>
      <w:lvlJc w:val="left"/>
      <w:pPr>
        <w:ind w:left="3600" w:hanging="360"/>
      </w:pPr>
      <w:rPr>
        <w:rFonts w:ascii="Courier New" w:hAnsi="Courier New" w:cs="Courier New" w:hint="default"/>
      </w:rPr>
    </w:lvl>
    <w:lvl w:ilvl="5" w:tplc="792C2084" w:tentative="1">
      <w:start w:val="1"/>
      <w:numFmt w:val="bullet"/>
      <w:lvlText w:val=""/>
      <w:lvlJc w:val="left"/>
      <w:pPr>
        <w:ind w:left="4320" w:hanging="360"/>
      </w:pPr>
      <w:rPr>
        <w:rFonts w:ascii="Wingdings" w:hAnsi="Wingdings" w:hint="default"/>
      </w:rPr>
    </w:lvl>
    <w:lvl w:ilvl="6" w:tplc="EAB60B06" w:tentative="1">
      <w:start w:val="1"/>
      <w:numFmt w:val="bullet"/>
      <w:lvlText w:val=""/>
      <w:lvlJc w:val="left"/>
      <w:pPr>
        <w:ind w:left="5040" w:hanging="360"/>
      </w:pPr>
      <w:rPr>
        <w:rFonts w:ascii="Symbol" w:hAnsi="Symbol" w:hint="default"/>
      </w:rPr>
    </w:lvl>
    <w:lvl w:ilvl="7" w:tplc="2CE0E82C" w:tentative="1">
      <w:start w:val="1"/>
      <w:numFmt w:val="bullet"/>
      <w:lvlText w:val="o"/>
      <w:lvlJc w:val="left"/>
      <w:pPr>
        <w:ind w:left="5760" w:hanging="360"/>
      </w:pPr>
      <w:rPr>
        <w:rFonts w:ascii="Courier New" w:hAnsi="Courier New" w:cs="Courier New" w:hint="default"/>
      </w:rPr>
    </w:lvl>
    <w:lvl w:ilvl="8" w:tplc="A3B01DC6" w:tentative="1">
      <w:start w:val="1"/>
      <w:numFmt w:val="bullet"/>
      <w:lvlText w:val=""/>
      <w:lvlJc w:val="left"/>
      <w:pPr>
        <w:ind w:left="6480" w:hanging="360"/>
      </w:pPr>
      <w:rPr>
        <w:rFonts w:ascii="Wingdings" w:hAnsi="Wingdings" w:hint="default"/>
      </w:rPr>
    </w:lvl>
  </w:abstractNum>
  <w:abstractNum w:abstractNumId="61" w15:restartNumberingAfterBreak="0">
    <w:nsid w:val="0000003E"/>
    <w:multiLevelType w:val="hybridMultilevel"/>
    <w:tmpl w:val="A4BA270C"/>
    <w:lvl w:ilvl="0" w:tplc="3ED4C3E8">
      <w:start w:val="1"/>
      <w:numFmt w:val="bullet"/>
      <w:lvlText w:val=""/>
      <w:lvlJc w:val="left"/>
      <w:pPr>
        <w:ind w:left="720" w:hanging="360"/>
      </w:pPr>
      <w:rPr>
        <w:rFonts w:ascii="Symbol" w:hAnsi="Symbol" w:hint="default"/>
      </w:rPr>
    </w:lvl>
    <w:lvl w:ilvl="1" w:tplc="4B30FA10" w:tentative="1">
      <w:start w:val="1"/>
      <w:numFmt w:val="bullet"/>
      <w:lvlText w:val="o"/>
      <w:lvlJc w:val="left"/>
      <w:pPr>
        <w:ind w:left="1440" w:hanging="360"/>
      </w:pPr>
      <w:rPr>
        <w:rFonts w:ascii="Courier New" w:hAnsi="Courier New" w:cs="Courier New" w:hint="default"/>
      </w:rPr>
    </w:lvl>
    <w:lvl w:ilvl="2" w:tplc="C3844D96" w:tentative="1">
      <w:start w:val="1"/>
      <w:numFmt w:val="bullet"/>
      <w:lvlText w:val=""/>
      <w:lvlJc w:val="left"/>
      <w:pPr>
        <w:ind w:left="2160" w:hanging="360"/>
      </w:pPr>
      <w:rPr>
        <w:rFonts w:ascii="Wingdings" w:hAnsi="Wingdings" w:hint="default"/>
      </w:rPr>
    </w:lvl>
    <w:lvl w:ilvl="3" w:tplc="0D0AA5F8" w:tentative="1">
      <w:start w:val="1"/>
      <w:numFmt w:val="bullet"/>
      <w:lvlText w:val=""/>
      <w:lvlJc w:val="left"/>
      <w:pPr>
        <w:ind w:left="2880" w:hanging="360"/>
      </w:pPr>
      <w:rPr>
        <w:rFonts w:ascii="Symbol" w:hAnsi="Symbol" w:hint="default"/>
      </w:rPr>
    </w:lvl>
    <w:lvl w:ilvl="4" w:tplc="8EA26E8A" w:tentative="1">
      <w:start w:val="1"/>
      <w:numFmt w:val="bullet"/>
      <w:lvlText w:val="o"/>
      <w:lvlJc w:val="left"/>
      <w:pPr>
        <w:ind w:left="3600" w:hanging="360"/>
      </w:pPr>
      <w:rPr>
        <w:rFonts w:ascii="Courier New" w:hAnsi="Courier New" w:cs="Courier New" w:hint="default"/>
      </w:rPr>
    </w:lvl>
    <w:lvl w:ilvl="5" w:tplc="0FF6D7DE" w:tentative="1">
      <w:start w:val="1"/>
      <w:numFmt w:val="bullet"/>
      <w:lvlText w:val=""/>
      <w:lvlJc w:val="left"/>
      <w:pPr>
        <w:ind w:left="4320" w:hanging="360"/>
      </w:pPr>
      <w:rPr>
        <w:rFonts w:ascii="Wingdings" w:hAnsi="Wingdings" w:hint="default"/>
      </w:rPr>
    </w:lvl>
    <w:lvl w:ilvl="6" w:tplc="F4A29A66" w:tentative="1">
      <w:start w:val="1"/>
      <w:numFmt w:val="bullet"/>
      <w:lvlText w:val=""/>
      <w:lvlJc w:val="left"/>
      <w:pPr>
        <w:ind w:left="5040" w:hanging="360"/>
      </w:pPr>
      <w:rPr>
        <w:rFonts w:ascii="Symbol" w:hAnsi="Symbol" w:hint="default"/>
      </w:rPr>
    </w:lvl>
    <w:lvl w:ilvl="7" w:tplc="E780B772" w:tentative="1">
      <w:start w:val="1"/>
      <w:numFmt w:val="bullet"/>
      <w:lvlText w:val="o"/>
      <w:lvlJc w:val="left"/>
      <w:pPr>
        <w:ind w:left="5760" w:hanging="360"/>
      </w:pPr>
      <w:rPr>
        <w:rFonts w:ascii="Courier New" w:hAnsi="Courier New" w:cs="Courier New" w:hint="default"/>
      </w:rPr>
    </w:lvl>
    <w:lvl w:ilvl="8" w:tplc="31E698CE" w:tentative="1">
      <w:start w:val="1"/>
      <w:numFmt w:val="bullet"/>
      <w:lvlText w:val=""/>
      <w:lvlJc w:val="left"/>
      <w:pPr>
        <w:ind w:left="6480" w:hanging="360"/>
      </w:pPr>
      <w:rPr>
        <w:rFonts w:ascii="Wingdings" w:hAnsi="Wingdings" w:hint="default"/>
      </w:rPr>
    </w:lvl>
  </w:abstractNum>
  <w:abstractNum w:abstractNumId="62" w15:restartNumberingAfterBreak="0">
    <w:nsid w:val="0000003F"/>
    <w:multiLevelType w:val="multilevel"/>
    <w:tmpl w:val="1418480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15:restartNumberingAfterBreak="0">
    <w:nsid w:val="00000040"/>
    <w:multiLevelType w:val="hybridMultilevel"/>
    <w:tmpl w:val="C2D26CE6"/>
    <w:lvl w:ilvl="0" w:tplc="55BA4680">
      <w:start w:val="2"/>
      <w:numFmt w:val="decimal"/>
      <w:lvlText w:val="%1."/>
      <w:lvlJc w:val="left"/>
      <w:pPr>
        <w:tabs>
          <w:tab w:val="num" w:pos="1080"/>
        </w:tabs>
        <w:ind w:left="1080" w:hanging="720"/>
      </w:pPr>
      <w:rPr>
        <w:rFonts w:hint="default"/>
        <w:u w:val="none"/>
      </w:rPr>
    </w:lvl>
    <w:lvl w:ilvl="1" w:tplc="113CA2C6" w:tentative="1">
      <w:start w:val="1"/>
      <w:numFmt w:val="lowerLetter"/>
      <w:lvlText w:val="%2."/>
      <w:lvlJc w:val="left"/>
      <w:pPr>
        <w:tabs>
          <w:tab w:val="num" w:pos="1440"/>
        </w:tabs>
        <w:ind w:left="1440" w:hanging="360"/>
      </w:pPr>
    </w:lvl>
    <w:lvl w:ilvl="2" w:tplc="FB6E3E96" w:tentative="1">
      <w:start w:val="1"/>
      <w:numFmt w:val="lowerRoman"/>
      <w:lvlText w:val="%3."/>
      <w:lvlJc w:val="right"/>
      <w:pPr>
        <w:tabs>
          <w:tab w:val="num" w:pos="2160"/>
        </w:tabs>
        <w:ind w:left="2160" w:hanging="180"/>
      </w:pPr>
    </w:lvl>
    <w:lvl w:ilvl="3" w:tplc="7480BEB4" w:tentative="1">
      <w:start w:val="1"/>
      <w:numFmt w:val="decimal"/>
      <w:lvlText w:val="%4."/>
      <w:lvlJc w:val="left"/>
      <w:pPr>
        <w:tabs>
          <w:tab w:val="num" w:pos="2880"/>
        </w:tabs>
        <w:ind w:left="2880" w:hanging="360"/>
      </w:pPr>
    </w:lvl>
    <w:lvl w:ilvl="4" w:tplc="8A8E03EE" w:tentative="1">
      <w:start w:val="1"/>
      <w:numFmt w:val="lowerLetter"/>
      <w:lvlText w:val="%5."/>
      <w:lvlJc w:val="left"/>
      <w:pPr>
        <w:tabs>
          <w:tab w:val="num" w:pos="3600"/>
        </w:tabs>
        <w:ind w:left="3600" w:hanging="360"/>
      </w:pPr>
    </w:lvl>
    <w:lvl w:ilvl="5" w:tplc="420ADB30" w:tentative="1">
      <w:start w:val="1"/>
      <w:numFmt w:val="lowerRoman"/>
      <w:lvlText w:val="%6."/>
      <w:lvlJc w:val="right"/>
      <w:pPr>
        <w:tabs>
          <w:tab w:val="num" w:pos="4320"/>
        </w:tabs>
        <w:ind w:left="4320" w:hanging="180"/>
      </w:pPr>
    </w:lvl>
    <w:lvl w:ilvl="6" w:tplc="7AA23812" w:tentative="1">
      <w:start w:val="1"/>
      <w:numFmt w:val="decimal"/>
      <w:lvlText w:val="%7."/>
      <w:lvlJc w:val="left"/>
      <w:pPr>
        <w:tabs>
          <w:tab w:val="num" w:pos="5040"/>
        </w:tabs>
        <w:ind w:left="5040" w:hanging="360"/>
      </w:pPr>
    </w:lvl>
    <w:lvl w:ilvl="7" w:tplc="66902492" w:tentative="1">
      <w:start w:val="1"/>
      <w:numFmt w:val="lowerLetter"/>
      <w:lvlText w:val="%8."/>
      <w:lvlJc w:val="left"/>
      <w:pPr>
        <w:tabs>
          <w:tab w:val="num" w:pos="5760"/>
        </w:tabs>
        <w:ind w:left="5760" w:hanging="360"/>
      </w:pPr>
    </w:lvl>
    <w:lvl w:ilvl="8" w:tplc="7B2E1B20" w:tentative="1">
      <w:start w:val="1"/>
      <w:numFmt w:val="lowerRoman"/>
      <w:lvlText w:val="%9."/>
      <w:lvlJc w:val="right"/>
      <w:pPr>
        <w:tabs>
          <w:tab w:val="num" w:pos="6480"/>
        </w:tabs>
        <w:ind w:left="6480" w:hanging="180"/>
      </w:pPr>
    </w:lvl>
  </w:abstractNum>
  <w:abstractNum w:abstractNumId="64" w15:restartNumberingAfterBreak="0">
    <w:nsid w:val="00000041"/>
    <w:multiLevelType w:val="hybridMultilevel"/>
    <w:tmpl w:val="6164D50E"/>
    <w:lvl w:ilvl="0" w:tplc="5E5422C6">
      <w:start w:val="1"/>
      <w:numFmt w:val="lowerRoman"/>
      <w:lvlText w:val="(%1)"/>
      <w:lvlJc w:val="left"/>
      <w:pPr>
        <w:tabs>
          <w:tab w:val="num" w:pos="1440"/>
        </w:tabs>
        <w:ind w:left="1440" w:hanging="720"/>
      </w:pPr>
      <w:rPr>
        <w:rFonts w:hint="default"/>
      </w:rPr>
    </w:lvl>
    <w:lvl w:ilvl="1" w:tplc="6000776A" w:tentative="1">
      <w:start w:val="1"/>
      <w:numFmt w:val="lowerLetter"/>
      <w:lvlText w:val="%2."/>
      <w:lvlJc w:val="left"/>
      <w:pPr>
        <w:tabs>
          <w:tab w:val="num" w:pos="1800"/>
        </w:tabs>
        <w:ind w:left="1800" w:hanging="360"/>
      </w:pPr>
    </w:lvl>
    <w:lvl w:ilvl="2" w:tplc="A5680B86" w:tentative="1">
      <w:start w:val="1"/>
      <w:numFmt w:val="lowerRoman"/>
      <w:lvlText w:val="%3."/>
      <w:lvlJc w:val="right"/>
      <w:pPr>
        <w:tabs>
          <w:tab w:val="num" w:pos="2520"/>
        </w:tabs>
        <w:ind w:left="2520" w:hanging="180"/>
      </w:pPr>
    </w:lvl>
    <w:lvl w:ilvl="3" w:tplc="73CE1934" w:tentative="1">
      <w:start w:val="1"/>
      <w:numFmt w:val="decimal"/>
      <w:lvlText w:val="%4."/>
      <w:lvlJc w:val="left"/>
      <w:pPr>
        <w:tabs>
          <w:tab w:val="num" w:pos="3240"/>
        </w:tabs>
        <w:ind w:left="3240" w:hanging="360"/>
      </w:pPr>
    </w:lvl>
    <w:lvl w:ilvl="4" w:tplc="4E0EE61C" w:tentative="1">
      <w:start w:val="1"/>
      <w:numFmt w:val="lowerLetter"/>
      <w:lvlText w:val="%5."/>
      <w:lvlJc w:val="left"/>
      <w:pPr>
        <w:tabs>
          <w:tab w:val="num" w:pos="3960"/>
        </w:tabs>
        <w:ind w:left="3960" w:hanging="360"/>
      </w:pPr>
    </w:lvl>
    <w:lvl w:ilvl="5" w:tplc="7F347196" w:tentative="1">
      <w:start w:val="1"/>
      <w:numFmt w:val="lowerRoman"/>
      <w:lvlText w:val="%6."/>
      <w:lvlJc w:val="right"/>
      <w:pPr>
        <w:tabs>
          <w:tab w:val="num" w:pos="4680"/>
        </w:tabs>
        <w:ind w:left="4680" w:hanging="180"/>
      </w:pPr>
    </w:lvl>
    <w:lvl w:ilvl="6" w:tplc="E1E0E162" w:tentative="1">
      <w:start w:val="1"/>
      <w:numFmt w:val="decimal"/>
      <w:lvlText w:val="%7."/>
      <w:lvlJc w:val="left"/>
      <w:pPr>
        <w:tabs>
          <w:tab w:val="num" w:pos="5400"/>
        </w:tabs>
        <w:ind w:left="5400" w:hanging="360"/>
      </w:pPr>
    </w:lvl>
    <w:lvl w:ilvl="7" w:tplc="1F685D40" w:tentative="1">
      <w:start w:val="1"/>
      <w:numFmt w:val="lowerLetter"/>
      <w:lvlText w:val="%8."/>
      <w:lvlJc w:val="left"/>
      <w:pPr>
        <w:tabs>
          <w:tab w:val="num" w:pos="6120"/>
        </w:tabs>
        <w:ind w:left="6120" w:hanging="360"/>
      </w:pPr>
    </w:lvl>
    <w:lvl w:ilvl="8" w:tplc="D0E0D13E" w:tentative="1">
      <w:start w:val="1"/>
      <w:numFmt w:val="lowerRoman"/>
      <w:lvlText w:val="%9."/>
      <w:lvlJc w:val="right"/>
      <w:pPr>
        <w:tabs>
          <w:tab w:val="num" w:pos="6840"/>
        </w:tabs>
        <w:ind w:left="6840" w:hanging="180"/>
      </w:pPr>
    </w:lvl>
  </w:abstractNum>
  <w:abstractNum w:abstractNumId="65" w15:restartNumberingAfterBreak="0">
    <w:nsid w:val="00000042"/>
    <w:multiLevelType w:val="hybridMultilevel"/>
    <w:tmpl w:val="7AB05148"/>
    <w:lvl w:ilvl="0" w:tplc="A5229CF8">
      <w:start w:val="1"/>
      <w:numFmt w:val="bullet"/>
      <w:lvlText w:val=""/>
      <w:lvlJc w:val="left"/>
      <w:pPr>
        <w:ind w:left="765" w:hanging="360"/>
      </w:pPr>
      <w:rPr>
        <w:rFonts w:ascii="Symbol" w:hAnsi="Symbol" w:hint="default"/>
      </w:rPr>
    </w:lvl>
    <w:lvl w:ilvl="1" w:tplc="6D642C46" w:tentative="1">
      <w:start w:val="1"/>
      <w:numFmt w:val="bullet"/>
      <w:lvlText w:val="o"/>
      <w:lvlJc w:val="left"/>
      <w:pPr>
        <w:ind w:left="1485" w:hanging="360"/>
      </w:pPr>
      <w:rPr>
        <w:rFonts w:ascii="Courier New" w:hAnsi="Courier New" w:cs="Courier New" w:hint="default"/>
      </w:rPr>
    </w:lvl>
    <w:lvl w:ilvl="2" w:tplc="F886C532" w:tentative="1">
      <w:start w:val="1"/>
      <w:numFmt w:val="bullet"/>
      <w:lvlText w:val=""/>
      <w:lvlJc w:val="left"/>
      <w:pPr>
        <w:ind w:left="2205" w:hanging="360"/>
      </w:pPr>
      <w:rPr>
        <w:rFonts w:ascii="Wingdings" w:hAnsi="Wingdings" w:hint="default"/>
      </w:rPr>
    </w:lvl>
    <w:lvl w:ilvl="3" w:tplc="829C39E2" w:tentative="1">
      <w:start w:val="1"/>
      <w:numFmt w:val="bullet"/>
      <w:lvlText w:val=""/>
      <w:lvlJc w:val="left"/>
      <w:pPr>
        <w:ind w:left="2925" w:hanging="360"/>
      </w:pPr>
      <w:rPr>
        <w:rFonts w:ascii="Symbol" w:hAnsi="Symbol" w:hint="default"/>
      </w:rPr>
    </w:lvl>
    <w:lvl w:ilvl="4" w:tplc="0172C9A0" w:tentative="1">
      <w:start w:val="1"/>
      <w:numFmt w:val="bullet"/>
      <w:lvlText w:val="o"/>
      <w:lvlJc w:val="left"/>
      <w:pPr>
        <w:ind w:left="3645" w:hanging="360"/>
      </w:pPr>
      <w:rPr>
        <w:rFonts w:ascii="Courier New" w:hAnsi="Courier New" w:cs="Courier New" w:hint="default"/>
      </w:rPr>
    </w:lvl>
    <w:lvl w:ilvl="5" w:tplc="8F92653A" w:tentative="1">
      <w:start w:val="1"/>
      <w:numFmt w:val="bullet"/>
      <w:lvlText w:val=""/>
      <w:lvlJc w:val="left"/>
      <w:pPr>
        <w:ind w:left="4365" w:hanging="360"/>
      </w:pPr>
      <w:rPr>
        <w:rFonts w:ascii="Wingdings" w:hAnsi="Wingdings" w:hint="default"/>
      </w:rPr>
    </w:lvl>
    <w:lvl w:ilvl="6" w:tplc="CDC6A9DC" w:tentative="1">
      <w:start w:val="1"/>
      <w:numFmt w:val="bullet"/>
      <w:lvlText w:val=""/>
      <w:lvlJc w:val="left"/>
      <w:pPr>
        <w:ind w:left="5085" w:hanging="360"/>
      </w:pPr>
      <w:rPr>
        <w:rFonts w:ascii="Symbol" w:hAnsi="Symbol" w:hint="default"/>
      </w:rPr>
    </w:lvl>
    <w:lvl w:ilvl="7" w:tplc="FF3C5464" w:tentative="1">
      <w:start w:val="1"/>
      <w:numFmt w:val="bullet"/>
      <w:lvlText w:val="o"/>
      <w:lvlJc w:val="left"/>
      <w:pPr>
        <w:ind w:left="5805" w:hanging="360"/>
      </w:pPr>
      <w:rPr>
        <w:rFonts w:ascii="Courier New" w:hAnsi="Courier New" w:cs="Courier New" w:hint="default"/>
      </w:rPr>
    </w:lvl>
    <w:lvl w:ilvl="8" w:tplc="D56419FA" w:tentative="1">
      <w:start w:val="1"/>
      <w:numFmt w:val="bullet"/>
      <w:lvlText w:val=""/>
      <w:lvlJc w:val="left"/>
      <w:pPr>
        <w:ind w:left="6525" w:hanging="360"/>
      </w:pPr>
      <w:rPr>
        <w:rFonts w:ascii="Wingdings" w:hAnsi="Wingdings" w:hint="default"/>
      </w:rPr>
    </w:lvl>
  </w:abstractNum>
  <w:abstractNum w:abstractNumId="66" w15:restartNumberingAfterBreak="0">
    <w:nsid w:val="00000043"/>
    <w:multiLevelType w:val="hybridMultilevel"/>
    <w:tmpl w:val="AE92839A"/>
    <w:lvl w:ilvl="0" w:tplc="511871A4">
      <w:start w:val="1"/>
      <w:numFmt w:val="bullet"/>
      <w:lvlText w:val=""/>
      <w:lvlJc w:val="left"/>
      <w:pPr>
        <w:ind w:left="720" w:hanging="360"/>
      </w:pPr>
      <w:rPr>
        <w:rFonts w:ascii="Symbol" w:hAnsi="Symbol" w:hint="default"/>
      </w:rPr>
    </w:lvl>
    <w:lvl w:ilvl="1" w:tplc="084EE0D4" w:tentative="1">
      <w:start w:val="1"/>
      <w:numFmt w:val="bullet"/>
      <w:lvlText w:val="o"/>
      <w:lvlJc w:val="left"/>
      <w:pPr>
        <w:ind w:left="1440" w:hanging="360"/>
      </w:pPr>
      <w:rPr>
        <w:rFonts w:ascii="Courier New" w:hAnsi="Courier New" w:cs="Courier New" w:hint="default"/>
      </w:rPr>
    </w:lvl>
    <w:lvl w:ilvl="2" w:tplc="A238B922" w:tentative="1">
      <w:start w:val="1"/>
      <w:numFmt w:val="bullet"/>
      <w:lvlText w:val=""/>
      <w:lvlJc w:val="left"/>
      <w:pPr>
        <w:ind w:left="2160" w:hanging="360"/>
      </w:pPr>
      <w:rPr>
        <w:rFonts w:ascii="Wingdings" w:hAnsi="Wingdings" w:hint="default"/>
      </w:rPr>
    </w:lvl>
    <w:lvl w:ilvl="3" w:tplc="BFA46AAA" w:tentative="1">
      <w:start w:val="1"/>
      <w:numFmt w:val="bullet"/>
      <w:lvlText w:val=""/>
      <w:lvlJc w:val="left"/>
      <w:pPr>
        <w:ind w:left="2880" w:hanging="360"/>
      </w:pPr>
      <w:rPr>
        <w:rFonts w:ascii="Symbol" w:hAnsi="Symbol" w:hint="default"/>
      </w:rPr>
    </w:lvl>
    <w:lvl w:ilvl="4" w:tplc="93B61262" w:tentative="1">
      <w:start w:val="1"/>
      <w:numFmt w:val="bullet"/>
      <w:lvlText w:val="o"/>
      <w:lvlJc w:val="left"/>
      <w:pPr>
        <w:ind w:left="3600" w:hanging="360"/>
      </w:pPr>
      <w:rPr>
        <w:rFonts w:ascii="Courier New" w:hAnsi="Courier New" w:cs="Courier New" w:hint="default"/>
      </w:rPr>
    </w:lvl>
    <w:lvl w:ilvl="5" w:tplc="89701FDC" w:tentative="1">
      <w:start w:val="1"/>
      <w:numFmt w:val="bullet"/>
      <w:lvlText w:val=""/>
      <w:lvlJc w:val="left"/>
      <w:pPr>
        <w:ind w:left="4320" w:hanging="360"/>
      </w:pPr>
      <w:rPr>
        <w:rFonts w:ascii="Wingdings" w:hAnsi="Wingdings" w:hint="default"/>
      </w:rPr>
    </w:lvl>
    <w:lvl w:ilvl="6" w:tplc="A9A48D60" w:tentative="1">
      <w:start w:val="1"/>
      <w:numFmt w:val="bullet"/>
      <w:lvlText w:val=""/>
      <w:lvlJc w:val="left"/>
      <w:pPr>
        <w:ind w:left="5040" w:hanging="360"/>
      </w:pPr>
      <w:rPr>
        <w:rFonts w:ascii="Symbol" w:hAnsi="Symbol" w:hint="default"/>
      </w:rPr>
    </w:lvl>
    <w:lvl w:ilvl="7" w:tplc="FDAAFFB6" w:tentative="1">
      <w:start w:val="1"/>
      <w:numFmt w:val="bullet"/>
      <w:lvlText w:val="o"/>
      <w:lvlJc w:val="left"/>
      <w:pPr>
        <w:ind w:left="5760" w:hanging="360"/>
      </w:pPr>
      <w:rPr>
        <w:rFonts w:ascii="Courier New" w:hAnsi="Courier New" w:cs="Courier New" w:hint="default"/>
      </w:rPr>
    </w:lvl>
    <w:lvl w:ilvl="8" w:tplc="9E6E79BA" w:tentative="1">
      <w:start w:val="1"/>
      <w:numFmt w:val="bullet"/>
      <w:lvlText w:val=""/>
      <w:lvlJc w:val="left"/>
      <w:pPr>
        <w:ind w:left="6480" w:hanging="360"/>
      </w:pPr>
      <w:rPr>
        <w:rFonts w:ascii="Wingdings" w:hAnsi="Wingdings" w:hint="default"/>
      </w:rPr>
    </w:lvl>
  </w:abstractNum>
  <w:abstractNum w:abstractNumId="67" w15:restartNumberingAfterBreak="0">
    <w:nsid w:val="00000044"/>
    <w:multiLevelType w:val="hybridMultilevel"/>
    <w:tmpl w:val="C9E87CFE"/>
    <w:lvl w:ilvl="0" w:tplc="5F105D38">
      <w:start w:val="1"/>
      <w:numFmt w:val="bullet"/>
      <w:lvlText w:val=""/>
      <w:lvlJc w:val="left"/>
      <w:pPr>
        <w:ind w:left="720" w:hanging="360"/>
      </w:pPr>
      <w:rPr>
        <w:rFonts w:ascii="Symbol" w:hAnsi="Symbol" w:hint="default"/>
      </w:rPr>
    </w:lvl>
    <w:lvl w:ilvl="1" w:tplc="94809794" w:tentative="1">
      <w:start w:val="1"/>
      <w:numFmt w:val="bullet"/>
      <w:lvlText w:val="o"/>
      <w:lvlJc w:val="left"/>
      <w:pPr>
        <w:ind w:left="1440" w:hanging="360"/>
      </w:pPr>
      <w:rPr>
        <w:rFonts w:ascii="Courier New" w:hAnsi="Courier New" w:cs="Courier New" w:hint="default"/>
      </w:rPr>
    </w:lvl>
    <w:lvl w:ilvl="2" w:tplc="89086240" w:tentative="1">
      <w:start w:val="1"/>
      <w:numFmt w:val="bullet"/>
      <w:lvlText w:val=""/>
      <w:lvlJc w:val="left"/>
      <w:pPr>
        <w:ind w:left="2160" w:hanging="360"/>
      </w:pPr>
      <w:rPr>
        <w:rFonts w:ascii="Wingdings" w:hAnsi="Wingdings" w:hint="default"/>
      </w:rPr>
    </w:lvl>
    <w:lvl w:ilvl="3" w:tplc="9C364210" w:tentative="1">
      <w:start w:val="1"/>
      <w:numFmt w:val="bullet"/>
      <w:lvlText w:val=""/>
      <w:lvlJc w:val="left"/>
      <w:pPr>
        <w:ind w:left="2880" w:hanging="360"/>
      </w:pPr>
      <w:rPr>
        <w:rFonts w:ascii="Symbol" w:hAnsi="Symbol" w:hint="default"/>
      </w:rPr>
    </w:lvl>
    <w:lvl w:ilvl="4" w:tplc="D172AFF4" w:tentative="1">
      <w:start w:val="1"/>
      <w:numFmt w:val="bullet"/>
      <w:lvlText w:val="o"/>
      <w:lvlJc w:val="left"/>
      <w:pPr>
        <w:ind w:left="3600" w:hanging="360"/>
      </w:pPr>
      <w:rPr>
        <w:rFonts w:ascii="Courier New" w:hAnsi="Courier New" w:cs="Courier New" w:hint="default"/>
      </w:rPr>
    </w:lvl>
    <w:lvl w:ilvl="5" w:tplc="CA42BAA0" w:tentative="1">
      <w:start w:val="1"/>
      <w:numFmt w:val="bullet"/>
      <w:lvlText w:val=""/>
      <w:lvlJc w:val="left"/>
      <w:pPr>
        <w:ind w:left="4320" w:hanging="360"/>
      </w:pPr>
      <w:rPr>
        <w:rFonts w:ascii="Wingdings" w:hAnsi="Wingdings" w:hint="default"/>
      </w:rPr>
    </w:lvl>
    <w:lvl w:ilvl="6" w:tplc="FF4EF664" w:tentative="1">
      <w:start w:val="1"/>
      <w:numFmt w:val="bullet"/>
      <w:lvlText w:val=""/>
      <w:lvlJc w:val="left"/>
      <w:pPr>
        <w:ind w:left="5040" w:hanging="360"/>
      </w:pPr>
      <w:rPr>
        <w:rFonts w:ascii="Symbol" w:hAnsi="Symbol" w:hint="default"/>
      </w:rPr>
    </w:lvl>
    <w:lvl w:ilvl="7" w:tplc="0016B1B4" w:tentative="1">
      <w:start w:val="1"/>
      <w:numFmt w:val="bullet"/>
      <w:lvlText w:val="o"/>
      <w:lvlJc w:val="left"/>
      <w:pPr>
        <w:ind w:left="5760" w:hanging="360"/>
      </w:pPr>
      <w:rPr>
        <w:rFonts w:ascii="Courier New" w:hAnsi="Courier New" w:cs="Courier New" w:hint="default"/>
      </w:rPr>
    </w:lvl>
    <w:lvl w:ilvl="8" w:tplc="E55C935A" w:tentative="1">
      <w:start w:val="1"/>
      <w:numFmt w:val="bullet"/>
      <w:lvlText w:val=""/>
      <w:lvlJc w:val="left"/>
      <w:pPr>
        <w:ind w:left="6480" w:hanging="360"/>
      </w:pPr>
      <w:rPr>
        <w:rFonts w:ascii="Wingdings" w:hAnsi="Wingdings" w:hint="default"/>
      </w:rPr>
    </w:lvl>
  </w:abstractNum>
  <w:abstractNum w:abstractNumId="68" w15:restartNumberingAfterBreak="0">
    <w:nsid w:val="00000045"/>
    <w:multiLevelType w:val="hybridMultilevel"/>
    <w:tmpl w:val="06F2B646"/>
    <w:lvl w:ilvl="0" w:tplc="C156993E">
      <w:start w:val="1"/>
      <w:numFmt w:val="bullet"/>
      <w:lvlText w:val=""/>
      <w:lvlJc w:val="left"/>
      <w:pPr>
        <w:ind w:left="720" w:hanging="360"/>
      </w:pPr>
      <w:rPr>
        <w:rFonts w:ascii="Symbol" w:hAnsi="Symbol" w:hint="default"/>
      </w:rPr>
    </w:lvl>
    <w:lvl w:ilvl="1" w:tplc="728AAFE2" w:tentative="1">
      <w:start w:val="1"/>
      <w:numFmt w:val="bullet"/>
      <w:lvlText w:val="o"/>
      <w:lvlJc w:val="left"/>
      <w:pPr>
        <w:ind w:left="1440" w:hanging="360"/>
      </w:pPr>
      <w:rPr>
        <w:rFonts w:ascii="Courier New" w:hAnsi="Courier New" w:cs="Courier New" w:hint="default"/>
      </w:rPr>
    </w:lvl>
    <w:lvl w:ilvl="2" w:tplc="12E678D6" w:tentative="1">
      <w:start w:val="1"/>
      <w:numFmt w:val="bullet"/>
      <w:lvlText w:val=""/>
      <w:lvlJc w:val="left"/>
      <w:pPr>
        <w:ind w:left="2160" w:hanging="360"/>
      </w:pPr>
      <w:rPr>
        <w:rFonts w:ascii="Wingdings" w:hAnsi="Wingdings" w:hint="default"/>
      </w:rPr>
    </w:lvl>
    <w:lvl w:ilvl="3" w:tplc="43A807E4" w:tentative="1">
      <w:start w:val="1"/>
      <w:numFmt w:val="bullet"/>
      <w:lvlText w:val=""/>
      <w:lvlJc w:val="left"/>
      <w:pPr>
        <w:ind w:left="2880" w:hanging="360"/>
      </w:pPr>
      <w:rPr>
        <w:rFonts w:ascii="Symbol" w:hAnsi="Symbol" w:hint="default"/>
      </w:rPr>
    </w:lvl>
    <w:lvl w:ilvl="4" w:tplc="02C0E72E" w:tentative="1">
      <w:start w:val="1"/>
      <w:numFmt w:val="bullet"/>
      <w:lvlText w:val="o"/>
      <w:lvlJc w:val="left"/>
      <w:pPr>
        <w:ind w:left="3600" w:hanging="360"/>
      </w:pPr>
      <w:rPr>
        <w:rFonts w:ascii="Courier New" w:hAnsi="Courier New" w:cs="Courier New" w:hint="default"/>
      </w:rPr>
    </w:lvl>
    <w:lvl w:ilvl="5" w:tplc="6EFAC47E" w:tentative="1">
      <w:start w:val="1"/>
      <w:numFmt w:val="bullet"/>
      <w:lvlText w:val=""/>
      <w:lvlJc w:val="left"/>
      <w:pPr>
        <w:ind w:left="4320" w:hanging="360"/>
      </w:pPr>
      <w:rPr>
        <w:rFonts w:ascii="Wingdings" w:hAnsi="Wingdings" w:hint="default"/>
      </w:rPr>
    </w:lvl>
    <w:lvl w:ilvl="6" w:tplc="C1402D22" w:tentative="1">
      <w:start w:val="1"/>
      <w:numFmt w:val="bullet"/>
      <w:lvlText w:val=""/>
      <w:lvlJc w:val="left"/>
      <w:pPr>
        <w:ind w:left="5040" w:hanging="360"/>
      </w:pPr>
      <w:rPr>
        <w:rFonts w:ascii="Symbol" w:hAnsi="Symbol" w:hint="default"/>
      </w:rPr>
    </w:lvl>
    <w:lvl w:ilvl="7" w:tplc="EB1AF026" w:tentative="1">
      <w:start w:val="1"/>
      <w:numFmt w:val="bullet"/>
      <w:lvlText w:val="o"/>
      <w:lvlJc w:val="left"/>
      <w:pPr>
        <w:ind w:left="5760" w:hanging="360"/>
      </w:pPr>
      <w:rPr>
        <w:rFonts w:ascii="Courier New" w:hAnsi="Courier New" w:cs="Courier New" w:hint="default"/>
      </w:rPr>
    </w:lvl>
    <w:lvl w:ilvl="8" w:tplc="870E904A" w:tentative="1">
      <w:start w:val="1"/>
      <w:numFmt w:val="bullet"/>
      <w:lvlText w:val=""/>
      <w:lvlJc w:val="left"/>
      <w:pPr>
        <w:ind w:left="6480" w:hanging="360"/>
      </w:pPr>
      <w:rPr>
        <w:rFonts w:ascii="Wingdings" w:hAnsi="Wingdings" w:hint="default"/>
      </w:rPr>
    </w:lvl>
  </w:abstractNum>
  <w:abstractNum w:abstractNumId="69" w15:restartNumberingAfterBreak="0">
    <w:nsid w:val="00000046"/>
    <w:multiLevelType w:val="hybridMultilevel"/>
    <w:tmpl w:val="BE2874DC"/>
    <w:lvl w:ilvl="0" w:tplc="197E7B18">
      <w:start w:val="1"/>
      <w:numFmt w:val="bullet"/>
      <w:lvlText w:val=""/>
      <w:lvlJc w:val="left"/>
      <w:pPr>
        <w:ind w:left="720" w:hanging="360"/>
      </w:pPr>
      <w:rPr>
        <w:rFonts w:ascii="Symbol" w:hAnsi="Symbol" w:hint="default"/>
      </w:rPr>
    </w:lvl>
    <w:lvl w:ilvl="1" w:tplc="A476C21C" w:tentative="1">
      <w:start w:val="1"/>
      <w:numFmt w:val="bullet"/>
      <w:lvlText w:val="o"/>
      <w:lvlJc w:val="left"/>
      <w:pPr>
        <w:ind w:left="1440" w:hanging="360"/>
      </w:pPr>
      <w:rPr>
        <w:rFonts w:ascii="Courier New" w:hAnsi="Courier New" w:cs="Courier New" w:hint="default"/>
      </w:rPr>
    </w:lvl>
    <w:lvl w:ilvl="2" w:tplc="3DECDC22" w:tentative="1">
      <w:start w:val="1"/>
      <w:numFmt w:val="bullet"/>
      <w:lvlText w:val=""/>
      <w:lvlJc w:val="left"/>
      <w:pPr>
        <w:ind w:left="2160" w:hanging="360"/>
      </w:pPr>
      <w:rPr>
        <w:rFonts w:ascii="Wingdings" w:hAnsi="Wingdings" w:hint="default"/>
      </w:rPr>
    </w:lvl>
    <w:lvl w:ilvl="3" w:tplc="87C29982" w:tentative="1">
      <w:start w:val="1"/>
      <w:numFmt w:val="bullet"/>
      <w:lvlText w:val=""/>
      <w:lvlJc w:val="left"/>
      <w:pPr>
        <w:ind w:left="2880" w:hanging="360"/>
      </w:pPr>
      <w:rPr>
        <w:rFonts w:ascii="Symbol" w:hAnsi="Symbol" w:hint="default"/>
      </w:rPr>
    </w:lvl>
    <w:lvl w:ilvl="4" w:tplc="84F4F9A4" w:tentative="1">
      <w:start w:val="1"/>
      <w:numFmt w:val="bullet"/>
      <w:lvlText w:val="o"/>
      <w:lvlJc w:val="left"/>
      <w:pPr>
        <w:ind w:left="3600" w:hanging="360"/>
      </w:pPr>
      <w:rPr>
        <w:rFonts w:ascii="Courier New" w:hAnsi="Courier New" w:cs="Courier New" w:hint="default"/>
      </w:rPr>
    </w:lvl>
    <w:lvl w:ilvl="5" w:tplc="9E245F50" w:tentative="1">
      <w:start w:val="1"/>
      <w:numFmt w:val="bullet"/>
      <w:lvlText w:val=""/>
      <w:lvlJc w:val="left"/>
      <w:pPr>
        <w:ind w:left="4320" w:hanging="360"/>
      </w:pPr>
      <w:rPr>
        <w:rFonts w:ascii="Wingdings" w:hAnsi="Wingdings" w:hint="default"/>
      </w:rPr>
    </w:lvl>
    <w:lvl w:ilvl="6" w:tplc="FDC4168C" w:tentative="1">
      <w:start w:val="1"/>
      <w:numFmt w:val="bullet"/>
      <w:lvlText w:val=""/>
      <w:lvlJc w:val="left"/>
      <w:pPr>
        <w:ind w:left="5040" w:hanging="360"/>
      </w:pPr>
      <w:rPr>
        <w:rFonts w:ascii="Symbol" w:hAnsi="Symbol" w:hint="default"/>
      </w:rPr>
    </w:lvl>
    <w:lvl w:ilvl="7" w:tplc="5A62B794" w:tentative="1">
      <w:start w:val="1"/>
      <w:numFmt w:val="bullet"/>
      <w:lvlText w:val="o"/>
      <w:lvlJc w:val="left"/>
      <w:pPr>
        <w:ind w:left="5760" w:hanging="360"/>
      </w:pPr>
      <w:rPr>
        <w:rFonts w:ascii="Courier New" w:hAnsi="Courier New" w:cs="Courier New" w:hint="default"/>
      </w:rPr>
    </w:lvl>
    <w:lvl w:ilvl="8" w:tplc="56D49758" w:tentative="1">
      <w:start w:val="1"/>
      <w:numFmt w:val="bullet"/>
      <w:lvlText w:val=""/>
      <w:lvlJc w:val="left"/>
      <w:pPr>
        <w:ind w:left="6480" w:hanging="360"/>
      </w:pPr>
      <w:rPr>
        <w:rFonts w:ascii="Wingdings" w:hAnsi="Wingdings" w:hint="default"/>
      </w:rPr>
    </w:lvl>
  </w:abstractNum>
  <w:abstractNum w:abstractNumId="70" w15:restartNumberingAfterBreak="0">
    <w:nsid w:val="00000047"/>
    <w:multiLevelType w:val="hybridMultilevel"/>
    <w:tmpl w:val="CF708138"/>
    <w:lvl w:ilvl="0" w:tplc="B18E10BC">
      <w:start w:val="1"/>
      <w:numFmt w:val="bullet"/>
      <w:lvlText w:val=""/>
      <w:lvlJc w:val="left"/>
      <w:pPr>
        <w:ind w:left="720" w:hanging="360"/>
      </w:pPr>
      <w:rPr>
        <w:rFonts w:ascii="Symbol" w:hAnsi="Symbol" w:hint="default"/>
      </w:rPr>
    </w:lvl>
    <w:lvl w:ilvl="1" w:tplc="6E60BE20" w:tentative="1">
      <w:start w:val="1"/>
      <w:numFmt w:val="bullet"/>
      <w:lvlText w:val="o"/>
      <w:lvlJc w:val="left"/>
      <w:pPr>
        <w:ind w:left="1440" w:hanging="360"/>
      </w:pPr>
      <w:rPr>
        <w:rFonts w:ascii="Courier New" w:hAnsi="Courier New" w:cs="Courier New" w:hint="default"/>
      </w:rPr>
    </w:lvl>
    <w:lvl w:ilvl="2" w:tplc="47DE9EFC" w:tentative="1">
      <w:start w:val="1"/>
      <w:numFmt w:val="bullet"/>
      <w:lvlText w:val=""/>
      <w:lvlJc w:val="left"/>
      <w:pPr>
        <w:ind w:left="2160" w:hanging="360"/>
      </w:pPr>
      <w:rPr>
        <w:rFonts w:ascii="Wingdings" w:hAnsi="Wingdings" w:hint="default"/>
      </w:rPr>
    </w:lvl>
    <w:lvl w:ilvl="3" w:tplc="941C8B56" w:tentative="1">
      <w:start w:val="1"/>
      <w:numFmt w:val="bullet"/>
      <w:lvlText w:val=""/>
      <w:lvlJc w:val="left"/>
      <w:pPr>
        <w:ind w:left="2880" w:hanging="360"/>
      </w:pPr>
      <w:rPr>
        <w:rFonts w:ascii="Symbol" w:hAnsi="Symbol" w:hint="default"/>
      </w:rPr>
    </w:lvl>
    <w:lvl w:ilvl="4" w:tplc="CB6A4528" w:tentative="1">
      <w:start w:val="1"/>
      <w:numFmt w:val="bullet"/>
      <w:lvlText w:val="o"/>
      <w:lvlJc w:val="left"/>
      <w:pPr>
        <w:ind w:left="3600" w:hanging="360"/>
      </w:pPr>
      <w:rPr>
        <w:rFonts w:ascii="Courier New" w:hAnsi="Courier New" w:cs="Courier New" w:hint="default"/>
      </w:rPr>
    </w:lvl>
    <w:lvl w:ilvl="5" w:tplc="5DF618A2" w:tentative="1">
      <w:start w:val="1"/>
      <w:numFmt w:val="bullet"/>
      <w:lvlText w:val=""/>
      <w:lvlJc w:val="left"/>
      <w:pPr>
        <w:ind w:left="4320" w:hanging="360"/>
      </w:pPr>
      <w:rPr>
        <w:rFonts w:ascii="Wingdings" w:hAnsi="Wingdings" w:hint="default"/>
      </w:rPr>
    </w:lvl>
    <w:lvl w:ilvl="6" w:tplc="48E60776" w:tentative="1">
      <w:start w:val="1"/>
      <w:numFmt w:val="bullet"/>
      <w:lvlText w:val=""/>
      <w:lvlJc w:val="left"/>
      <w:pPr>
        <w:ind w:left="5040" w:hanging="360"/>
      </w:pPr>
      <w:rPr>
        <w:rFonts w:ascii="Symbol" w:hAnsi="Symbol" w:hint="default"/>
      </w:rPr>
    </w:lvl>
    <w:lvl w:ilvl="7" w:tplc="985A198A" w:tentative="1">
      <w:start w:val="1"/>
      <w:numFmt w:val="bullet"/>
      <w:lvlText w:val="o"/>
      <w:lvlJc w:val="left"/>
      <w:pPr>
        <w:ind w:left="5760" w:hanging="360"/>
      </w:pPr>
      <w:rPr>
        <w:rFonts w:ascii="Courier New" w:hAnsi="Courier New" w:cs="Courier New" w:hint="default"/>
      </w:rPr>
    </w:lvl>
    <w:lvl w:ilvl="8" w:tplc="041871E2" w:tentative="1">
      <w:start w:val="1"/>
      <w:numFmt w:val="bullet"/>
      <w:lvlText w:val=""/>
      <w:lvlJc w:val="left"/>
      <w:pPr>
        <w:ind w:left="6480" w:hanging="360"/>
      </w:pPr>
      <w:rPr>
        <w:rFonts w:ascii="Wingdings" w:hAnsi="Wingdings" w:hint="default"/>
      </w:rPr>
    </w:lvl>
  </w:abstractNum>
  <w:abstractNum w:abstractNumId="71" w15:restartNumberingAfterBreak="0">
    <w:nsid w:val="00000048"/>
    <w:multiLevelType w:val="hybridMultilevel"/>
    <w:tmpl w:val="5C8CF9E6"/>
    <w:lvl w:ilvl="0" w:tplc="F1EEFF2A">
      <w:start w:val="1"/>
      <w:numFmt w:val="decimal"/>
      <w:lvlText w:val="(%1)"/>
      <w:lvlJc w:val="left"/>
      <w:pPr>
        <w:ind w:left="720" w:hanging="360"/>
      </w:pPr>
      <w:rPr>
        <w:rFonts w:hint="default"/>
        <w:sz w:val="22"/>
        <w:szCs w:val="22"/>
      </w:rPr>
    </w:lvl>
    <w:lvl w:ilvl="1" w:tplc="A52AC60A" w:tentative="1">
      <w:start w:val="1"/>
      <w:numFmt w:val="bullet"/>
      <w:lvlText w:val="o"/>
      <w:lvlJc w:val="left"/>
      <w:pPr>
        <w:ind w:left="1440" w:hanging="360"/>
      </w:pPr>
      <w:rPr>
        <w:rFonts w:ascii="Courier New" w:hAnsi="Courier New" w:cs="Courier New" w:hint="default"/>
      </w:rPr>
    </w:lvl>
    <w:lvl w:ilvl="2" w:tplc="167E4764" w:tentative="1">
      <w:start w:val="1"/>
      <w:numFmt w:val="bullet"/>
      <w:lvlText w:val=""/>
      <w:lvlJc w:val="left"/>
      <w:pPr>
        <w:ind w:left="2160" w:hanging="360"/>
      </w:pPr>
      <w:rPr>
        <w:rFonts w:ascii="Wingdings" w:hAnsi="Wingdings" w:hint="default"/>
      </w:rPr>
    </w:lvl>
    <w:lvl w:ilvl="3" w:tplc="35568076" w:tentative="1">
      <w:start w:val="1"/>
      <w:numFmt w:val="bullet"/>
      <w:lvlText w:val=""/>
      <w:lvlJc w:val="left"/>
      <w:pPr>
        <w:ind w:left="2880" w:hanging="360"/>
      </w:pPr>
      <w:rPr>
        <w:rFonts w:ascii="Symbol" w:hAnsi="Symbol" w:hint="default"/>
      </w:rPr>
    </w:lvl>
    <w:lvl w:ilvl="4" w:tplc="9770078A" w:tentative="1">
      <w:start w:val="1"/>
      <w:numFmt w:val="bullet"/>
      <w:lvlText w:val="o"/>
      <w:lvlJc w:val="left"/>
      <w:pPr>
        <w:ind w:left="3600" w:hanging="360"/>
      </w:pPr>
      <w:rPr>
        <w:rFonts w:ascii="Courier New" w:hAnsi="Courier New" w:cs="Courier New" w:hint="default"/>
      </w:rPr>
    </w:lvl>
    <w:lvl w:ilvl="5" w:tplc="97CE517C" w:tentative="1">
      <w:start w:val="1"/>
      <w:numFmt w:val="bullet"/>
      <w:lvlText w:val=""/>
      <w:lvlJc w:val="left"/>
      <w:pPr>
        <w:ind w:left="4320" w:hanging="360"/>
      </w:pPr>
      <w:rPr>
        <w:rFonts w:ascii="Wingdings" w:hAnsi="Wingdings" w:hint="default"/>
      </w:rPr>
    </w:lvl>
    <w:lvl w:ilvl="6" w:tplc="8102A86C" w:tentative="1">
      <w:start w:val="1"/>
      <w:numFmt w:val="bullet"/>
      <w:lvlText w:val=""/>
      <w:lvlJc w:val="left"/>
      <w:pPr>
        <w:ind w:left="5040" w:hanging="360"/>
      </w:pPr>
      <w:rPr>
        <w:rFonts w:ascii="Symbol" w:hAnsi="Symbol" w:hint="default"/>
      </w:rPr>
    </w:lvl>
    <w:lvl w:ilvl="7" w:tplc="A4C222F8" w:tentative="1">
      <w:start w:val="1"/>
      <w:numFmt w:val="bullet"/>
      <w:lvlText w:val="o"/>
      <w:lvlJc w:val="left"/>
      <w:pPr>
        <w:ind w:left="5760" w:hanging="360"/>
      </w:pPr>
      <w:rPr>
        <w:rFonts w:ascii="Courier New" w:hAnsi="Courier New" w:cs="Courier New" w:hint="default"/>
      </w:rPr>
    </w:lvl>
    <w:lvl w:ilvl="8" w:tplc="02966BDC" w:tentative="1">
      <w:start w:val="1"/>
      <w:numFmt w:val="bullet"/>
      <w:lvlText w:val=""/>
      <w:lvlJc w:val="left"/>
      <w:pPr>
        <w:ind w:left="6480" w:hanging="360"/>
      </w:pPr>
      <w:rPr>
        <w:rFonts w:ascii="Wingdings" w:hAnsi="Wingdings" w:hint="default"/>
      </w:rPr>
    </w:lvl>
  </w:abstractNum>
  <w:abstractNum w:abstractNumId="72" w15:restartNumberingAfterBreak="0">
    <w:nsid w:val="00000049"/>
    <w:multiLevelType w:val="hybridMultilevel"/>
    <w:tmpl w:val="2B32980C"/>
    <w:lvl w:ilvl="0" w:tplc="26980908">
      <w:start w:val="1"/>
      <w:numFmt w:val="bullet"/>
      <w:lvlText w:val=""/>
      <w:lvlJc w:val="left"/>
      <w:pPr>
        <w:ind w:left="2160" w:hanging="360"/>
      </w:pPr>
      <w:rPr>
        <w:rFonts w:ascii="Symbol" w:hAnsi="Symbol" w:hint="default"/>
      </w:rPr>
    </w:lvl>
    <w:lvl w:ilvl="1" w:tplc="C02E2314" w:tentative="1">
      <w:start w:val="1"/>
      <w:numFmt w:val="bullet"/>
      <w:lvlText w:val="o"/>
      <w:lvlJc w:val="left"/>
      <w:pPr>
        <w:ind w:left="2880" w:hanging="360"/>
      </w:pPr>
      <w:rPr>
        <w:rFonts w:ascii="Courier New" w:hAnsi="Courier New" w:cs="Courier New" w:hint="default"/>
      </w:rPr>
    </w:lvl>
    <w:lvl w:ilvl="2" w:tplc="2B6E933A" w:tentative="1">
      <w:start w:val="1"/>
      <w:numFmt w:val="bullet"/>
      <w:lvlText w:val=""/>
      <w:lvlJc w:val="left"/>
      <w:pPr>
        <w:ind w:left="3600" w:hanging="360"/>
      </w:pPr>
      <w:rPr>
        <w:rFonts w:ascii="Wingdings" w:hAnsi="Wingdings" w:hint="default"/>
      </w:rPr>
    </w:lvl>
    <w:lvl w:ilvl="3" w:tplc="A5A40C72" w:tentative="1">
      <w:start w:val="1"/>
      <w:numFmt w:val="bullet"/>
      <w:lvlText w:val=""/>
      <w:lvlJc w:val="left"/>
      <w:pPr>
        <w:ind w:left="4320" w:hanging="360"/>
      </w:pPr>
      <w:rPr>
        <w:rFonts w:ascii="Symbol" w:hAnsi="Symbol" w:hint="default"/>
      </w:rPr>
    </w:lvl>
    <w:lvl w:ilvl="4" w:tplc="D02A6266" w:tentative="1">
      <w:start w:val="1"/>
      <w:numFmt w:val="bullet"/>
      <w:lvlText w:val="o"/>
      <w:lvlJc w:val="left"/>
      <w:pPr>
        <w:ind w:left="5040" w:hanging="360"/>
      </w:pPr>
      <w:rPr>
        <w:rFonts w:ascii="Courier New" w:hAnsi="Courier New" w:cs="Courier New" w:hint="default"/>
      </w:rPr>
    </w:lvl>
    <w:lvl w:ilvl="5" w:tplc="7426674E" w:tentative="1">
      <w:start w:val="1"/>
      <w:numFmt w:val="bullet"/>
      <w:lvlText w:val=""/>
      <w:lvlJc w:val="left"/>
      <w:pPr>
        <w:ind w:left="5760" w:hanging="360"/>
      </w:pPr>
      <w:rPr>
        <w:rFonts w:ascii="Wingdings" w:hAnsi="Wingdings" w:hint="default"/>
      </w:rPr>
    </w:lvl>
    <w:lvl w:ilvl="6" w:tplc="BC046236" w:tentative="1">
      <w:start w:val="1"/>
      <w:numFmt w:val="bullet"/>
      <w:lvlText w:val=""/>
      <w:lvlJc w:val="left"/>
      <w:pPr>
        <w:ind w:left="6480" w:hanging="360"/>
      </w:pPr>
      <w:rPr>
        <w:rFonts w:ascii="Symbol" w:hAnsi="Symbol" w:hint="default"/>
      </w:rPr>
    </w:lvl>
    <w:lvl w:ilvl="7" w:tplc="4740B9E2" w:tentative="1">
      <w:start w:val="1"/>
      <w:numFmt w:val="bullet"/>
      <w:lvlText w:val="o"/>
      <w:lvlJc w:val="left"/>
      <w:pPr>
        <w:ind w:left="7200" w:hanging="360"/>
      </w:pPr>
      <w:rPr>
        <w:rFonts w:ascii="Courier New" w:hAnsi="Courier New" w:cs="Courier New" w:hint="default"/>
      </w:rPr>
    </w:lvl>
    <w:lvl w:ilvl="8" w:tplc="B3AAF9AC" w:tentative="1">
      <w:start w:val="1"/>
      <w:numFmt w:val="bullet"/>
      <w:lvlText w:val=""/>
      <w:lvlJc w:val="left"/>
      <w:pPr>
        <w:ind w:left="7920" w:hanging="360"/>
      </w:pPr>
      <w:rPr>
        <w:rFonts w:ascii="Wingdings" w:hAnsi="Wingdings" w:hint="default"/>
      </w:rPr>
    </w:lvl>
  </w:abstractNum>
  <w:abstractNum w:abstractNumId="73" w15:restartNumberingAfterBreak="0">
    <w:nsid w:val="0000004A"/>
    <w:multiLevelType w:val="hybridMultilevel"/>
    <w:tmpl w:val="413A9C9A"/>
    <w:lvl w:ilvl="0" w:tplc="21BEEE66">
      <w:start w:val="1"/>
      <w:numFmt w:val="decimal"/>
      <w:lvlText w:val="%1."/>
      <w:lvlJc w:val="left"/>
      <w:pPr>
        <w:ind w:left="720" w:hanging="360"/>
      </w:pPr>
      <w:rPr>
        <w:rFonts w:eastAsia="Calibri" w:hint="default"/>
      </w:rPr>
    </w:lvl>
    <w:lvl w:ilvl="1" w:tplc="530A2A08" w:tentative="1">
      <w:start w:val="1"/>
      <w:numFmt w:val="lowerLetter"/>
      <w:lvlText w:val="%2."/>
      <w:lvlJc w:val="left"/>
      <w:pPr>
        <w:ind w:left="1440" w:hanging="360"/>
      </w:pPr>
    </w:lvl>
    <w:lvl w:ilvl="2" w:tplc="EB54BEC4" w:tentative="1">
      <w:start w:val="1"/>
      <w:numFmt w:val="lowerRoman"/>
      <w:lvlText w:val="%3."/>
      <w:lvlJc w:val="right"/>
      <w:pPr>
        <w:ind w:left="2160" w:hanging="180"/>
      </w:pPr>
    </w:lvl>
    <w:lvl w:ilvl="3" w:tplc="12D835C2" w:tentative="1">
      <w:start w:val="1"/>
      <w:numFmt w:val="decimal"/>
      <w:lvlText w:val="%4."/>
      <w:lvlJc w:val="left"/>
      <w:pPr>
        <w:ind w:left="2880" w:hanging="360"/>
      </w:pPr>
    </w:lvl>
    <w:lvl w:ilvl="4" w:tplc="BA6EAE4A" w:tentative="1">
      <w:start w:val="1"/>
      <w:numFmt w:val="lowerLetter"/>
      <w:lvlText w:val="%5."/>
      <w:lvlJc w:val="left"/>
      <w:pPr>
        <w:ind w:left="3600" w:hanging="360"/>
      </w:pPr>
    </w:lvl>
    <w:lvl w:ilvl="5" w:tplc="E8965FB0" w:tentative="1">
      <w:start w:val="1"/>
      <w:numFmt w:val="lowerRoman"/>
      <w:lvlText w:val="%6."/>
      <w:lvlJc w:val="right"/>
      <w:pPr>
        <w:ind w:left="4320" w:hanging="180"/>
      </w:pPr>
    </w:lvl>
    <w:lvl w:ilvl="6" w:tplc="76FAF5A0" w:tentative="1">
      <w:start w:val="1"/>
      <w:numFmt w:val="decimal"/>
      <w:lvlText w:val="%7."/>
      <w:lvlJc w:val="left"/>
      <w:pPr>
        <w:ind w:left="5040" w:hanging="360"/>
      </w:pPr>
    </w:lvl>
    <w:lvl w:ilvl="7" w:tplc="BEBE2152" w:tentative="1">
      <w:start w:val="1"/>
      <w:numFmt w:val="lowerLetter"/>
      <w:lvlText w:val="%8."/>
      <w:lvlJc w:val="left"/>
      <w:pPr>
        <w:ind w:left="5760" w:hanging="360"/>
      </w:pPr>
    </w:lvl>
    <w:lvl w:ilvl="8" w:tplc="90128EBA" w:tentative="1">
      <w:start w:val="1"/>
      <w:numFmt w:val="lowerRoman"/>
      <w:lvlText w:val="%9."/>
      <w:lvlJc w:val="right"/>
      <w:pPr>
        <w:ind w:left="6480" w:hanging="180"/>
      </w:pPr>
    </w:lvl>
  </w:abstractNum>
  <w:abstractNum w:abstractNumId="74" w15:restartNumberingAfterBreak="0">
    <w:nsid w:val="0000004B"/>
    <w:multiLevelType w:val="hybridMultilevel"/>
    <w:tmpl w:val="E9CCE91A"/>
    <w:lvl w:ilvl="0" w:tplc="7B3C3B34">
      <w:start w:val="1"/>
      <w:numFmt w:val="bullet"/>
      <w:lvlText w:val=""/>
      <w:lvlJc w:val="left"/>
      <w:pPr>
        <w:tabs>
          <w:tab w:val="left" w:pos="720"/>
        </w:tabs>
        <w:ind w:left="720" w:hanging="360"/>
      </w:pPr>
      <w:rPr>
        <w:rFonts w:ascii="Symbol" w:hAnsi="Symbol"/>
      </w:rPr>
    </w:lvl>
    <w:lvl w:ilvl="1" w:tplc="A06CD996">
      <w:start w:val="1"/>
      <w:numFmt w:val="bullet"/>
      <w:lvlText w:val="o"/>
      <w:lvlJc w:val="left"/>
      <w:pPr>
        <w:tabs>
          <w:tab w:val="left" w:pos="1440"/>
        </w:tabs>
        <w:ind w:left="1440" w:hanging="360"/>
      </w:pPr>
      <w:rPr>
        <w:rFonts w:ascii="Courier New" w:hAnsi="Courier New"/>
      </w:rPr>
    </w:lvl>
    <w:lvl w:ilvl="2" w:tplc="F0CEAA02">
      <w:start w:val="1"/>
      <w:numFmt w:val="bullet"/>
      <w:lvlText w:val=""/>
      <w:lvlJc w:val="left"/>
      <w:pPr>
        <w:tabs>
          <w:tab w:val="left" w:pos="2160"/>
        </w:tabs>
        <w:ind w:left="2160" w:hanging="360"/>
      </w:pPr>
      <w:rPr>
        <w:rFonts w:ascii="Wingdings" w:hAnsi="Wingdings"/>
      </w:rPr>
    </w:lvl>
    <w:lvl w:ilvl="3" w:tplc="AEBA9AA4">
      <w:start w:val="1"/>
      <w:numFmt w:val="bullet"/>
      <w:lvlText w:val=""/>
      <w:lvlJc w:val="left"/>
      <w:pPr>
        <w:tabs>
          <w:tab w:val="left" w:pos="2880"/>
        </w:tabs>
        <w:ind w:left="2880" w:hanging="360"/>
      </w:pPr>
      <w:rPr>
        <w:rFonts w:ascii="Symbol" w:hAnsi="Symbol"/>
      </w:rPr>
    </w:lvl>
    <w:lvl w:ilvl="4" w:tplc="2C703B46">
      <w:start w:val="1"/>
      <w:numFmt w:val="bullet"/>
      <w:lvlText w:val="o"/>
      <w:lvlJc w:val="left"/>
      <w:pPr>
        <w:tabs>
          <w:tab w:val="left" w:pos="3600"/>
        </w:tabs>
        <w:ind w:left="3600" w:hanging="360"/>
      </w:pPr>
      <w:rPr>
        <w:rFonts w:ascii="Courier New" w:hAnsi="Courier New"/>
      </w:rPr>
    </w:lvl>
    <w:lvl w:ilvl="5" w:tplc="7896A3A0">
      <w:start w:val="1"/>
      <w:numFmt w:val="bullet"/>
      <w:lvlText w:val=""/>
      <w:lvlJc w:val="left"/>
      <w:pPr>
        <w:tabs>
          <w:tab w:val="left" w:pos="4320"/>
        </w:tabs>
        <w:ind w:left="4320" w:hanging="360"/>
      </w:pPr>
      <w:rPr>
        <w:rFonts w:ascii="Wingdings" w:hAnsi="Wingdings"/>
      </w:rPr>
    </w:lvl>
    <w:lvl w:ilvl="6" w:tplc="9EF8FADA">
      <w:start w:val="1"/>
      <w:numFmt w:val="bullet"/>
      <w:lvlText w:val=""/>
      <w:lvlJc w:val="left"/>
      <w:pPr>
        <w:tabs>
          <w:tab w:val="left" w:pos="5040"/>
        </w:tabs>
        <w:ind w:left="5040" w:hanging="360"/>
      </w:pPr>
      <w:rPr>
        <w:rFonts w:ascii="Symbol" w:hAnsi="Symbol"/>
      </w:rPr>
    </w:lvl>
    <w:lvl w:ilvl="7" w:tplc="0F7C7446">
      <w:start w:val="1"/>
      <w:numFmt w:val="bullet"/>
      <w:lvlText w:val="o"/>
      <w:lvlJc w:val="left"/>
      <w:pPr>
        <w:tabs>
          <w:tab w:val="left" w:pos="5760"/>
        </w:tabs>
        <w:ind w:left="5760" w:hanging="360"/>
      </w:pPr>
      <w:rPr>
        <w:rFonts w:ascii="Courier New" w:hAnsi="Courier New"/>
      </w:rPr>
    </w:lvl>
    <w:lvl w:ilvl="8" w:tplc="2FD0BC1C">
      <w:start w:val="1"/>
      <w:numFmt w:val="bullet"/>
      <w:lvlText w:val=""/>
      <w:lvlJc w:val="left"/>
      <w:pPr>
        <w:tabs>
          <w:tab w:val="left" w:pos="6480"/>
        </w:tabs>
        <w:ind w:left="6480" w:hanging="360"/>
      </w:pPr>
      <w:rPr>
        <w:rFonts w:ascii="Wingdings" w:hAnsi="Wingdings"/>
      </w:rPr>
    </w:lvl>
  </w:abstractNum>
  <w:abstractNum w:abstractNumId="75" w15:restartNumberingAfterBreak="0">
    <w:nsid w:val="0000004C"/>
    <w:multiLevelType w:val="hybridMultilevel"/>
    <w:tmpl w:val="42DA2FBA"/>
    <w:lvl w:ilvl="0" w:tplc="DC6246B8">
      <w:start w:val="1"/>
      <w:numFmt w:val="upperRoman"/>
      <w:lvlText w:val="%1."/>
      <w:lvlJc w:val="left"/>
      <w:pPr>
        <w:ind w:left="1080" w:hanging="720"/>
      </w:pPr>
      <w:rPr>
        <w:rFonts w:hint="default"/>
      </w:rPr>
    </w:lvl>
    <w:lvl w:ilvl="1" w:tplc="7D7EB614">
      <w:start w:val="1"/>
      <w:numFmt w:val="lowerLetter"/>
      <w:lvlText w:val="%2."/>
      <w:lvlJc w:val="left"/>
      <w:pPr>
        <w:ind w:left="1440" w:hanging="360"/>
      </w:pPr>
    </w:lvl>
    <w:lvl w:ilvl="2" w:tplc="ADC05576" w:tentative="1">
      <w:start w:val="1"/>
      <w:numFmt w:val="lowerRoman"/>
      <w:lvlText w:val="%3."/>
      <w:lvlJc w:val="right"/>
      <w:pPr>
        <w:ind w:left="2160" w:hanging="180"/>
      </w:pPr>
    </w:lvl>
    <w:lvl w:ilvl="3" w:tplc="0D4EC97C" w:tentative="1">
      <w:start w:val="1"/>
      <w:numFmt w:val="decimal"/>
      <w:lvlText w:val="%4."/>
      <w:lvlJc w:val="left"/>
      <w:pPr>
        <w:ind w:left="2880" w:hanging="360"/>
      </w:pPr>
    </w:lvl>
    <w:lvl w:ilvl="4" w:tplc="4B2C6658" w:tentative="1">
      <w:start w:val="1"/>
      <w:numFmt w:val="lowerLetter"/>
      <w:lvlText w:val="%5."/>
      <w:lvlJc w:val="left"/>
      <w:pPr>
        <w:ind w:left="3600" w:hanging="360"/>
      </w:pPr>
    </w:lvl>
    <w:lvl w:ilvl="5" w:tplc="C8F634CE" w:tentative="1">
      <w:start w:val="1"/>
      <w:numFmt w:val="lowerRoman"/>
      <w:lvlText w:val="%6."/>
      <w:lvlJc w:val="right"/>
      <w:pPr>
        <w:ind w:left="4320" w:hanging="180"/>
      </w:pPr>
    </w:lvl>
    <w:lvl w:ilvl="6" w:tplc="30082ABA" w:tentative="1">
      <w:start w:val="1"/>
      <w:numFmt w:val="decimal"/>
      <w:lvlText w:val="%7."/>
      <w:lvlJc w:val="left"/>
      <w:pPr>
        <w:ind w:left="5040" w:hanging="360"/>
      </w:pPr>
    </w:lvl>
    <w:lvl w:ilvl="7" w:tplc="6F1C0BCA" w:tentative="1">
      <w:start w:val="1"/>
      <w:numFmt w:val="lowerLetter"/>
      <w:lvlText w:val="%8."/>
      <w:lvlJc w:val="left"/>
      <w:pPr>
        <w:ind w:left="5760" w:hanging="360"/>
      </w:pPr>
    </w:lvl>
    <w:lvl w:ilvl="8" w:tplc="B90CBB9C" w:tentative="1">
      <w:start w:val="1"/>
      <w:numFmt w:val="lowerRoman"/>
      <w:lvlText w:val="%9."/>
      <w:lvlJc w:val="right"/>
      <w:pPr>
        <w:ind w:left="6480" w:hanging="180"/>
      </w:pPr>
    </w:lvl>
  </w:abstractNum>
  <w:abstractNum w:abstractNumId="76" w15:restartNumberingAfterBreak="0">
    <w:nsid w:val="0000004D"/>
    <w:multiLevelType w:val="hybridMultilevel"/>
    <w:tmpl w:val="D6A2958E"/>
    <w:lvl w:ilvl="0" w:tplc="F7CC02A6">
      <w:start w:val="1"/>
      <w:numFmt w:val="bullet"/>
      <w:lvlText w:val=""/>
      <w:lvlJc w:val="left"/>
      <w:pPr>
        <w:ind w:left="720" w:hanging="360"/>
      </w:pPr>
      <w:rPr>
        <w:rFonts w:ascii="Symbol" w:hAnsi="Symbol" w:hint="default"/>
      </w:rPr>
    </w:lvl>
    <w:lvl w:ilvl="1" w:tplc="D49E2762">
      <w:start w:val="1"/>
      <w:numFmt w:val="bullet"/>
      <w:lvlText w:val="o"/>
      <w:lvlJc w:val="left"/>
      <w:pPr>
        <w:ind w:left="1440" w:hanging="360"/>
      </w:pPr>
      <w:rPr>
        <w:rFonts w:ascii="Courier New" w:hAnsi="Courier New" w:cs="Courier New" w:hint="default"/>
      </w:rPr>
    </w:lvl>
    <w:lvl w:ilvl="2" w:tplc="662E80BA" w:tentative="1">
      <w:start w:val="1"/>
      <w:numFmt w:val="bullet"/>
      <w:lvlText w:val=""/>
      <w:lvlJc w:val="left"/>
      <w:pPr>
        <w:ind w:left="2160" w:hanging="360"/>
      </w:pPr>
      <w:rPr>
        <w:rFonts w:ascii="Wingdings" w:hAnsi="Wingdings" w:hint="default"/>
      </w:rPr>
    </w:lvl>
    <w:lvl w:ilvl="3" w:tplc="00B8F564" w:tentative="1">
      <w:start w:val="1"/>
      <w:numFmt w:val="bullet"/>
      <w:lvlText w:val=""/>
      <w:lvlJc w:val="left"/>
      <w:pPr>
        <w:ind w:left="2880" w:hanging="360"/>
      </w:pPr>
      <w:rPr>
        <w:rFonts w:ascii="Symbol" w:hAnsi="Symbol" w:hint="default"/>
      </w:rPr>
    </w:lvl>
    <w:lvl w:ilvl="4" w:tplc="B204DF6A" w:tentative="1">
      <w:start w:val="1"/>
      <w:numFmt w:val="bullet"/>
      <w:lvlText w:val="o"/>
      <w:lvlJc w:val="left"/>
      <w:pPr>
        <w:ind w:left="3600" w:hanging="360"/>
      </w:pPr>
      <w:rPr>
        <w:rFonts w:ascii="Courier New" w:hAnsi="Courier New" w:cs="Courier New" w:hint="default"/>
      </w:rPr>
    </w:lvl>
    <w:lvl w:ilvl="5" w:tplc="8AE28942" w:tentative="1">
      <w:start w:val="1"/>
      <w:numFmt w:val="bullet"/>
      <w:lvlText w:val=""/>
      <w:lvlJc w:val="left"/>
      <w:pPr>
        <w:ind w:left="4320" w:hanging="360"/>
      </w:pPr>
      <w:rPr>
        <w:rFonts w:ascii="Wingdings" w:hAnsi="Wingdings" w:hint="default"/>
      </w:rPr>
    </w:lvl>
    <w:lvl w:ilvl="6" w:tplc="53961F60" w:tentative="1">
      <w:start w:val="1"/>
      <w:numFmt w:val="bullet"/>
      <w:lvlText w:val=""/>
      <w:lvlJc w:val="left"/>
      <w:pPr>
        <w:ind w:left="5040" w:hanging="360"/>
      </w:pPr>
      <w:rPr>
        <w:rFonts w:ascii="Symbol" w:hAnsi="Symbol" w:hint="default"/>
      </w:rPr>
    </w:lvl>
    <w:lvl w:ilvl="7" w:tplc="1D90755C" w:tentative="1">
      <w:start w:val="1"/>
      <w:numFmt w:val="bullet"/>
      <w:lvlText w:val="o"/>
      <w:lvlJc w:val="left"/>
      <w:pPr>
        <w:ind w:left="5760" w:hanging="360"/>
      </w:pPr>
      <w:rPr>
        <w:rFonts w:ascii="Courier New" w:hAnsi="Courier New" w:cs="Courier New" w:hint="default"/>
      </w:rPr>
    </w:lvl>
    <w:lvl w:ilvl="8" w:tplc="A66271F4" w:tentative="1">
      <w:start w:val="1"/>
      <w:numFmt w:val="bullet"/>
      <w:lvlText w:val=""/>
      <w:lvlJc w:val="left"/>
      <w:pPr>
        <w:ind w:left="6480" w:hanging="360"/>
      </w:pPr>
      <w:rPr>
        <w:rFonts w:ascii="Wingdings" w:hAnsi="Wingdings" w:hint="default"/>
      </w:rPr>
    </w:lvl>
  </w:abstractNum>
  <w:abstractNum w:abstractNumId="77" w15:restartNumberingAfterBreak="0">
    <w:nsid w:val="0000004E"/>
    <w:multiLevelType w:val="hybridMultilevel"/>
    <w:tmpl w:val="A202A64C"/>
    <w:lvl w:ilvl="0" w:tplc="B2B2F8C0">
      <w:start w:val="1"/>
      <w:numFmt w:val="bullet"/>
      <w:lvlText w:val=""/>
      <w:lvlJc w:val="left"/>
      <w:pPr>
        <w:ind w:left="720" w:hanging="360"/>
      </w:pPr>
      <w:rPr>
        <w:rFonts w:ascii="Symbol" w:hAnsi="Symbol" w:hint="default"/>
      </w:rPr>
    </w:lvl>
    <w:lvl w:ilvl="1" w:tplc="67FC9F2C" w:tentative="1">
      <w:start w:val="1"/>
      <w:numFmt w:val="bullet"/>
      <w:lvlText w:val="o"/>
      <w:lvlJc w:val="left"/>
      <w:pPr>
        <w:ind w:left="1440" w:hanging="360"/>
      </w:pPr>
      <w:rPr>
        <w:rFonts w:ascii="Courier New" w:hAnsi="Courier New" w:cs="Courier New" w:hint="default"/>
      </w:rPr>
    </w:lvl>
    <w:lvl w:ilvl="2" w:tplc="FE9C3A38" w:tentative="1">
      <w:start w:val="1"/>
      <w:numFmt w:val="bullet"/>
      <w:lvlText w:val=""/>
      <w:lvlJc w:val="left"/>
      <w:pPr>
        <w:ind w:left="2160" w:hanging="360"/>
      </w:pPr>
      <w:rPr>
        <w:rFonts w:ascii="Wingdings" w:hAnsi="Wingdings" w:hint="default"/>
      </w:rPr>
    </w:lvl>
    <w:lvl w:ilvl="3" w:tplc="F20C6C60" w:tentative="1">
      <w:start w:val="1"/>
      <w:numFmt w:val="bullet"/>
      <w:lvlText w:val=""/>
      <w:lvlJc w:val="left"/>
      <w:pPr>
        <w:ind w:left="2880" w:hanging="360"/>
      </w:pPr>
      <w:rPr>
        <w:rFonts w:ascii="Symbol" w:hAnsi="Symbol" w:hint="default"/>
      </w:rPr>
    </w:lvl>
    <w:lvl w:ilvl="4" w:tplc="027A4B10" w:tentative="1">
      <w:start w:val="1"/>
      <w:numFmt w:val="bullet"/>
      <w:lvlText w:val="o"/>
      <w:lvlJc w:val="left"/>
      <w:pPr>
        <w:ind w:left="3600" w:hanging="360"/>
      </w:pPr>
      <w:rPr>
        <w:rFonts w:ascii="Courier New" w:hAnsi="Courier New" w:cs="Courier New" w:hint="default"/>
      </w:rPr>
    </w:lvl>
    <w:lvl w:ilvl="5" w:tplc="0106AB94" w:tentative="1">
      <w:start w:val="1"/>
      <w:numFmt w:val="bullet"/>
      <w:lvlText w:val=""/>
      <w:lvlJc w:val="left"/>
      <w:pPr>
        <w:ind w:left="4320" w:hanging="360"/>
      </w:pPr>
      <w:rPr>
        <w:rFonts w:ascii="Wingdings" w:hAnsi="Wingdings" w:hint="default"/>
      </w:rPr>
    </w:lvl>
    <w:lvl w:ilvl="6" w:tplc="EC0C2FB8" w:tentative="1">
      <w:start w:val="1"/>
      <w:numFmt w:val="bullet"/>
      <w:lvlText w:val=""/>
      <w:lvlJc w:val="left"/>
      <w:pPr>
        <w:ind w:left="5040" w:hanging="360"/>
      </w:pPr>
      <w:rPr>
        <w:rFonts w:ascii="Symbol" w:hAnsi="Symbol" w:hint="default"/>
      </w:rPr>
    </w:lvl>
    <w:lvl w:ilvl="7" w:tplc="30244208" w:tentative="1">
      <w:start w:val="1"/>
      <w:numFmt w:val="bullet"/>
      <w:lvlText w:val="o"/>
      <w:lvlJc w:val="left"/>
      <w:pPr>
        <w:ind w:left="5760" w:hanging="360"/>
      </w:pPr>
      <w:rPr>
        <w:rFonts w:ascii="Courier New" w:hAnsi="Courier New" w:cs="Courier New" w:hint="default"/>
      </w:rPr>
    </w:lvl>
    <w:lvl w:ilvl="8" w:tplc="8F4CEEC6" w:tentative="1">
      <w:start w:val="1"/>
      <w:numFmt w:val="bullet"/>
      <w:lvlText w:val=""/>
      <w:lvlJc w:val="left"/>
      <w:pPr>
        <w:ind w:left="6480" w:hanging="360"/>
      </w:pPr>
      <w:rPr>
        <w:rFonts w:ascii="Wingdings" w:hAnsi="Wingdings" w:hint="default"/>
      </w:rPr>
    </w:lvl>
  </w:abstractNum>
  <w:abstractNum w:abstractNumId="78" w15:restartNumberingAfterBreak="0">
    <w:nsid w:val="0000004F"/>
    <w:multiLevelType w:val="hybridMultilevel"/>
    <w:tmpl w:val="FFC031D6"/>
    <w:lvl w:ilvl="0" w:tplc="1AC44840">
      <w:start w:val="1"/>
      <w:numFmt w:val="bullet"/>
      <w:lvlText w:val=""/>
      <w:lvlJc w:val="left"/>
      <w:pPr>
        <w:ind w:left="720" w:hanging="360"/>
      </w:pPr>
      <w:rPr>
        <w:rFonts w:ascii="Symbol" w:hAnsi="Symbol" w:hint="default"/>
      </w:rPr>
    </w:lvl>
    <w:lvl w:ilvl="1" w:tplc="2442665A" w:tentative="1">
      <w:start w:val="1"/>
      <w:numFmt w:val="bullet"/>
      <w:lvlText w:val="o"/>
      <w:lvlJc w:val="left"/>
      <w:pPr>
        <w:ind w:left="1440" w:hanging="360"/>
      </w:pPr>
      <w:rPr>
        <w:rFonts w:ascii="Courier New" w:hAnsi="Courier New" w:cs="Courier New" w:hint="default"/>
      </w:rPr>
    </w:lvl>
    <w:lvl w:ilvl="2" w:tplc="0B4A830C" w:tentative="1">
      <w:start w:val="1"/>
      <w:numFmt w:val="bullet"/>
      <w:lvlText w:val=""/>
      <w:lvlJc w:val="left"/>
      <w:pPr>
        <w:ind w:left="2160" w:hanging="360"/>
      </w:pPr>
      <w:rPr>
        <w:rFonts w:ascii="Wingdings" w:hAnsi="Wingdings" w:hint="default"/>
      </w:rPr>
    </w:lvl>
    <w:lvl w:ilvl="3" w:tplc="FA066166" w:tentative="1">
      <w:start w:val="1"/>
      <w:numFmt w:val="bullet"/>
      <w:lvlText w:val=""/>
      <w:lvlJc w:val="left"/>
      <w:pPr>
        <w:ind w:left="2880" w:hanging="360"/>
      </w:pPr>
      <w:rPr>
        <w:rFonts w:ascii="Symbol" w:hAnsi="Symbol" w:hint="default"/>
      </w:rPr>
    </w:lvl>
    <w:lvl w:ilvl="4" w:tplc="F378E82A" w:tentative="1">
      <w:start w:val="1"/>
      <w:numFmt w:val="bullet"/>
      <w:lvlText w:val="o"/>
      <w:lvlJc w:val="left"/>
      <w:pPr>
        <w:ind w:left="3600" w:hanging="360"/>
      </w:pPr>
      <w:rPr>
        <w:rFonts w:ascii="Courier New" w:hAnsi="Courier New" w:cs="Courier New" w:hint="default"/>
      </w:rPr>
    </w:lvl>
    <w:lvl w:ilvl="5" w:tplc="40EAB122" w:tentative="1">
      <w:start w:val="1"/>
      <w:numFmt w:val="bullet"/>
      <w:lvlText w:val=""/>
      <w:lvlJc w:val="left"/>
      <w:pPr>
        <w:ind w:left="4320" w:hanging="360"/>
      </w:pPr>
      <w:rPr>
        <w:rFonts w:ascii="Wingdings" w:hAnsi="Wingdings" w:hint="default"/>
      </w:rPr>
    </w:lvl>
    <w:lvl w:ilvl="6" w:tplc="D5DC0F26" w:tentative="1">
      <w:start w:val="1"/>
      <w:numFmt w:val="bullet"/>
      <w:lvlText w:val=""/>
      <w:lvlJc w:val="left"/>
      <w:pPr>
        <w:ind w:left="5040" w:hanging="360"/>
      </w:pPr>
      <w:rPr>
        <w:rFonts w:ascii="Symbol" w:hAnsi="Symbol" w:hint="default"/>
      </w:rPr>
    </w:lvl>
    <w:lvl w:ilvl="7" w:tplc="730AC938" w:tentative="1">
      <w:start w:val="1"/>
      <w:numFmt w:val="bullet"/>
      <w:lvlText w:val="o"/>
      <w:lvlJc w:val="left"/>
      <w:pPr>
        <w:ind w:left="5760" w:hanging="360"/>
      </w:pPr>
      <w:rPr>
        <w:rFonts w:ascii="Courier New" w:hAnsi="Courier New" w:cs="Courier New" w:hint="default"/>
      </w:rPr>
    </w:lvl>
    <w:lvl w:ilvl="8" w:tplc="EF6E070C" w:tentative="1">
      <w:start w:val="1"/>
      <w:numFmt w:val="bullet"/>
      <w:lvlText w:val=""/>
      <w:lvlJc w:val="left"/>
      <w:pPr>
        <w:ind w:left="6480" w:hanging="360"/>
      </w:pPr>
      <w:rPr>
        <w:rFonts w:ascii="Wingdings" w:hAnsi="Wingdings" w:hint="default"/>
      </w:rPr>
    </w:lvl>
  </w:abstractNum>
  <w:abstractNum w:abstractNumId="79" w15:restartNumberingAfterBreak="0">
    <w:nsid w:val="00000050"/>
    <w:multiLevelType w:val="hybridMultilevel"/>
    <w:tmpl w:val="458EB44C"/>
    <w:lvl w:ilvl="0" w:tplc="2FEA7488">
      <w:start w:val="1"/>
      <w:numFmt w:val="upperRoman"/>
      <w:lvlText w:val="%1."/>
      <w:lvlJc w:val="left"/>
      <w:pPr>
        <w:ind w:left="1080" w:hanging="720"/>
      </w:pPr>
      <w:rPr>
        <w:rFonts w:hint="default"/>
      </w:rPr>
    </w:lvl>
    <w:lvl w:ilvl="1" w:tplc="02561C7A" w:tentative="1">
      <w:start w:val="1"/>
      <w:numFmt w:val="lowerLetter"/>
      <w:lvlText w:val="%2."/>
      <w:lvlJc w:val="left"/>
      <w:pPr>
        <w:ind w:left="1440" w:hanging="360"/>
      </w:pPr>
    </w:lvl>
    <w:lvl w:ilvl="2" w:tplc="F4C27E36" w:tentative="1">
      <w:start w:val="1"/>
      <w:numFmt w:val="lowerRoman"/>
      <w:lvlText w:val="%3."/>
      <w:lvlJc w:val="right"/>
      <w:pPr>
        <w:ind w:left="2160" w:hanging="180"/>
      </w:pPr>
    </w:lvl>
    <w:lvl w:ilvl="3" w:tplc="6CCC6F16" w:tentative="1">
      <w:start w:val="1"/>
      <w:numFmt w:val="decimal"/>
      <w:lvlText w:val="%4."/>
      <w:lvlJc w:val="left"/>
      <w:pPr>
        <w:ind w:left="2880" w:hanging="360"/>
      </w:pPr>
    </w:lvl>
    <w:lvl w:ilvl="4" w:tplc="2E16547A" w:tentative="1">
      <w:start w:val="1"/>
      <w:numFmt w:val="lowerLetter"/>
      <w:lvlText w:val="%5."/>
      <w:lvlJc w:val="left"/>
      <w:pPr>
        <w:ind w:left="3600" w:hanging="360"/>
      </w:pPr>
    </w:lvl>
    <w:lvl w:ilvl="5" w:tplc="352EACBE" w:tentative="1">
      <w:start w:val="1"/>
      <w:numFmt w:val="lowerRoman"/>
      <w:lvlText w:val="%6."/>
      <w:lvlJc w:val="right"/>
      <w:pPr>
        <w:ind w:left="4320" w:hanging="180"/>
      </w:pPr>
    </w:lvl>
    <w:lvl w:ilvl="6" w:tplc="8B12A0B6" w:tentative="1">
      <w:start w:val="1"/>
      <w:numFmt w:val="decimal"/>
      <w:lvlText w:val="%7."/>
      <w:lvlJc w:val="left"/>
      <w:pPr>
        <w:ind w:left="5040" w:hanging="360"/>
      </w:pPr>
    </w:lvl>
    <w:lvl w:ilvl="7" w:tplc="062052FC" w:tentative="1">
      <w:start w:val="1"/>
      <w:numFmt w:val="lowerLetter"/>
      <w:lvlText w:val="%8."/>
      <w:lvlJc w:val="left"/>
      <w:pPr>
        <w:ind w:left="5760" w:hanging="360"/>
      </w:pPr>
    </w:lvl>
    <w:lvl w:ilvl="8" w:tplc="0E9CF0A2" w:tentative="1">
      <w:start w:val="1"/>
      <w:numFmt w:val="lowerRoman"/>
      <w:lvlText w:val="%9."/>
      <w:lvlJc w:val="right"/>
      <w:pPr>
        <w:ind w:left="6480" w:hanging="180"/>
      </w:pPr>
    </w:lvl>
  </w:abstractNum>
  <w:abstractNum w:abstractNumId="80" w15:restartNumberingAfterBreak="0">
    <w:nsid w:val="00000051"/>
    <w:multiLevelType w:val="hybridMultilevel"/>
    <w:tmpl w:val="6D78F90C"/>
    <w:lvl w:ilvl="0" w:tplc="D312EFD8">
      <w:start w:val="1"/>
      <w:numFmt w:val="upperRoman"/>
      <w:lvlText w:val="%1."/>
      <w:lvlJc w:val="left"/>
      <w:pPr>
        <w:ind w:left="1080" w:hanging="720"/>
      </w:pPr>
      <w:rPr>
        <w:rFonts w:hint="default"/>
      </w:rPr>
    </w:lvl>
    <w:lvl w:ilvl="1" w:tplc="D58E3D3A" w:tentative="1">
      <w:start w:val="1"/>
      <w:numFmt w:val="lowerLetter"/>
      <w:lvlText w:val="%2."/>
      <w:lvlJc w:val="left"/>
      <w:pPr>
        <w:ind w:left="1440" w:hanging="360"/>
      </w:pPr>
    </w:lvl>
    <w:lvl w:ilvl="2" w:tplc="3A567006" w:tentative="1">
      <w:start w:val="1"/>
      <w:numFmt w:val="lowerRoman"/>
      <w:lvlText w:val="%3."/>
      <w:lvlJc w:val="right"/>
      <w:pPr>
        <w:ind w:left="2160" w:hanging="180"/>
      </w:pPr>
    </w:lvl>
    <w:lvl w:ilvl="3" w:tplc="0F1C0260" w:tentative="1">
      <w:start w:val="1"/>
      <w:numFmt w:val="decimal"/>
      <w:lvlText w:val="%4."/>
      <w:lvlJc w:val="left"/>
      <w:pPr>
        <w:ind w:left="2880" w:hanging="360"/>
      </w:pPr>
    </w:lvl>
    <w:lvl w:ilvl="4" w:tplc="6B785064" w:tentative="1">
      <w:start w:val="1"/>
      <w:numFmt w:val="lowerLetter"/>
      <w:lvlText w:val="%5."/>
      <w:lvlJc w:val="left"/>
      <w:pPr>
        <w:ind w:left="3600" w:hanging="360"/>
      </w:pPr>
    </w:lvl>
    <w:lvl w:ilvl="5" w:tplc="76F4CFCC" w:tentative="1">
      <w:start w:val="1"/>
      <w:numFmt w:val="lowerRoman"/>
      <w:lvlText w:val="%6."/>
      <w:lvlJc w:val="right"/>
      <w:pPr>
        <w:ind w:left="4320" w:hanging="180"/>
      </w:pPr>
    </w:lvl>
    <w:lvl w:ilvl="6" w:tplc="40788C22" w:tentative="1">
      <w:start w:val="1"/>
      <w:numFmt w:val="decimal"/>
      <w:lvlText w:val="%7."/>
      <w:lvlJc w:val="left"/>
      <w:pPr>
        <w:ind w:left="5040" w:hanging="360"/>
      </w:pPr>
    </w:lvl>
    <w:lvl w:ilvl="7" w:tplc="72EA0E4A" w:tentative="1">
      <w:start w:val="1"/>
      <w:numFmt w:val="lowerLetter"/>
      <w:lvlText w:val="%8."/>
      <w:lvlJc w:val="left"/>
      <w:pPr>
        <w:ind w:left="5760" w:hanging="360"/>
      </w:pPr>
    </w:lvl>
    <w:lvl w:ilvl="8" w:tplc="8C08B790" w:tentative="1">
      <w:start w:val="1"/>
      <w:numFmt w:val="lowerRoman"/>
      <w:lvlText w:val="%9."/>
      <w:lvlJc w:val="right"/>
      <w:pPr>
        <w:ind w:left="6480" w:hanging="180"/>
      </w:pPr>
    </w:lvl>
  </w:abstractNum>
  <w:abstractNum w:abstractNumId="81" w15:restartNumberingAfterBreak="0">
    <w:nsid w:val="00000052"/>
    <w:multiLevelType w:val="hybridMultilevel"/>
    <w:tmpl w:val="3438CAE8"/>
    <w:lvl w:ilvl="0" w:tplc="71CAB126">
      <w:start w:val="1"/>
      <w:numFmt w:val="upperRoman"/>
      <w:lvlText w:val="%1."/>
      <w:lvlJc w:val="left"/>
      <w:pPr>
        <w:ind w:left="1080" w:hanging="720"/>
      </w:pPr>
      <w:rPr>
        <w:rFonts w:hint="default"/>
      </w:rPr>
    </w:lvl>
    <w:lvl w:ilvl="1" w:tplc="91BC468E" w:tentative="1">
      <w:start w:val="1"/>
      <w:numFmt w:val="lowerLetter"/>
      <w:lvlText w:val="%2."/>
      <w:lvlJc w:val="left"/>
      <w:pPr>
        <w:ind w:left="1440" w:hanging="360"/>
      </w:pPr>
    </w:lvl>
    <w:lvl w:ilvl="2" w:tplc="22FA3458" w:tentative="1">
      <w:start w:val="1"/>
      <w:numFmt w:val="lowerRoman"/>
      <w:lvlText w:val="%3."/>
      <w:lvlJc w:val="right"/>
      <w:pPr>
        <w:ind w:left="2160" w:hanging="180"/>
      </w:pPr>
    </w:lvl>
    <w:lvl w:ilvl="3" w:tplc="9E3CFC4C" w:tentative="1">
      <w:start w:val="1"/>
      <w:numFmt w:val="decimal"/>
      <w:lvlText w:val="%4."/>
      <w:lvlJc w:val="left"/>
      <w:pPr>
        <w:ind w:left="2880" w:hanging="360"/>
      </w:pPr>
    </w:lvl>
    <w:lvl w:ilvl="4" w:tplc="8F54EBCA" w:tentative="1">
      <w:start w:val="1"/>
      <w:numFmt w:val="lowerLetter"/>
      <w:lvlText w:val="%5."/>
      <w:lvlJc w:val="left"/>
      <w:pPr>
        <w:ind w:left="3600" w:hanging="360"/>
      </w:pPr>
    </w:lvl>
    <w:lvl w:ilvl="5" w:tplc="61C40F12" w:tentative="1">
      <w:start w:val="1"/>
      <w:numFmt w:val="lowerRoman"/>
      <w:lvlText w:val="%6."/>
      <w:lvlJc w:val="right"/>
      <w:pPr>
        <w:ind w:left="4320" w:hanging="180"/>
      </w:pPr>
    </w:lvl>
    <w:lvl w:ilvl="6" w:tplc="84CC2742" w:tentative="1">
      <w:start w:val="1"/>
      <w:numFmt w:val="decimal"/>
      <w:lvlText w:val="%7."/>
      <w:lvlJc w:val="left"/>
      <w:pPr>
        <w:ind w:left="5040" w:hanging="360"/>
      </w:pPr>
    </w:lvl>
    <w:lvl w:ilvl="7" w:tplc="8168EF4A" w:tentative="1">
      <w:start w:val="1"/>
      <w:numFmt w:val="lowerLetter"/>
      <w:lvlText w:val="%8."/>
      <w:lvlJc w:val="left"/>
      <w:pPr>
        <w:ind w:left="5760" w:hanging="360"/>
      </w:pPr>
    </w:lvl>
    <w:lvl w:ilvl="8" w:tplc="A7A01FA2" w:tentative="1">
      <w:start w:val="1"/>
      <w:numFmt w:val="lowerRoman"/>
      <w:lvlText w:val="%9."/>
      <w:lvlJc w:val="right"/>
      <w:pPr>
        <w:ind w:left="6480" w:hanging="180"/>
      </w:pPr>
    </w:lvl>
  </w:abstractNum>
  <w:abstractNum w:abstractNumId="82" w15:restartNumberingAfterBreak="0">
    <w:nsid w:val="00000053"/>
    <w:multiLevelType w:val="hybridMultilevel"/>
    <w:tmpl w:val="419C863A"/>
    <w:lvl w:ilvl="0" w:tplc="DA1ACF64">
      <w:start w:val="1"/>
      <w:numFmt w:val="decimal"/>
      <w:lvlText w:val="%1."/>
      <w:lvlJc w:val="left"/>
      <w:pPr>
        <w:ind w:left="720" w:hanging="360"/>
      </w:pPr>
      <w:rPr>
        <w:rFonts w:hint="default"/>
      </w:rPr>
    </w:lvl>
    <w:lvl w:ilvl="1" w:tplc="AEBE2BD6" w:tentative="1">
      <w:start w:val="1"/>
      <w:numFmt w:val="lowerLetter"/>
      <w:lvlText w:val="%2."/>
      <w:lvlJc w:val="left"/>
      <w:pPr>
        <w:ind w:left="1440" w:hanging="360"/>
      </w:pPr>
    </w:lvl>
    <w:lvl w:ilvl="2" w:tplc="22D80D9A" w:tentative="1">
      <w:start w:val="1"/>
      <w:numFmt w:val="lowerRoman"/>
      <w:lvlText w:val="%3."/>
      <w:lvlJc w:val="right"/>
      <w:pPr>
        <w:ind w:left="2160" w:hanging="180"/>
      </w:pPr>
    </w:lvl>
    <w:lvl w:ilvl="3" w:tplc="2AFED02A" w:tentative="1">
      <w:start w:val="1"/>
      <w:numFmt w:val="decimal"/>
      <w:lvlText w:val="%4."/>
      <w:lvlJc w:val="left"/>
      <w:pPr>
        <w:ind w:left="2880" w:hanging="360"/>
      </w:pPr>
    </w:lvl>
    <w:lvl w:ilvl="4" w:tplc="5CD6D026" w:tentative="1">
      <w:start w:val="1"/>
      <w:numFmt w:val="lowerLetter"/>
      <w:lvlText w:val="%5."/>
      <w:lvlJc w:val="left"/>
      <w:pPr>
        <w:ind w:left="3600" w:hanging="360"/>
      </w:pPr>
    </w:lvl>
    <w:lvl w:ilvl="5" w:tplc="BBD2F7D6" w:tentative="1">
      <w:start w:val="1"/>
      <w:numFmt w:val="lowerRoman"/>
      <w:lvlText w:val="%6."/>
      <w:lvlJc w:val="right"/>
      <w:pPr>
        <w:ind w:left="4320" w:hanging="180"/>
      </w:pPr>
    </w:lvl>
    <w:lvl w:ilvl="6" w:tplc="4FA03C6E" w:tentative="1">
      <w:start w:val="1"/>
      <w:numFmt w:val="decimal"/>
      <w:lvlText w:val="%7."/>
      <w:lvlJc w:val="left"/>
      <w:pPr>
        <w:ind w:left="5040" w:hanging="360"/>
      </w:pPr>
    </w:lvl>
    <w:lvl w:ilvl="7" w:tplc="B978E258" w:tentative="1">
      <w:start w:val="1"/>
      <w:numFmt w:val="lowerLetter"/>
      <w:lvlText w:val="%8."/>
      <w:lvlJc w:val="left"/>
      <w:pPr>
        <w:ind w:left="5760" w:hanging="360"/>
      </w:pPr>
    </w:lvl>
    <w:lvl w:ilvl="8" w:tplc="05643FB8" w:tentative="1">
      <w:start w:val="1"/>
      <w:numFmt w:val="lowerRoman"/>
      <w:lvlText w:val="%9."/>
      <w:lvlJc w:val="right"/>
      <w:pPr>
        <w:ind w:left="6480" w:hanging="180"/>
      </w:pPr>
    </w:lvl>
  </w:abstractNum>
  <w:abstractNum w:abstractNumId="83" w15:restartNumberingAfterBreak="0">
    <w:nsid w:val="00000054"/>
    <w:multiLevelType w:val="hybridMultilevel"/>
    <w:tmpl w:val="D512A654"/>
    <w:lvl w:ilvl="0" w:tplc="2C3C4A92">
      <w:start w:val="1"/>
      <w:numFmt w:val="bullet"/>
      <w:lvlText w:val=""/>
      <w:lvlJc w:val="left"/>
      <w:pPr>
        <w:ind w:left="720" w:hanging="360"/>
      </w:pPr>
      <w:rPr>
        <w:rFonts w:ascii="Symbol" w:hAnsi="Symbol" w:hint="default"/>
      </w:rPr>
    </w:lvl>
    <w:lvl w:ilvl="1" w:tplc="1136AC74">
      <w:start w:val="1"/>
      <w:numFmt w:val="bullet"/>
      <w:lvlText w:val="o"/>
      <w:lvlJc w:val="left"/>
      <w:pPr>
        <w:ind w:left="1440" w:hanging="360"/>
      </w:pPr>
      <w:rPr>
        <w:rFonts w:ascii="Courier New" w:hAnsi="Courier New" w:cs="Courier New" w:hint="default"/>
      </w:rPr>
    </w:lvl>
    <w:lvl w:ilvl="2" w:tplc="5D4E0848" w:tentative="1">
      <w:start w:val="1"/>
      <w:numFmt w:val="bullet"/>
      <w:lvlText w:val=""/>
      <w:lvlJc w:val="left"/>
      <w:pPr>
        <w:ind w:left="2160" w:hanging="360"/>
      </w:pPr>
      <w:rPr>
        <w:rFonts w:ascii="Wingdings" w:hAnsi="Wingdings" w:hint="default"/>
      </w:rPr>
    </w:lvl>
    <w:lvl w:ilvl="3" w:tplc="F064B1EA" w:tentative="1">
      <w:start w:val="1"/>
      <w:numFmt w:val="bullet"/>
      <w:lvlText w:val=""/>
      <w:lvlJc w:val="left"/>
      <w:pPr>
        <w:ind w:left="2880" w:hanging="360"/>
      </w:pPr>
      <w:rPr>
        <w:rFonts w:ascii="Symbol" w:hAnsi="Symbol" w:hint="default"/>
      </w:rPr>
    </w:lvl>
    <w:lvl w:ilvl="4" w:tplc="D286F912" w:tentative="1">
      <w:start w:val="1"/>
      <w:numFmt w:val="bullet"/>
      <w:lvlText w:val="o"/>
      <w:lvlJc w:val="left"/>
      <w:pPr>
        <w:ind w:left="3600" w:hanging="360"/>
      </w:pPr>
      <w:rPr>
        <w:rFonts w:ascii="Courier New" w:hAnsi="Courier New" w:cs="Courier New" w:hint="default"/>
      </w:rPr>
    </w:lvl>
    <w:lvl w:ilvl="5" w:tplc="EDDE24DA" w:tentative="1">
      <w:start w:val="1"/>
      <w:numFmt w:val="bullet"/>
      <w:lvlText w:val=""/>
      <w:lvlJc w:val="left"/>
      <w:pPr>
        <w:ind w:left="4320" w:hanging="360"/>
      </w:pPr>
      <w:rPr>
        <w:rFonts w:ascii="Wingdings" w:hAnsi="Wingdings" w:hint="default"/>
      </w:rPr>
    </w:lvl>
    <w:lvl w:ilvl="6" w:tplc="41F834FE" w:tentative="1">
      <w:start w:val="1"/>
      <w:numFmt w:val="bullet"/>
      <w:lvlText w:val=""/>
      <w:lvlJc w:val="left"/>
      <w:pPr>
        <w:ind w:left="5040" w:hanging="360"/>
      </w:pPr>
      <w:rPr>
        <w:rFonts w:ascii="Symbol" w:hAnsi="Symbol" w:hint="default"/>
      </w:rPr>
    </w:lvl>
    <w:lvl w:ilvl="7" w:tplc="5F46959A" w:tentative="1">
      <w:start w:val="1"/>
      <w:numFmt w:val="bullet"/>
      <w:lvlText w:val="o"/>
      <w:lvlJc w:val="left"/>
      <w:pPr>
        <w:ind w:left="5760" w:hanging="360"/>
      </w:pPr>
      <w:rPr>
        <w:rFonts w:ascii="Courier New" w:hAnsi="Courier New" w:cs="Courier New" w:hint="default"/>
      </w:rPr>
    </w:lvl>
    <w:lvl w:ilvl="8" w:tplc="A5566D46" w:tentative="1">
      <w:start w:val="1"/>
      <w:numFmt w:val="bullet"/>
      <w:lvlText w:val=""/>
      <w:lvlJc w:val="left"/>
      <w:pPr>
        <w:ind w:left="6480" w:hanging="360"/>
      </w:pPr>
      <w:rPr>
        <w:rFonts w:ascii="Wingdings" w:hAnsi="Wingdings" w:hint="default"/>
      </w:rPr>
    </w:lvl>
  </w:abstractNum>
  <w:abstractNum w:abstractNumId="84" w15:restartNumberingAfterBreak="0">
    <w:nsid w:val="00000055"/>
    <w:multiLevelType w:val="hybridMultilevel"/>
    <w:tmpl w:val="576419EC"/>
    <w:lvl w:ilvl="0" w:tplc="8A5A01E4">
      <w:start w:val="1"/>
      <w:numFmt w:val="lowerLetter"/>
      <w:lvlText w:val="(%1)"/>
      <w:lvlJc w:val="left"/>
      <w:pPr>
        <w:ind w:left="1800" w:hanging="360"/>
      </w:pPr>
      <w:rPr>
        <w:rFonts w:cs="Times New Roman" w:hint="eastAsia"/>
      </w:rPr>
    </w:lvl>
    <w:lvl w:ilvl="1" w:tplc="D388B5F0">
      <w:start w:val="1"/>
      <w:numFmt w:val="lowerLetter"/>
      <w:lvlText w:val="%2."/>
      <w:lvlJc w:val="left"/>
      <w:pPr>
        <w:ind w:left="2520" w:hanging="360"/>
      </w:pPr>
      <w:rPr>
        <w:rFonts w:cs="Times New Roman"/>
      </w:rPr>
    </w:lvl>
    <w:lvl w:ilvl="2" w:tplc="652017E8">
      <w:start w:val="1"/>
      <w:numFmt w:val="lowerRoman"/>
      <w:lvlText w:val="%3."/>
      <w:lvlJc w:val="right"/>
      <w:pPr>
        <w:ind w:left="3240" w:hanging="180"/>
      </w:pPr>
      <w:rPr>
        <w:rFonts w:cs="Times New Roman"/>
      </w:rPr>
    </w:lvl>
    <w:lvl w:ilvl="3" w:tplc="965AA6A0">
      <w:start w:val="1"/>
      <w:numFmt w:val="decimal"/>
      <w:lvlText w:val="%4."/>
      <w:lvlJc w:val="left"/>
      <w:pPr>
        <w:ind w:left="3960" w:hanging="360"/>
      </w:pPr>
      <w:rPr>
        <w:rFonts w:cs="Times New Roman"/>
      </w:rPr>
    </w:lvl>
    <w:lvl w:ilvl="4" w:tplc="C7E2AB7E">
      <w:start w:val="1"/>
      <w:numFmt w:val="lowerLetter"/>
      <w:lvlText w:val="%5."/>
      <w:lvlJc w:val="left"/>
      <w:pPr>
        <w:ind w:left="4680" w:hanging="360"/>
      </w:pPr>
      <w:rPr>
        <w:rFonts w:cs="Times New Roman"/>
      </w:rPr>
    </w:lvl>
    <w:lvl w:ilvl="5" w:tplc="9D80CA6A">
      <w:start w:val="1"/>
      <w:numFmt w:val="lowerRoman"/>
      <w:lvlText w:val="%6."/>
      <w:lvlJc w:val="right"/>
      <w:pPr>
        <w:ind w:left="5400" w:hanging="180"/>
      </w:pPr>
      <w:rPr>
        <w:rFonts w:cs="Times New Roman"/>
      </w:rPr>
    </w:lvl>
    <w:lvl w:ilvl="6" w:tplc="FEF83120">
      <w:start w:val="1"/>
      <w:numFmt w:val="decimal"/>
      <w:lvlText w:val="%7."/>
      <w:lvlJc w:val="left"/>
      <w:pPr>
        <w:ind w:left="6120" w:hanging="360"/>
      </w:pPr>
      <w:rPr>
        <w:rFonts w:cs="Times New Roman"/>
      </w:rPr>
    </w:lvl>
    <w:lvl w:ilvl="7" w:tplc="E5BAB784">
      <w:start w:val="1"/>
      <w:numFmt w:val="lowerLetter"/>
      <w:lvlText w:val="%8."/>
      <w:lvlJc w:val="left"/>
      <w:pPr>
        <w:ind w:left="6840" w:hanging="360"/>
      </w:pPr>
      <w:rPr>
        <w:rFonts w:cs="Times New Roman"/>
      </w:rPr>
    </w:lvl>
    <w:lvl w:ilvl="8" w:tplc="C55036EE">
      <w:start w:val="1"/>
      <w:numFmt w:val="lowerRoman"/>
      <w:lvlText w:val="%9."/>
      <w:lvlJc w:val="right"/>
      <w:pPr>
        <w:ind w:left="7560" w:hanging="180"/>
      </w:pPr>
      <w:rPr>
        <w:rFonts w:cs="Times New Roman"/>
      </w:rPr>
    </w:lvl>
  </w:abstractNum>
  <w:abstractNum w:abstractNumId="85" w15:restartNumberingAfterBreak="0">
    <w:nsid w:val="00000056"/>
    <w:multiLevelType w:val="multilevel"/>
    <w:tmpl w:val="272E7CB2"/>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eastAsia"/>
      </w:rPr>
    </w:lvl>
    <w:lvl w:ilvl="3">
      <w:start w:val="1"/>
      <w:numFmt w:val="decimal"/>
      <w:lvlText w:val="%1.%2.%3.%4"/>
      <w:lvlJc w:val="left"/>
      <w:pPr>
        <w:tabs>
          <w:tab w:val="num" w:pos="720"/>
        </w:tabs>
        <w:ind w:left="720" w:hanging="720"/>
      </w:pPr>
      <w:rPr>
        <w:rFonts w:cs="Times New Roman" w:hint="eastAsia"/>
      </w:rPr>
    </w:lvl>
    <w:lvl w:ilvl="4">
      <w:start w:val="1"/>
      <w:numFmt w:val="decimal"/>
      <w:lvlText w:val="%1.%2.%3.%4.%5"/>
      <w:lvlJc w:val="left"/>
      <w:pPr>
        <w:tabs>
          <w:tab w:val="num" w:pos="1080"/>
        </w:tabs>
        <w:ind w:left="1080" w:hanging="1080"/>
      </w:pPr>
      <w:rPr>
        <w:rFonts w:cs="Times New Roman" w:hint="eastAsia"/>
      </w:rPr>
    </w:lvl>
    <w:lvl w:ilvl="5">
      <w:start w:val="1"/>
      <w:numFmt w:val="decimal"/>
      <w:lvlText w:val="%1.%2.%3.%4.%5.%6"/>
      <w:lvlJc w:val="left"/>
      <w:pPr>
        <w:tabs>
          <w:tab w:val="num" w:pos="1080"/>
        </w:tabs>
        <w:ind w:left="1080" w:hanging="1080"/>
      </w:pPr>
      <w:rPr>
        <w:rFonts w:cs="Times New Roman" w:hint="eastAsia"/>
      </w:rPr>
    </w:lvl>
    <w:lvl w:ilvl="6">
      <w:start w:val="1"/>
      <w:numFmt w:val="decimal"/>
      <w:lvlText w:val="%1.%2.%3.%4.%5.%6.%7"/>
      <w:lvlJc w:val="left"/>
      <w:pPr>
        <w:tabs>
          <w:tab w:val="num" w:pos="1440"/>
        </w:tabs>
        <w:ind w:left="1440" w:hanging="1440"/>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800"/>
        </w:tabs>
        <w:ind w:left="1800" w:hanging="1800"/>
      </w:pPr>
      <w:rPr>
        <w:rFonts w:cs="Times New Roman" w:hint="eastAsia"/>
      </w:rPr>
    </w:lvl>
  </w:abstractNum>
  <w:abstractNum w:abstractNumId="86" w15:restartNumberingAfterBreak="0">
    <w:nsid w:val="00000057"/>
    <w:multiLevelType w:val="hybridMultilevel"/>
    <w:tmpl w:val="91D88782"/>
    <w:lvl w:ilvl="0" w:tplc="C9DE022E">
      <w:start w:val="1"/>
      <w:numFmt w:val="decimal"/>
      <w:lvlText w:val="%1."/>
      <w:lvlJc w:val="left"/>
      <w:pPr>
        <w:ind w:left="1080" w:hanging="360"/>
      </w:pPr>
      <w:rPr>
        <w:rFonts w:hint="default"/>
        <w:u w:val="single"/>
      </w:rPr>
    </w:lvl>
    <w:lvl w:ilvl="1" w:tplc="0C127E66" w:tentative="1">
      <w:start w:val="1"/>
      <w:numFmt w:val="lowerLetter"/>
      <w:lvlText w:val="%2."/>
      <w:lvlJc w:val="left"/>
      <w:pPr>
        <w:ind w:left="1800" w:hanging="360"/>
      </w:pPr>
    </w:lvl>
    <w:lvl w:ilvl="2" w:tplc="AC9C930C" w:tentative="1">
      <w:start w:val="1"/>
      <w:numFmt w:val="lowerRoman"/>
      <w:lvlText w:val="%3."/>
      <w:lvlJc w:val="right"/>
      <w:pPr>
        <w:ind w:left="2520" w:hanging="180"/>
      </w:pPr>
    </w:lvl>
    <w:lvl w:ilvl="3" w:tplc="B4A6E80E" w:tentative="1">
      <w:start w:val="1"/>
      <w:numFmt w:val="decimal"/>
      <w:lvlText w:val="%4."/>
      <w:lvlJc w:val="left"/>
      <w:pPr>
        <w:ind w:left="3240" w:hanging="360"/>
      </w:pPr>
    </w:lvl>
    <w:lvl w:ilvl="4" w:tplc="DD8E180E" w:tentative="1">
      <w:start w:val="1"/>
      <w:numFmt w:val="lowerLetter"/>
      <w:lvlText w:val="%5."/>
      <w:lvlJc w:val="left"/>
      <w:pPr>
        <w:ind w:left="3960" w:hanging="360"/>
      </w:pPr>
    </w:lvl>
    <w:lvl w:ilvl="5" w:tplc="19D20C7A" w:tentative="1">
      <w:start w:val="1"/>
      <w:numFmt w:val="lowerRoman"/>
      <w:lvlText w:val="%6."/>
      <w:lvlJc w:val="right"/>
      <w:pPr>
        <w:ind w:left="4680" w:hanging="180"/>
      </w:pPr>
    </w:lvl>
    <w:lvl w:ilvl="6" w:tplc="24D42C1A" w:tentative="1">
      <w:start w:val="1"/>
      <w:numFmt w:val="decimal"/>
      <w:lvlText w:val="%7."/>
      <w:lvlJc w:val="left"/>
      <w:pPr>
        <w:ind w:left="5400" w:hanging="360"/>
      </w:pPr>
    </w:lvl>
    <w:lvl w:ilvl="7" w:tplc="57549670" w:tentative="1">
      <w:start w:val="1"/>
      <w:numFmt w:val="lowerLetter"/>
      <w:lvlText w:val="%8."/>
      <w:lvlJc w:val="left"/>
      <w:pPr>
        <w:ind w:left="6120" w:hanging="360"/>
      </w:pPr>
    </w:lvl>
    <w:lvl w:ilvl="8" w:tplc="F272B804" w:tentative="1">
      <w:start w:val="1"/>
      <w:numFmt w:val="lowerRoman"/>
      <w:lvlText w:val="%9."/>
      <w:lvlJc w:val="right"/>
      <w:pPr>
        <w:ind w:left="6840" w:hanging="180"/>
      </w:pPr>
    </w:lvl>
  </w:abstractNum>
  <w:abstractNum w:abstractNumId="87" w15:restartNumberingAfterBreak="0">
    <w:nsid w:val="00000058"/>
    <w:multiLevelType w:val="hybridMultilevel"/>
    <w:tmpl w:val="127A4AF8"/>
    <w:lvl w:ilvl="0" w:tplc="C8E694A4">
      <w:start w:val="1"/>
      <w:numFmt w:val="bullet"/>
      <w:lvlText w:val=""/>
      <w:lvlJc w:val="left"/>
      <w:pPr>
        <w:tabs>
          <w:tab w:val="num" w:pos="720"/>
        </w:tabs>
        <w:ind w:left="720" w:hanging="360"/>
      </w:pPr>
      <w:rPr>
        <w:rFonts w:ascii="Symbol" w:hAnsi="Symbol" w:cs="Symbol" w:hint="default"/>
      </w:rPr>
    </w:lvl>
    <w:lvl w:ilvl="1" w:tplc="FB06DC8C">
      <w:start w:val="1"/>
      <w:numFmt w:val="bullet"/>
      <w:lvlText w:val="o"/>
      <w:lvlJc w:val="left"/>
      <w:pPr>
        <w:tabs>
          <w:tab w:val="num" w:pos="1440"/>
        </w:tabs>
        <w:ind w:left="1440" w:hanging="360"/>
      </w:pPr>
      <w:rPr>
        <w:rFonts w:ascii="Courier New" w:hAnsi="Courier New" w:cs="Courier New" w:hint="default"/>
      </w:rPr>
    </w:lvl>
    <w:lvl w:ilvl="2" w:tplc="9E92CCF6">
      <w:start w:val="1"/>
      <w:numFmt w:val="bullet"/>
      <w:lvlText w:val=""/>
      <w:lvlJc w:val="left"/>
      <w:pPr>
        <w:tabs>
          <w:tab w:val="num" w:pos="2160"/>
        </w:tabs>
        <w:ind w:left="2160" w:hanging="360"/>
      </w:pPr>
      <w:rPr>
        <w:rFonts w:ascii="Wingdings" w:hAnsi="Wingdings" w:cs="Wingdings" w:hint="default"/>
      </w:rPr>
    </w:lvl>
    <w:lvl w:ilvl="3" w:tplc="A6C677BE">
      <w:start w:val="1"/>
      <w:numFmt w:val="bullet"/>
      <w:lvlText w:val=""/>
      <w:lvlJc w:val="left"/>
      <w:pPr>
        <w:tabs>
          <w:tab w:val="num" w:pos="2880"/>
        </w:tabs>
        <w:ind w:left="2880" w:hanging="360"/>
      </w:pPr>
      <w:rPr>
        <w:rFonts w:ascii="Symbol" w:hAnsi="Symbol" w:cs="Symbol" w:hint="default"/>
      </w:rPr>
    </w:lvl>
    <w:lvl w:ilvl="4" w:tplc="59601070">
      <w:start w:val="1"/>
      <w:numFmt w:val="bullet"/>
      <w:lvlText w:val="o"/>
      <w:lvlJc w:val="left"/>
      <w:pPr>
        <w:tabs>
          <w:tab w:val="num" w:pos="3600"/>
        </w:tabs>
        <w:ind w:left="3600" w:hanging="360"/>
      </w:pPr>
      <w:rPr>
        <w:rFonts w:ascii="Courier New" w:hAnsi="Courier New" w:cs="Courier New" w:hint="default"/>
      </w:rPr>
    </w:lvl>
    <w:lvl w:ilvl="5" w:tplc="F828B1A8">
      <w:start w:val="1"/>
      <w:numFmt w:val="bullet"/>
      <w:lvlText w:val=""/>
      <w:lvlJc w:val="left"/>
      <w:pPr>
        <w:tabs>
          <w:tab w:val="num" w:pos="4320"/>
        </w:tabs>
        <w:ind w:left="4320" w:hanging="360"/>
      </w:pPr>
      <w:rPr>
        <w:rFonts w:ascii="Wingdings" w:hAnsi="Wingdings" w:cs="Wingdings" w:hint="default"/>
      </w:rPr>
    </w:lvl>
    <w:lvl w:ilvl="6" w:tplc="EF0ADD50">
      <w:start w:val="1"/>
      <w:numFmt w:val="bullet"/>
      <w:lvlText w:val=""/>
      <w:lvlJc w:val="left"/>
      <w:pPr>
        <w:tabs>
          <w:tab w:val="num" w:pos="5040"/>
        </w:tabs>
        <w:ind w:left="5040" w:hanging="360"/>
      </w:pPr>
      <w:rPr>
        <w:rFonts w:ascii="Symbol" w:hAnsi="Symbol" w:cs="Symbol" w:hint="default"/>
      </w:rPr>
    </w:lvl>
    <w:lvl w:ilvl="7" w:tplc="DBBC74C8">
      <w:start w:val="1"/>
      <w:numFmt w:val="bullet"/>
      <w:lvlText w:val="o"/>
      <w:lvlJc w:val="left"/>
      <w:pPr>
        <w:tabs>
          <w:tab w:val="num" w:pos="5760"/>
        </w:tabs>
        <w:ind w:left="5760" w:hanging="360"/>
      </w:pPr>
      <w:rPr>
        <w:rFonts w:ascii="Courier New" w:hAnsi="Courier New" w:cs="Courier New" w:hint="default"/>
      </w:rPr>
    </w:lvl>
    <w:lvl w:ilvl="8" w:tplc="7D7A3AF4">
      <w:start w:val="1"/>
      <w:numFmt w:val="bullet"/>
      <w:lvlText w:val=""/>
      <w:lvlJc w:val="left"/>
      <w:pPr>
        <w:tabs>
          <w:tab w:val="num" w:pos="6480"/>
        </w:tabs>
        <w:ind w:left="6480" w:hanging="360"/>
      </w:pPr>
      <w:rPr>
        <w:rFonts w:ascii="Wingdings" w:hAnsi="Wingdings" w:cs="Wingdings" w:hint="default"/>
      </w:rPr>
    </w:lvl>
  </w:abstractNum>
  <w:abstractNum w:abstractNumId="88" w15:restartNumberingAfterBreak="0">
    <w:nsid w:val="00000059"/>
    <w:multiLevelType w:val="multilevel"/>
    <w:tmpl w:val="0EDC91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9" w15:restartNumberingAfterBreak="0">
    <w:nsid w:val="0000005A"/>
    <w:multiLevelType w:val="multilevel"/>
    <w:tmpl w:val="7CDA5910"/>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15:restartNumberingAfterBreak="0">
    <w:nsid w:val="0000005B"/>
    <w:multiLevelType w:val="hybridMultilevel"/>
    <w:tmpl w:val="0F3CDEE6"/>
    <w:lvl w:ilvl="0" w:tplc="DA56C848">
      <w:start w:val="1"/>
      <w:numFmt w:val="bullet"/>
      <w:lvlText w:val=""/>
      <w:lvlJc w:val="left"/>
      <w:pPr>
        <w:tabs>
          <w:tab w:val="num" w:pos="360"/>
        </w:tabs>
        <w:ind w:left="360" w:hanging="360"/>
      </w:pPr>
      <w:rPr>
        <w:rFonts w:ascii="Symbol" w:hAnsi="Symbol" w:cs="Symbol" w:hint="default"/>
      </w:rPr>
    </w:lvl>
    <w:lvl w:ilvl="1" w:tplc="2EE2E474">
      <w:start w:val="1"/>
      <w:numFmt w:val="bullet"/>
      <w:lvlText w:val="o"/>
      <w:lvlJc w:val="left"/>
      <w:pPr>
        <w:tabs>
          <w:tab w:val="num" w:pos="1080"/>
        </w:tabs>
        <w:ind w:left="1080" w:hanging="360"/>
      </w:pPr>
      <w:rPr>
        <w:rFonts w:ascii="Courier New" w:hAnsi="Courier New" w:cs="Courier New" w:hint="default"/>
      </w:rPr>
    </w:lvl>
    <w:lvl w:ilvl="2" w:tplc="EC6EBB88">
      <w:start w:val="1"/>
      <w:numFmt w:val="bullet"/>
      <w:lvlText w:val=""/>
      <w:lvlJc w:val="left"/>
      <w:pPr>
        <w:tabs>
          <w:tab w:val="num" w:pos="1800"/>
        </w:tabs>
        <w:ind w:left="1800" w:hanging="360"/>
      </w:pPr>
      <w:rPr>
        <w:rFonts w:ascii="Wingdings" w:hAnsi="Wingdings" w:cs="Wingdings" w:hint="default"/>
      </w:rPr>
    </w:lvl>
    <w:lvl w:ilvl="3" w:tplc="F8C07964">
      <w:start w:val="1"/>
      <w:numFmt w:val="bullet"/>
      <w:lvlText w:val=""/>
      <w:lvlJc w:val="left"/>
      <w:pPr>
        <w:tabs>
          <w:tab w:val="num" w:pos="2520"/>
        </w:tabs>
        <w:ind w:left="2520" w:hanging="360"/>
      </w:pPr>
      <w:rPr>
        <w:rFonts w:ascii="Symbol" w:hAnsi="Symbol" w:cs="Symbol" w:hint="default"/>
      </w:rPr>
    </w:lvl>
    <w:lvl w:ilvl="4" w:tplc="6892198C">
      <w:start w:val="1"/>
      <w:numFmt w:val="bullet"/>
      <w:lvlText w:val="o"/>
      <w:lvlJc w:val="left"/>
      <w:pPr>
        <w:tabs>
          <w:tab w:val="num" w:pos="3240"/>
        </w:tabs>
        <w:ind w:left="3240" w:hanging="360"/>
      </w:pPr>
      <w:rPr>
        <w:rFonts w:ascii="Courier New" w:hAnsi="Courier New" w:cs="Courier New" w:hint="default"/>
      </w:rPr>
    </w:lvl>
    <w:lvl w:ilvl="5" w:tplc="687CB362">
      <w:start w:val="1"/>
      <w:numFmt w:val="bullet"/>
      <w:lvlText w:val=""/>
      <w:lvlJc w:val="left"/>
      <w:pPr>
        <w:tabs>
          <w:tab w:val="num" w:pos="3960"/>
        </w:tabs>
        <w:ind w:left="3960" w:hanging="360"/>
      </w:pPr>
      <w:rPr>
        <w:rFonts w:ascii="Wingdings" w:hAnsi="Wingdings" w:cs="Wingdings" w:hint="default"/>
      </w:rPr>
    </w:lvl>
    <w:lvl w:ilvl="6" w:tplc="36B0502E">
      <w:start w:val="1"/>
      <w:numFmt w:val="bullet"/>
      <w:lvlText w:val=""/>
      <w:lvlJc w:val="left"/>
      <w:pPr>
        <w:tabs>
          <w:tab w:val="num" w:pos="4680"/>
        </w:tabs>
        <w:ind w:left="4680" w:hanging="360"/>
      </w:pPr>
      <w:rPr>
        <w:rFonts w:ascii="Symbol" w:hAnsi="Symbol" w:cs="Symbol" w:hint="default"/>
      </w:rPr>
    </w:lvl>
    <w:lvl w:ilvl="7" w:tplc="68806B20">
      <w:start w:val="1"/>
      <w:numFmt w:val="bullet"/>
      <w:lvlText w:val="o"/>
      <w:lvlJc w:val="left"/>
      <w:pPr>
        <w:tabs>
          <w:tab w:val="num" w:pos="5400"/>
        </w:tabs>
        <w:ind w:left="5400" w:hanging="360"/>
      </w:pPr>
      <w:rPr>
        <w:rFonts w:ascii="Courier New" w:hAnsi="Courier New" w:cs="Courier New" w:hint="default"/>
      </w:rPr>
    </w:lvl>
    <w:lvl w:ilvl="8" w:tplc="06E0415C">
      <w:start w:val="1"/>
      <w:numFmt w:val="bullet"/>
      <w:lvlText w:val=""/>
      <w:lvlJc w:val="left"/>
      <w:pPr>
        <w:tabs>
          <w:tab w:val="num" w:pos="6120"/>
        </w:tabs>
        <w:ind w:left="6120" w:hanging="360"/>
      </w:pPr>
      <w:rPr>
        <w:rFonts w:ascii="Wingdings" w:hAnsi="Wingdings" w:cs="Wingdings" w:hint="default"/>
      </w:rPr>
    </w:lvl>
  </w:abstractNum>
  <w:abstractNum w:abstractNumId="91" w15:restartNumberingAfterBreak="0">
    <w:nsid w:val="0000005C"/>
    <w:multiLevelType w:val="hybridMultilevel"/>
    <w:tmpl w:val="83E2F802"/>
    <w:lvl w:ilvl="0" w:tplc="C040F01A">
      <w:start w:val="1"/>
      <w:numFmt w:val="bullet"/>
      <w:lvlText w:val=""/>
      <w:lvlJc w:val="left"/>
      <w:pPr>
        <w:tabs>
          <w:tab w:val="num" w:pos="360"/>
        </w:tabs>
        <w:ind w:left="360" w:hanging="360"/>
      </w:pPr>
      <w:rPr>
        <w:rFonts w:ascii="Symbol" w:hAnsi="Symbol" w:cs="Symbol" w:hint="default"/>
      </w:rPr>
    </w:lvl>
    <w:lvl w:ilvl="1" w:tplc="BAF4B106">
      <w:start w:val="1"/>
      <w:numFmt w:val="bullet"/>
      <w:lvlText w:val="o"/>
      <w:lvlJc w:val="left"/>
      <w:pPr>
        <w:tabs>
          <w:tab w:val="num" w:pos="1080"/>
        </w:tabs>
        <w:ind w:left="1080" w:hanging="360"/>
      </w:pPr>
      <w:rPr>
        <w:rFonts w:ascii="Courier New" w:hAnsi="Courier New" w:cs="Courier New" w:hint="default"/>
      </w:rPr>
    </w:lvl>
    <w:lvl w:ilvl="2" w:tplc="EA7643C6">
      <w:start w:val="1"/>
      <w:numFmt w:val="bullet"/>
      <w:lvlText w:val=""/>
      <w:lvlJc w:val="left"/>
      <w:pPr>
        <w:tabs>
          <w:tab w:val="num" w:pos="1800"/>
        </w:tabs>
        <w:ind w:left="1800" w:hanging="360"/>
      </w:pPr>
      <w:rPr>
        <w:rFonts w:ascii="Wingdings" w:hAnsi="Wingdings" w:cs="Wingdings" w:hint="default"/>
      </w:rPr>
    </w:lvl>
    <w:lvl w:ilvl="3" w:tplc="8AEE3626">
      <w:start w:val="1"/>
      <w:numFmt w:val="bullet"/>
      <w:lvlText w:val=""/>
      <w:lvlJc w:val="left"/>
      <w:pPr>
        <w:tabs>
          <w:tab w:val="num" w:pos="2520"/>
        </w:tabs>
        <w:ind w:left="2520" w:hanging="360"/>
      </w:pPr>
      <w:rPr>
        <w:rFonts w:ascii="Symbol" w:hAnsi="Symbol" w:cs="Symbol" w:hint="default"/>
      </w:rPr>
    </w:lvl>
    <w:lvl w:ilvl="4" w:tplc="A040589C">
      <w:start w:val="1"/>
      <w:numFmt w:val="bullet"/>
      <w:lvlText w:val="o"/>
      <w:lvlJc w:val="left"/>
      <w:pPr>
        <w:tabs>
          <w:tab w:val="num" w:pos="3240"/>
        </w:tabs>
        <w:ind w:left="3240" w:hanging="360"/>
      </w:pPr>
      <w:rPr>
        <w:rFonts w:ascii="Courier New" w:hAnsi="Courier New" w:cs="Courier New" w:hint="default"/>
      </w:rPr>
    </w:lvl>
    <w:lvl w:ilvl="5" w:tplc="ACFAA518">
      <w:start w:val="1"/>
      <w:numFmt w:val="bullet"/>
      <w:lvlText w:val=""/>
      <w:lvlJc w:val="left"/>
      <w:pPr>
        <w:tabs>
          <w:tab w:val="num" w:pos="3960"/>
        </w:tabs>
        <w:ind w:left="3960" w:hanging="360"/>
      </w:pPr>
      <w:rPr>
        <w:rFonts w:ascii="Wingdings" w:hAnsi="Wingdings" w:cs="Wingdings" w:hint="default"/>
      </w:rPr>
    </w:lvl>
    <w:lvl w:ilvl="6" w:tplc="15DE3544">
      <w:start w:val="1"/>
      <w:numFmt w:val="bullet"/>
      <w:lvlText w:val=""/>
      <w:lvlJc w:val="left"/>
      <w:pPr>
        <w:tabs>
          <w:tab w:val="num" w:pos="4680"/>
        </w:tabs>
        <w:ind w:left="4680" w:hanging="360"/>
      </w:pPr>
      <w:rPr>
        <w:rFonts w:ascii="Symbol" w:hAnsi="Symbol" w:cs="Symbol" w:hint="default"/>
      </w:rPr>
    </w:lvl>
    <w:lvl w:ilvl="7" w:tplc="DBB0A8FC">
      <w:start w:val="1"/>
      <w:numFmt w:val="bullet"/>
      <w:lvlText w:val="o"/>
      <w:lvlJc w:val="left"/>
      <w:pPr>
        <w:tabs>
          <w:tab w:val="num" w:pos="5400"/>
        </w:tabs>
        <w:ind w:left="5400" w:hanging="360"/>
      </w:pPr>
      <w:rPr>
        <w:rFonts w:ascii="Courier New" w:hAnsi="Courier New" w:cs="Courier New" w:hint="default"/>
      </w:rPr>
    </w:lvl>
    <w:lvl w:ilvl="8" w:tplc="3FC4C57C">
      <w:start w:val="1"/>
      <w:numFmt w:val="bullet"/>
      <w:lvlText w:val=""/>
      <w:lvlJc w:val="left"/>
      <w:pPr>
        <w:tabs>
          <w:tab w:val="num" w:pos="6120"/>
        </w:tabs>
        <w:ind w:left="6120" w:hanging="360"/>
      </w:pPr>
      <w:rPr>
        <w:rFonts w:ascii="Wingdings" w:hAnsi="Wingdings" w:cs="Wingdings" w:hint="default"/>
      </w:rPr>
    </w:lvl>
  </w:abstractNum>
  <w:abstractNum w:abstractNumId="92" w15:restartNumberingAfterBreak="0">
    <w:nsid w:val="0000005D"/>
    <w:multiLevelType w:val="hybridMultilevel"/>
    <w:tmpl w:val="30EE751E"/>
    <w:lvl w:ilvl="0" w:tplc="D286F6EA">
      <w:start w:val="1"/>
      <w:numFmt w:val="bullet"/>
      <w:lvlText w:val=""/>
      <w:lvlJc w:val="left"/>
      <w:pPr>
        <w:tabs>
          <w:tab w:val="num" w:pos="720"/>
        </w:tabs>
        <w:ind w:left="720" w:hanging="360"/>
      </w:pPr>
      <w:rPr>
        <w:rFonts w:ascii="Symbol" w:hAnsi="Symbol" w:cs="Symbol" w:hint="default"/>
      </w:rPr>
    </w:lvl>
    <w:lvl w:ilvl="1" w:tplc="285CB256">
      <w:start w:val="1"/>
      <w:numFmt w:val="bullet"/>
      <w:lvlText w:val="o"/>
      <w:lvlJc w:val="left"/>
      <w:pPr>
        <w:tabs>
          <w:tab w:val="num" w:pos="1440"/>
        </w:tabs>
        <w:ind w:left="1440" w:hanging="360"/>
      </w:pPr>
      <w:rPr>
        <w:rFonts w:ascii="Courier New" w:hAnsi="Courier New" w:cs="Courier New" w:hint="default"/>
      </w:rPr>
    </w:lvl>
    <w:lvl w:ilvl="2" w:tplc="1DC46162">
      <w:start w:val="1"/>
      <w:numFmt w:val="bullet"/>
      <w:lvlText w:val=""/>
      <w:lvlJc w:val="left"/>
      <w:pPr>
        <w:tabs>
          <w:tab w:val="num" w:pos="2160"/>
        </w:tabs>
        <w:ind w:left="2160" w:hanging="360"/>
      </w:pPr>
      <w:rPr>
        <w:rFonts w:ascii="Wingdings" w:hAnsi="Wingdings" w:cs="Wingdings" w:hint="default"/>
      </w:rPr>
    </w:lvl>
    <w:lvl w:ilvl="3" w:tplc="60C4DAA2">
      <w:start w:val="1"/>
      <w:numFmt w:val="bullet"/>
      <w:lvlText w:val=""/>
      <w:lvlJc w:val="left"/>
      <w:pPr>
        <w:tabs>
          <w:tab w:val="num" w:pos="2880"/>
        </w:tabs>
        <w:ind w:left="2880" w:hanging="360"/>
      </w:pPr>
      <w:rPr>
        <w:rFonts w:ascii="Symbol" w:hAnsi="Symbol" w:cs="Symbol" w:hint="default"/>
      </w:rPr>
    </w:lvl>
    <w:lvl w:ilvl="4" w:tplc="074C5BA8">
      <w:start w:val="1"/>
      <w:numFmt w:val="bullet"/>
      <w:lvlText w:val="o"/>
      <w:lvlJc w:val="left"/>
      <w:pPr>
        <w:tabs>
          <w:tab w:val="num" w:pos="3600"/>
        </w:tabs>
        <w:ind w:left="3600" w:hanging="360"/>
      </w:pPr>
      <w:rPr>
        <w:rFonts w:ascii="Courier New" w:hAnsi="Courier New" w:cs="Courier New" w:hint="default"/>
      </w:rPr>
    </w:lvl>
    <w:lvl w:ilvl="5" w:tplc="A79480D2">
      <w:start w:val="1"/>
      <w:numFmt w:val="bullet"/>
      <w:lvlText w:val=""/>
      <w:lvlJc w:val="left"/>
      <w:pPr>
        <w:tabs>
          <w:tab w:val="num" w:pos="4320"/>
        </w:tabs>
        <w:ind w:left="4320" w:hanging="360"/>
      </w:pPr>
      <w:rPr>
        <w:rFonts w:ascii="Wingdings" w:hAnsi="Wingdings" w:cs="Wingdings" w:hint="default"/>
      </w:rPr>
    </w:lvl>
    <w:lvl w:ilvl="6" w:tplc="85E06746">
      <w:start w:val="1"/>
      <w:numFmt w:val="bullet"/>
      <w:lvlText w:val=""/>
      <w:lvlJc w:val="left"/>
      <w:pPr>
        <w:tabs>
          <w:tab w:val="num" w:pos="5040"/>
        </w:tabs>
        <w:ind w:left="5040" w:hanging="360"/>
      </w:pPr>
      <w:rPr>
        <w:rFonts w:ascii="Symbol" w:hAnsi="Symbol" w:cs="Symbol" w:hint="default"/>
      </w:rPr>
    </w:lvl>
    <w:lvl w:ilvl="7" w:tplc="46662C9E">
      <w:start w:val="1"/>
      <w:numFmt w:val="bullet"/>
      <w:lvlText w:val="o"/>
      <w:lvlJc w:val="left"/>
      <w:pPr>
        <w:tabs>
          <w:tab w:val="num" w:pos="5760"/>
        </w:tabs>
        <w:ind w:left="5760" w:hanging="360"/>
      </w:pPr>
      <w:rPr>
        <w:rFonts w:ascii="Courier New" w:hAnsi="Courier New" w:cs="Courier New" w:hint="default"/>
      </w:rPr>
    </w:lvl>
    <w:lvl w:ilvl="8" w:tplc="0A2A54B2">
      <w:start w:val="1"/>
      <w:numFmt w:val="bullet"/>
      <w:lvlText w:val=""/>
      <w:lvlJc w:val="left"/>
      <w:pPr>
        <w:tabs>
          <w:tab w:val="num" w:pos="6480"/>
        </w:tabs>
        <w:ind w:left="6480" w:hanging="360"/>
      </w:pPr>
      <w:rPr>
        <w:rFonts w:ascii="Wingdings" w:hAnsi="Wingdings" w:cs="Wingdings" w:hint="default"/>
      </w:rPr>
    </w:lvl>
  </w:abstractNum>
  <w:abstractNum w:abstractNumId="93" w15:restartNumberingAfterBreak="0">
    <w:nsid w:val="0000005E"/>
    <w:multiLevelType w:val="hybridMultilevel"/>
    <w:tmpl w:val="E260F7E4"/>
    <w:lvl w:ilvl="0" w:tplc="F9CCB608">
      <w:start w:val="1"/>
      <w:numFmt w:val="bullet"/>
      <w:lvlText w:val=""/>
      <w:lvlJc w:val="left"/>
      <w:pPr>
        <w:tabs>
          <w:tab w:val="num" w:pos="2880"/>
        </w:tabs>
        <w:ind w:left="2880" w:hanging="360"/>
      </w:pPr>
      <w:rPr>
        <w:rFonts w:ascii="Symbol" w:hAnsi="Symbol" w:cs="Symbol" w:hint="default"/>
      </w:rPr>
    </w:lvl>
    <w:lvl w:ilvl="1" w:tplc="08C4B134">
      <w:start w:val="1"/>
      <w:numFmt w:val="bullet"/>
      <w:lvlText w:val="o"/>
      <w:lvlJc w:val="left"/>
      <w:pPr>
        <w:tabs>
          <w:tab w:val="num" w:pos="3600"/>
        </w:tabs>
        <w:ind w:left="3600" w:hanging="360"/>
      </w:pPr>
      <w:rPr>
        <w:rFonts w:ascii="Courier New" w:hAnsi="Courier New" w:cs="Courier New" w:hint="default"/>
      </w:rPr>
    </w:lvl>
    <w:lvl w:ilvl="2" w:tplc="B88EA686">
      <w:start w:val="1"/>
      <w:numFmt w:val="bullet"/>
      <w:lvlText w:val=""/>
      <w:lvlJc w:val="left"/>
      <w:pPr>
        <w:tabs>
          <w:tab w:val="num" w:pos="4320"/>
        </w:tabs>
        <w:ind w:left="4320" w:hanging="360"/>
      </w:pPr>
      <w:rPr>
        <w:rFonts w:ascii="Wingdings" w:hAnsi="Wingdings" w:cs="Wingdings" w:hint="default"/>
      </w:rPr>
    </w:lvl>
    <w:lvl w:ilvl="3" w:tplc="E30E34EC">
      <w:start w:val="1"/>
      <w:numFmt w:val="bullet"/>
      <w:lvlText w:val=""/>
      <w:lvlJc w:val="left"/>
      <w:pPr>
        <w:tabs>
          <w:tab w:val="num" w:pos="5040"/>
        </w:tabs>
        <w:ind w:left="5040" w:hanging="360"/>
      </w:pPr>
      <w:rPr>
        <w:rFonts w:ascii="Symbol" w:hAnsi="Symbol" w:cs="Symbol" w:hint="default"/>
      </w:rPr>
    </w:lvl>
    <w:lvl w:ilvl="4" w:tplc="A4A86818">
      <w:start w:val="1"/>
      <w:numFmt w:val="bullet"/>
      <w:lvlText w:val="o"/>
      <w:lvlJc w:val="left"/>
      <w:pPr>
        <w:tabs>
          <w:tab w:val="num" w:pos="5760"/>
        </w:tabs>
        <w:ind w:left="5760" w:hanging="360"/>
      </w:pPr>
      <w:rPr>
        <w:rFonts w:ascii="Courier New" w:hAnsi="Courier New" w:cs="Courier New" w:hint="default"/>
      </w:rPr>
    </w:lvl>
    <w:lvl w:ilvl="5" w:tplc="E65609C0">
      <w:start w:val="1"/>
      <w:numFmt w:val="bullet"/>
      <w:lvlText w:val=""/>
      <w:lvlJc w:val="left"/>
      <w:pPr>
        <w:tabs>
          <w:tab w:val="num" w:pos="6480"/>
        </w:tabs>
        <w:ind w:left="6480" w:hanging="360"/>
      </w:pPr>
      <w:rPr>
        <w:rFonts w:ascii="Wingdings" w:hAnsi="Wingdings" w:cs="Wingdings" w:hint="default"/>
      </w:rPr>
    </w:lvl>
    <w:lvl w:ilvl="6" w:tplc="8B2C812C">
      <w:start w:val="1"/>
      <w:numFmt w:val="bullet"/>
      <w:lvlText w:val=""/>
      <w:lvlJc w:val="left"/>
      <w:pPr>
        <w:tabs>
          <w:tab w:val="num" w:pos="7200"/>
        </w:tabs>
        <w:ind w:left="7200" w:hanging="360"/>
      </w:pPr>
      <w:rPr>
        <w:rFonts w:ascii="Symbol" w:hAnsi="Symbol" w:cs="Symbol" w:hint="default"/>
      </w:rPr>
    </w:lvl>
    <w:lvl w:ilvl="7" w:tplc="D518A92E">
      <w:start w:val="1"/>
      <w:numFmt w:val="bullet"/>
      <w:lvlText w:val="o"/>
      <w:lvlJc w:val="left"/>
      <w:pPr>
        <w:tabs>
          <w:tab w:val="num" w:pos="7920"/>
        </w:tabs>
        <w:ind w:left="7920" w:hanging="360"/>
      </w:pPr>
      <w:rPr>
        <w:rFonts w:ascii="Courier New" w:hAnsi="Courier New" w:cs="Courier New" w:hint="default"/>
      </w:rPr>
    </w:lvl>
    <w:lvl w:ilvl="8" w:tplc="EF80A03E">
      <w:start w:val="1"/>
      <w:numFmt w:val="bullet"/>
      <w:lvlText w:val=""/>
      <w:lvlJc w:val="left"/>
      <w:pPr>
        <w:tabs>
          <w:tab w:val="num" w:pos="8640"/>
        </w:tabs>
        <w:ind w:left="8640" w:hanging="360"/>
      </w:pPr>
      <w:rPr>
        <w:rFonts w:ascii="Wingdings" w:hAnsi="Wingdings" w:cs="Wingdings" w:hint="default"/>
      </w:rPr>
    </w:lvl>
  </w:abstractNum>
  <w:abstractNum w:abstractNumId="94" w15:restartNumberingAfterBreak="0">
    <w:nsid w:val="0000005F"/>
    <w:multiLevelType w:val="hybridMultilevel"/>
    <w:tmpl w:val="417C810C"/>
    <w:lvl w:ilvl="0" w:tplc="3BA487CA">
      <w:start w:val="1"/>
      <w:numFmt w:val="bullet"/>
      <w:lvlText w:val=""/>
      <w:lvlJc w:val="left"/>
      <w:pPr>
        <w:tabs>
          <w:tab w:val="num" w:pos="1080"/>
        </w:tabs>
        <w:ind w:left="1080" w:hanging="360"/>
      </w:pPr>
      <w:rPr>
        <w:rFonts w:ascii="Symbol" w:hAnsi="Symbol" w:cs="Symbol" w:hint="default"/>
      </w:rPr>
    </w:lvl>
    <w:lvl w:ilvl="1" w:tplc="F5C8A716">
      <w:start w:val="1"/>
      <w:numFmt w:val="bullet"/>
      <w:lvlText w:val="o"/>
      <w:lvlJc w:val="left"/>
      <w:pPr>
        <w:tabs>
          <w:tab w:val="num" w:pos="1800"/>
        </w:tabs>
        <w:ind w:left="1800" w:hanging="360"/>
      </w:pPr>
      <w:rPr>
        <w:rFonts w:ascii="Courier New" w:hAnsi="Courier New" w:cs="Courier New" w:hint="default"/>
      </w:rPr>
    </w:lvl>
    <w:lvl w:ilvl="2" w:tplc="986E3494">
      <w:start w:val="1"/>
      <w:numFmt w:val="bullet"/>
      <w:lvlText w:val=""/>
      <w:lvlJc w:val="left"/>
      <w:pPr>
        <w:tabs>
          <w:tab w:val="num" w:pos="2520"/>
        </w:tabs>
        <w:ind w:left="2520" w:hanging="360"/>
      </w:pPr>
      <w:rPr>
        <w:rFonts w:ascii="Wingdings" w:hAnsi="Wingdings" w:cs="Wingdings" w:hint="default"/>
      </w:rPr>
    </w:lvl>
    <w:lvl w:ilvl="3" w:tplc="9392F08E">
      <w:start w:val="1"/>
      <w:numFmt w:val="bullet"/>
      <w:lvlText w:val=""/>
      <w:lvlJc w:val="left"/>
      <w:pPr>
        <w:tabs>
          <w:tab w:val="num" w:pos="3240"/>
        </w:tabs>
        <w:ind w:left="3240" w:hanging="360"/>
      </w:pPr>
      <w:rPr>
        <w:rFonts w:ascii="Symbol" w:hAnsi="Symbol" w:cs="Symbol" w:hint="default"/>
      </w:rPr>
    </w:lvl>
    <w:lvl w:ilvl="4" w:tplc="18A85EA6">
      <w:start w:val="1"/>
      <w:numFmt w:val="bullet"/>
      <w:lvlText w:val="o"/>
      <w:lvlJc w:val="left"/>
      <w:pPr>
        <w:tabs>
          <w:tab w:val="num" w:pos="3960"/>
        </w:tabs>
        <w:ind w:left="3960" w:hanging="360"/>
      </w:pPr>
      <w:rPr>
        <w:rFonts w:ascii="Courier New" w:hAnsi="Courier New" w:cs="Courier New" w:hint="default"/>
      </w:rPr>
    </w:lvl>
    <w:lvl w:ilvl="5" w:tplc="773474A8">
      <w:start w:val="1"/>
      <w:numFmt w:val="bullet"/>
      <w:lvlText w:val=""/>
      <w:lvlJc w:val="left"/>
      <w:pPr>
        <w:tabs>
          <w:tab w:val="num" w:pos="4680"/>
        </w:tabs>
        <w:ind w:left="4680" w:hanging="360"/>
      </w:pPr>
      <w:rPr>
        <w:rFonts w:ascii="Wingdings" w:hAnsi="Wingdings" w:cs="Wingdings" w:hint="default"/>
      </w:rPr>
    </w:lvl>
    <w:lvl w:ilvl="6" w:tplc="B6E03D4C">
      <w:start w:val="1"/>
      <w:numFmt w:val="bullet"/>
      <w:lvlText w:val=""/>
      <w:lvlJc w:val="left"/>
      <w:pPr>
        <w:tabs>
          <w:tab w:val="num" w:pos="5400"/>
        </w:tabs>
        <w:ind w:left="5400" w:hanging="360"/>
      </w:pPr>
      <w:rPr>
        <w:rFonts w:ascii="Symbol" w:hAnsi="Symbol" w:cs="Symbol" w:hint="default"/>
      </w:rPr>
    </w:lvl>
    <w:lvl w:ilvl="7" w:tplc="0BF86326">
      <w:start w:val="1"/>
      <w:numFmt w:val="bullet"/>
      <w:lvlText w:val="o"/>
      <w:lvlJc w:val="left"/>
      <w:pPr>
        <w:tabs>
          <w:tab w:val="num" w:pos="6120"/>
        </w:tabs>
        <w:ind w:left="6120" w:hanging="360"/>
      </w:pPr>
      <w:rPr>
        <w:rFonts w:ascii="Courier New" w:hAnsi="Courier New" w:cs="Courier New" w:hint="default"/>
      </w:rPr>
    </w:lvl>
    <w:lvl w:ilvl="8" w:tplc="04904ADA">
      <w:start w:val="1"/>
      <w:numFmt w:val="bullet"/>
      <w:lvlText w:val=""/>
      <w:lvlJc w:val="left"/>
      <w:pPr>
        <w:tabs>
          <w:tab w:val="num" w:pos="6840"/>
        </w:tabs>
        <w:ind w:left="6840" w:hanging="360"/>
      </w:pPr>
      <w:rPr>
        <w:rFonts w:ascii="Wingdings" w:hAnsi="Wingdings" w:cs="Wingdings" w:hint="default"/>
      </w:rPr>
    </w:lvl>
  </w:abstractNum>
  <w:abstractNum w:abstractNumId="95" w15:restartNumberingAfterBreak="0">
    <w:nsid w:val="00000060"/>
    <w:multiLevelType w:val="hybridMultilevel"/>
    <w:tmpl w:val="2DB26AC6"/>
    <w:lvl w:ilvl="0" w:tplc="52AC08FC">
      <w:start w:val="1"/>
      <w:numFmt w:val="bullet"/>
      <w:lvlText w:val=""/>
      <w:lvlJc w:val="left"/>
      <w:pPr>
        <w:tabs>
          <w:tab w:val="num" w:pos="1800"/>
        </w:tabs>
        <w:ind w:left="1800" w:hanging="360"/>
      </w:pPr>
      <w:rPr>
        <w:rFonts w:ascii="Symbol" w:hAnsi="Symbol" w:cs="Symbol" w:hint="default"/>
      </w:rPr>
    </w:lvl>
    <w:lvl w:ilvl="1" w:tplc="241A5692">
      <w:start w:val="1"/>
      <w:numFmt w:val="bullet"/>
      <w:lvlText w:val="o"/>
      <w:lvlJc w:val="left"/>
      <w:pPr>
        <w:tabs>
          <w:tab w:val="num" w:pos="2520"/>
        </w:tabs>
        <w:ind w:left="2520" w:hanging="360"/>
      </w:pPr>
      <w:rPr>
        <w:rFonts w:ascii="Courier New" w:hAnsi="Courier New" w:cs="Courier New" w:hint="default"/>
      </w:rPr>
    </w:lvl>
    <w:lvl w:ilvl="2" w:tplc="AECC7AD2">
      <w:start w:val="1"/>
      <w:numFmt w:val="bullet"/>
      <w:lvlText w:val=""/>
      <w:lvlJc w:val="left"/>
      <w:pPr>
        <w:tabs>
          <w:tab w:val="num" w:pos="3240"/>
        </w:tabs>
        <w:ind w:left="3240" w:hanging="360"/>
      </w:pPr>
      <w:rPr>
        <w:rFonts w:ascii="Wingdings" w:hAnsi="Wingdings" w:cs="Wingdings" w:hint="default"/>
      </w:rPr>
    </w:lvl>
    <w:lvl w:ilvl="3" w:tplc="3CCCCE06">
      <w:start w:val="1"/>
      <w:numFmt w:val="bullet"/>
      <w:lvlText w:val=""/>
      <w:lvlJc w:val="left"/>
      <w:pPr>
        <w:tabs>
          <w:tab w:val="num" w:pos="3960"/>
        </w:tabs>
        <w:ind w:left="3960" w:hanging="360"/>
      </w:pPr>
      <w:rPr>
        <w:rFonts w:ascii="Symbol" w:hAnsi="Symbol" w:cs="Symbol" w:hint="default"/>
      </w:rPr>
    </w:lvl>
    <w:lvl w:ilvl="4" w:tplc="4BC4296A">
      <w:start w:val="1"/>
      <w:numFmt w:val="bullet"/>
      <w:lvlText w:val="o"/>
      <w:lvlJc w:val="left"/>
      <w:pPr>
        <w:tabs>
          <w:tab w:val="num" w:pos="4680"/>
        </w:tabs>
        <w:ind w:left="4680" w:hanging="360"/>
      </w:pPr>
      <w:rPr>
        <w:rFonts w:ascii="Courier New" w:hAnsi="Courier New" w:cs="Courier New" w:hint="default"/>
      </w:rPr>
    </w:lvl>
    <w:lvl w:ilvl="5" w:tplc="55AAF1D2">
      <w:start w:val="1"/>
      <w:numFmt w:val="bullet"/>
      <w:lvlText w:val=""/>
      <w:lvlJc w:val="left"/>
      <w:pPr>
        <w:tabs>
          <w:tab w:val="num" w:pos="5400"/>
        </w:tabs>
        <w:ind w:left="5400" w:hanging="360"/>
      </w:pPr>
      <w:rPr>
        <w:rFonts w:ascii="Wingdings" w:hAnsi="Wingdings" w:cs="Wingdings" w:hint="default"/>
      </w:rPr>
    </w:lvl>
    <w:lvl w:ilvl="6" w:tplc="AD9243DE">
      <w:start w:val="1"/>
      <w:numFmt w:val="bullet"/>
      <w:lvlText w:val=""/>
      <w:lvlJc w:val="left"/>
      <w:pPr>
        <w:tabs>
          <w:tab w:val="num" w:pos="6120"/>
        </w:tabs>
        <w:ind w:left="6120" w:hanging="360"/>
      </w:pPr>
      <w:rPr>
        <w:rFonts w:ascii="Symbol" w:hAnsi="Symbol" w:cs="Symbol" w:hint="default"/>
      </w:rPr>
    </w:lvl>
    <w:lvl w:ilvl="7" w:tplc="0FBE59DA">
      <w:start w:val="1"/>
      <w:numFmt w:val="bullet"/>
      <w:lvlText w:val="o"/>
      <w:lvlJc w:val="left"/>
      <w:pPr>
        <w:tabs>
          <w:tab w:val="num" w:pos="6840"/>
        </w:tabs>
        <w:ind w:left="6840" w:hanging="360"/>
      </w:pPr>
      <w:rPr>
        <w:rFonts w:ascii="Courier New" w:hAnsi="Courier New" w:cs="Courier New" w:hint="default"/>
      </w:rPr>
    </w:lvl>
    <w:lvl w:ilvl="8" w:tplc="933A8788">
      <w:start w:val="1"/>
      <w:numFmt w:val="bullet"/>
      <w:lvlText w:val=""/>
      <w:lvlJc w:val="left"/>
      <w:pPr>
        <w:tabs>
          <w:tab w:val="num" w:pos="7560"/>
        </w:tabs>
        <w:ind w:left="7560" w:hanging="360"/>
      </w:pPr>
      <w:rPr>
        <w:rFonts w:ascii="Wingdings" w:hAnsi="Wingdings" w:cs="Wingdings" w:hint="default"/>
      </w:rPr>
    </w:lvl>
  </w:abstractNum>
  <w:abstractNum w:abstractNumId="96" w15:restartNumberingAfterBreak="0">
    <w:nsid w:val="00000061"/>
    <w:multiLevelType w:val="hybridMultilevel"/>
    <w:tmpl w:val="175EB970"/>
    <w:lvl w:ilvl="0" w:tplc="13F4C0E2">
      <w:start w:val="1"/>
      <w:numFmt w:val="bullet"/>
      <w:lvlText w:val=""/>
      <w:lvlJc w:val="left"/>
      <w:pPr>
        <w:tabs>
          <w:tab w:val="num" w:pos="1800"/>
        </w:tabs>
        <w:ind w:left="1800" w:hanging="360"/>
      </w:pPr>
      <w:rPr>
        <w:rFonts w:ascii="Symbol" w:hAnsi="Symbol" w:cs="Symbol" w:hint="default"/>
      </w:rPr>
    </w:lvl>
    <w:lvl w:ilvl="1" w:tplc="2AFEA2FC">
      <w:start w:val="1"/>
      <w:numFmt w:val="bullet"/>
      <w:lvlText w:val="o"/>
      <w:lvlJc w:val="left"/>
      <w:pPr>
        <w:tabs>
          <w:tab w:val="num" w:pos="2520"/>
        </w:tabs>
        <w:ind w:left="2520" w:hanging="360"/>
      </w:pPr>
      <w:rPr>
        <w:rFonts w:ascii="Courier New" w:hAnsi="Courier New" w:cs="Courier New" w:hint="default"/>
      </w:rPr>
    </w:lvl>
    <w:lvl w:ilvl="2" w:tplc="41861024">
      <w:start w:val="1"/>
      <w:numFmt w:val="bullet"/>
      <w:lvlText w:val=""/>
      <w:lvlJc w:val="left"/>
      <w:pPr>
        <w:tabs>
          <w:tab w:val="num" w:pos="3240"/>
        </w:tabs>
        <w:ind w:left="3240" w:hanging="360"/>
      </w:pPr>
      <w:rPr>
        <w:rFonts w:ascii="Wingdings" w:hAnsi="Wingdings" w:cs="Wingdings" w:hint="default"/>
      </w:rPr>
    </w:lvl>
    <w:lvl w:ilvl="3" w:tplc="95E4D156">
      <w:start w:val="1"/>
      <w:numFmt w:val="bullet"/>
      <w:lvlText w:val=""/>
      <w:lvlJc w:val="left"/>
      <w:pPr>
        <w:tabs>
          <w:tab w:val="num" w:pos="3960"/>
        </w:tabs>
        <w:ind w:left="3960" w:hanging="360"/>
      </w:pPr>
      <w:rPr>
        <w:rFonts w:ascii="Symbol" w:hAnsi="Symbol" w:cs="Symbol" w:hint="default"/>
      </w:rPr>
    </w:lvl>
    <w:lvl w:ilvl="4" w:tplc="91340234">
      <w:start w:val="1"/>
      <w:numFmt w:val="bullet"/>
      <w:lvlText w:val="o"/>
      <w:lvlJc w:val="left"/>
      <w:pPr>
        <w:tabs>
          <w:tab w:val="num" w:pos="4680"/>
        </w:tabs>
        <w:ind w:left="4680" w:hanging="360"/>
      </w:pPr>
      <w:rPr>
        <w:rFonts w:ascii="Courier New" w:hAnsi="Courier New" w:cs="Courier New" w:hint="default"/>
      </w:rPr>
    </w:lvl>
    <w:lvl w:ilvl="5" w:tplc="EB2465AA">
      <w:start w:val="1"/>
      <w:numFmt w:val="bullet"/>
      <w:lvlText w:val=""/>
      <w:lvlJc w:val="left"/>
      <w:pPr>
        <w:tabs>
          <w:tab w:val="num" w:pos="5400"/>
        </w:tabs>
        <w:ind w:left="5400" w:hanging="360"/>
      </w:pPr>
      <w:rPr>
        <w:rFonts w:ascii="Wingdings" w:hAnsi="Wingdings" w:cs="Wingdings" w:hint="default"/>
      </w:rPr>
    </w:lvl>
    <w:lvl w:ilvl="6" w:tplc="CB2A986C">
      <w:start w:val="1"/>
      <w:numFmt w:val="bullet"/>
      <w:lvlText w:val=""/>
      <w:lvlJc w:val="left"/>
      <w:pPr>
        <w:tabs>
          <w:tab w:val="num" w:pos="6120"/>
        </w:tabs>
        <w:ind w:left="6120" w:hanging="360"/>
      </w:pPr>
      <w:rPr>
        <w:rFonts w:ascii="Symbol" w:hAnsi="Symbol" w:cs="Symbol" w:hint="default"/>
      </w:rPr>
    </w:lvl>
    <w:lvl w:ilvl="7" w:tplc="EB163326">
      <w:start w:val="1"/>
      <w:numFmt w:val="bullet"/>
      <w:lvlText w:val="o"/>
      <w:lvlJc w:val="left"/>
      <w:pPr>
        <w:tabs>
          <w:tab w:val="num" w:pos="6840"/>
        </w:tabs>
        <w:ind w:left="6840" w:hanging="360"/>
      </w:pPr>
      <w:rPr>
        <w:rFonts w:ascii="Courier New" w:hAnsi="Courier New" w:cs="Courier New" w:hint="default"/>
      </w:rPr>
    </w:lvl>
    <w:lvl w:ilvl="8" w:tplc="8E7A6C8C">
      <w:start w:val="1"/>
      <w:numFmt w:val="bullet"/>
      <w:lvlText w:val=""/>
      <w:lvlJc w:val="left"/>
      <w:pPr>
        <w:tabs>
          <w:tab w:val="num" w:pos="7560"/>
        </w:tabs>
        <w:ind w:left="7560" w:hanging="360"/>
      </w:pPr>
      <w:rPr>
        <w:rFonts w:ascii="Wingdings" w:hAnsi="Wingdings" w:cs="Wingdings" w:hint="default"/>
      </w:rPr>
    </w:lvl>
  </w:abstractNum>
  <w:abstractNum w:abstractNumId="97" w15:restartNumberingAfterBreak="0">
    <w:nsid w:val="00000062"/>
    <w:multiLevelType w:val="hybridMultilevel"/>
    <w:tmpl w:val="C748C492"/>
    <w:lvl w:ilvl="0" w:tplc="03AACA8E">
      <w:start w:val="1"/>
      <w:numFmt w:val="bullet"/>
      <w:lvlText w:val=""/>
      <w:lvlJc w:val="left"/>
      <w:pPr>
        <w:tabs>
          <w:tab w:val="num" w:pos="1080"/>
        </w:tabs>
        <w:ind w:left="1080" w:hanging="360"/>
      </w:pPr>
      <w:rPr>
        <w:rFonts w:ascii="Symbol" w:hAnsi="Symbol" w:cs="Symbol" w:hint="default"/>
      </w:rPr>
    </w:lvl>
    <w:lvl w:ilvl="1" w:tplc="67B86FEE">
      <w:start w:val="1"/>
      <w:numFmt w:val="bullet"/>
      <w:lvlText w:val="o"/>
      <w:lvlJc w:val="left"/>
      <w:pPr>
        <w:tabs>
          <w:tab w:val="num" w:pos="1800"/>
        </w:tabs>
        <w:ind w:left="1800" w:hanging="360"/>
      </w:pPr>
      <w:rPr>
        <w:rFonts w:ascii="Courier New" w:hAnsi="Courier New" w:cs="Courier New" w:hint="default"/>
      </w:rPr>
    </w:lvl>
    <w:lvl w:ilvl="2" w:tplc="85DEF76A">
      <w:start w:val="1"/>
      <w:numFmt w:val="bullet"/>
      <w:lvlText w:val=""/>
      <w:lvlJc w:val="left"/>
      <w:pPr>
        <w:tabs>
          <w:tab w:val="num" w:pos="2520"/>
        </w:tabs>
        <w:ind w:left="2520" w:hanging="360"/>
      </w:pPr>
      <w:rPr>
        <w:rFonts w:ascii="Wingdings" w:hAnsi="Wingdings" w:cs="Wingdings" w:hint="default"/>
      </w:rPr>
    </w:lvl>
    <w:lvl w:ilvl="3" w:tplc="64FA27A8">
      <w:start w:val="1"/>
      <w:numFmt w:val="bullet"/>
      <w:lvlText w:val=""/>
      <w:lvlJc w:val="left"/>
      <w:pPr>
        <w:tabs>
          <w:tab w:val="num" w:pos="3240"/>
        </w:tabs>
        <w:ind w:left="3240" w:hanging="360"/>
      </w:pPr>
      <w:rPr>
        <w:rFonts w:ascii="Symbol" w:hAnsi="Symbol" w:cs="Symbol" w:hint="default"/>
      </w:rPr>
    </w:lvl>
    <w:lvl w:ilvl="4" w:tplc="B6263DBE">
      <w:start w:val="1"/>
      <w:numFmt w:val="bullet"/>
      <w:lvlText w:val="o"/>
      <w:lvlJc w:val="left"/>
      <w:pPr>
        <w:tabs>
          <w:tab w:val="num" w:pos="3960"/>
        </w:tabs>
        <w:ind w:left="3960" w:hanging="360"/>
      </w:pPr>
      <w:rPr>
        <w:rFonts w:ascii="Courier New" w:hAnsi="Courier New" w:cs="Courier New" w:hint="default"/>
      </w:rPr>
    </w:lvl>
    <w:lvl w:ilvl="5" w:tplc="1FC2B6C2">
      <w:start w:val="1"/>
      <w:numFmt w:val="bullet"/>
      <w:lvlText w:val=""/>
      <w:lvlJc w:val="left"/>
      <w:pPr>
        <w:tabs>
          <w:tab w:val="num" w:pos="4680"/>
        </w:tabs>
        <w:ind w:left="4680" w:hanging="360"/>
      </w:pPr>
      <w:rPr>
        <w:rFonts w:ascii="Wingdings" w:hAnsi="Wingdings" w:cs="Wingdings" w:hint="default"/>
      </w:rPr>
    </w:lvl>
    <w:lvl w:ilvl="6" w:tplc="A8F691DE">
      <w:start w:val="1"/>
      <w:numFmt w:val="bullet"/>
      <w:lvlText w:val=""/>
      <w:lvlJc w:val="left"/>
      <w:pPr>
        <w:tabs>
          <w:tab w:val="num" w:pos="5400"/>
        </w:tabs>
        <w:ind w:left="5400" w:hanging="360"/>
      </w:pPr>
      <w:rPr>
        <w:rFonts w:ascii="Symbol" w:hAnsi="Symbol" w:cs="Symbol" w:hint="default"/>
      </w:rPr>
    </w:lvl>
    <w:lvl w:ilvl="7" w:tplc="6486C7F2">
      <w:start w:val="1"/>
      <w:numFmt w:val="bullet"/>
      <w:lvlText w:val="o"/>
      <w:lvlJc w:val="left"/>
      <w:pPr>
        <w:tabs>
          <w:tab w:val="num" w:pos="6120"/>
        </w:tabs>
        <w:ind w:left="6120" w:hanging="360"/>
      </w:pPr>
      <w:rPr>
        <w:rFonts w:ascii="Courier New" w:hAnsi="Courier New" w:cs="Courier New" w:hint="default"/>
      </w:rPr>
    </w:lvl>
    <w:lvl w:ilvl="8" w:tplc="3B7A47D8">
      <w:start w:val="1"/>
      <w:numFmt w:val="bullet"/>
      <w:lvlText w:val=""/>
      <w:lvlJc w:val="left"/>
      <w:pPr>
        <w:tabs>
          <w:tab w:val="num" w:pos="6840"/>
        </w:tabs>
        <w:ind w:left="6840" w:hanging="360"/>
      </w:pPr>
      <w:rPr>
        <w:rFonts w:ascii="Wingdings" w:hAnsi="Wingdings" w:cs="Wingdings" w:hint="default"/>
      </w:rPr>
    </w:lvl>
  </w:abstractNum>
  <w:abstractNum w:abstractNumId="98" w15:restartNumberingAfterBreak="0">
    <w:nsid w:val="00000063"/>
    <w:multiLevelType w:val="hybridMultilevel"/>
    <w:tmpl w:val="2B40C36E"/>
    <w:lvl w:ilvl="0" w:tplc="C7B4030C">
      <w:start w:val="1"/>
      <w:numFmt w:val="bullet"/>
      <w:lvlText w:val=""/>
      <w:lvlJc w:val="left"/>
      <w:pPr>
        <w:tabs>
          <w:tab w:val="num" w:pos="720"/>
        </w:tabs>
        <w:ind w:left="720" w:hanging="360"/>
      </w:pPr>
      <w:rPr>
        <w:rFonts w:ascii="Symbol" w:hAnsi="Symbol" w:hint="default"/>
      </w:rPr>
    </w:lvl>
    <w:lvl w:ilvl="1" w:tplc="65CA772C" w:tentative="1">
      <w:start w:val="1"/>
      <w:numFmt w:val="bullet"/>
      <w:lvlText w:val="o"/>
      <w:lvlJc w:val="left"/>
      <w:pPr>
        <w:tabs>
          <w:tab w:val="num" w:pos="1440"/>
        </w:tabs>
        <w:ind w:left="1440" w:hanging="360"/>
      </w:pPr>
      <w:rPr>
        <w:rFonts w:ascii="Courier New" w:hAnsi="Courier New" w:cs="Courier New" w:hint="default"/>
      </w:rPr>
    </w:lvl>
    <w:lvl w:ilvl="2" w:tplc="6F6052E2" w:tentative="1">
      <w:start w:val="1"/>
      <w:numFmt w:val="bullet"/>
      <w:lvlText w:val=""/>
      <w:lvlJc w:val="left"/>
      <w:pPr>
        <w:tabs>
          <w:tab w:val="num" w:pos="2160"/>
        </w:tabs>
        <w:ind w:left="2160" w:hanging="360"/>
      </w:pPr>
      <w:rPr>
        <w:rFonts w:ascii="Wingdings" w:hAnsi="Wingdings" w:hint="default"/>
      </w:rPr>
    </w:lvl>
    <w:lvl w:ilvl="3" w:tplc="404AB11E" w:tentative="1">
      <w:start w:val="1"/>
      <w:numFmt w:val="bullet"/>
      <w:lvlText w:val=""/>
      <w:lvlJc w:val="left"/>
      <w:pPr>
        <w:tabs>
          <w:tab w:val="num" w:pos="2880"/>
        </w:tabs>
        <w:ind w:left="2880" w:hanging="360"/>
      </w:pPr>
      <w:rPr>
        <w:rFonts w:ascii="Symbol" w:hAnsi="Symbol" w:hint="default"/>
      </w:rPr>
    </w:lvl>
    <w:lvl w:ilvl="4" w:tplc="494097E8" w:tentative="1">
      <w:start w:val="1"/>
      <w:numFmt w:val="bullet"/>
      <w:lvlText w:val="o"/>
      <w:lvlJc w:val="left"/>
      <w:pPr>
        <w:tabs>
          <w:tab w:val="num" w:pos="3600"/>
        </w:tabs>
        <w:ind w:left="3600" w:hanging="360"/>
      </w:pPr>
      <w:rPr>
        <w:rFonts w:ascii="Courier New" w:hAnsi="Courier New" w:cs="Courier New" w:hint="default"/>
      </w:rPr>
    </w:lvl>
    <w:lvl w:ilvl="5" w:tplc="0CB001F4" w:tentative="1">
      <w:start w:val="1"/>
      <w:numFmt w:val="bullet"/>
      <w:lvlText w:val=""/>
      <w:lvlJc w:val="left"/>
      <w:pPr>
        <w:tabs>
          <w:tab w:val="num" w:pos="4320"/>
        </w:tabs>
        <w:ind w:left="4320" w:hanging="360"/>
      </w:pPr>
      <w:rPr>
        <w:rFonts w:ascii="Wingdings" w:hAnsi="Wingdings" w:hint="default"/>
      </w:rPr>
    </w:lvl>
    <w:lvl w:ilvl="6" w:tplc="4508D130" w:tentative="1">
      <w:start w:val="1"/>
      <w:numFmt w:val="bullet"/>
      <w:lvlText w:val=""/>
      <w:lvlJc w:val="left"/>
      <w:pPr>
        <w:tabs>
          <w:tab w:val="num" w:pos="5040"/>
        </w:tabs>
        <w:ind w:left="5040" w:hanging="360"/>
      </w:pPr>
      <w:rPr>
        <w:rFonts w:ascii="Symbol" w:hAnsi="Symbol" w:hint="default"/>
      </w:rPr>
    </w:lvl>
    <w:lvl w:ilvl="7" w:tplc="C2AAAA40" w:tentative="1">
      <w:start w:val="1"/>
      <w:numFmt w:val="bullet"/>
      <w:lvlText w:val="o"/>
      <w:lvlJc w:val="left"/>
      <w:pPr>
        <w:tabs>
          <w:tab w:val="num" w:pos="5760"/>
        </w:tabs>
        <w:ind w:left="5760" w:hanging="360"/>
      </w:pPr>
      <w:rPr>
        <w:rFonts w:ascii="Courier New" w:hAnsi="Courier New" w:cs="Courier New" w:hint="default"/>
      </w:rPr>
    </w:lvl>
    <w:lvl w:ilvl="8" w:tplc="FB4E7958"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00000064"/>
    <w:multiLevelType w:val="hybridMultilevel"/>
    <w:tmpl w:val="77A0BD12"/>
    <w:lvl w:ilvl="0" w:tplc="5E7AC9C2">
      <w:start w:val="1"/>
      <w:numFmt w:val="bullet"/>
      <w:lvlText w:val=""/>
      <w:lvlJc w:val="left"/>
      <w:pPr>
        <w:tabs>
          <w:tab w:val="num" w:pos="720"/>
        </w:tabs>
        <w:ind w:left="720" w:hanging="360"/>
      </w:pPr>
      <w:rPr>
        <w:rFonts w:ascii="Symbol" w:hAnsi="Symbol" w:hint="default"/>
      </w:rPr>
    </w:lvl>
    <w:lvl w:ilvl="1" w:tplc="BF5A5A98" w:tentative="1">
      <w:start w:val="1"/>
      <w:numFmt w:val="bullet"/>
      <w:lvlText w:val="o"/>
      <w:lvlJc w:val="left"/>
      <w:pPr>
        <w:tabs>
          <w:tab w:val="num" w:pos="1440"/>
        </w:tabs>
        <w:ind w:left="1440" w:hanging="360"/>
      </w:pPr>
      <w:rPr>
        <w:rFonts w:ascii="Courier New" w:hAnsi="Courier New" w:cs="Courier New" w:hint="default"/>
      </w:rPr>
    </w:lvl>
    <w:lvl w:ilvl="2" w:tplc="F4027984" w:tentative="1">
      <w:start w:val="1"/>
      <w:numFmt w:val="bullet"/>
      <w:lvlText w:val=""/>
      <w:lvlJc w:val="left"/>
      <w:pPr>
        <w:tabs>
          <w:tab w:val="num" w:pos="2160"/>
        </w:tabs>
        <w:ind w:left="2160" w:hanging="360"/>
      </w:pPr>
      <w:rPr>
        <w:rFonts w:ascii="Wingdings" w:hAnsi="Wingdings" w:hint="default"/>
      </w:rPr>
    </w:lvl>
    <w:lvl w:ilvl="3" w:tplc="43C08B78" w:tentative="1">
      <w:start w:val="1"/>
      <w:numFmt w:val="bullet"/>
      <w:lvlText w:val=""/>
      <w:lvlJc w:val="left"/>
      <w:pPr>
        <w:tabs>
          <w:tab w:val="num" w:pos="2880"/>
        </w:tabs>
        <w:ind w:left="2880" w:hanging="360"/>
      </w:pPr>
      <w:rPr>
        <w:rFonts w:ascii="Symbol" w:hAnsi="Symbol" w:hint="default"/>
      </w:rPr>
    </w:lvl>
    <w:lvl w:ilvl="4" w:tplc="26584B54" w:tentative="1">
      <w:start w:val="1"/>
      <w:numFmt w:val="bullet"/>
      <w:lvlText w:val="o"/>
      <w:lvlJc w:val="left"/>
      <w:pPr>
        <w:tabs>
          <w:tab w:val="num" w:pos="3600"/>
        </w:tabs>
        <w:ind w:left="3600" w:hanging="360"/>
      </w:pPr>
      <w:rPr>
        <w:rFonts w:ascii="Courier New" w:hAnsi="Courier New" w:cs="Courier New" w:hint="default"/>
      </w:rPr>
    </w:lvl>
    <w:lvl w:ilvl="5" w:tplc="5E2C34BA" w:tentative="1">
      <w:start w:val="1"/>
      <w:numFmt w:val="bullet"/>
      <w:lvlText w:val=""/>
      <w:lvlJc w:val="left"/>
      <w:pPr>
        <w:tabs>
          <w:tab w:val="num" w:pos="4320"/>
        </w:tabs>
        <w:ind w:left="4320" w:hanging="360"/>
      </w:pPr>
      <w:rPr>
        <w:rFonts w:ascii="Wingdings" w:hAnsi="Wingdings" w:hint="default"/>
      </w:rPr>
    </w:lvl>
    <w:lvl w:ilvl="6" w:tplc="4B7671A8" w:tentative="1">
      <w:start w:val="1"/>
      <w:numFmt w:val="bullet"/>
      <w:lvlText w:val=""/>
      <w:lvlJc w:val="left"/>
      <w:pPr>
        <w:tabs>
          <w:tab w:val="num" w:pos="5040"/>
        </w:tabs>
        <w:ind w:left="5040" w:hanging="360"/>
      </w:pPr>
      <w:rPr>
        <w:rFonts w:ascii="Symbol" w:hAnsi="Symbol" w:hint="default"/>
      </w:rPr>
    </w:lvl>
    <w:lvl w:ilvl="7" w:tplc="A38CB744" w:tentative="1">
      <w:start w:val="1"/>
      <w:numFmt w:val="bullet"/>
      <w:lvlText w:val="o"/>
      <w:lvlJc w:val="left"/>
      <w:pPr>
        <w:tabs>
          <w:tab w:val="num" w:pos="5760"/>
        </w:tabs>
        <w:ind w:left="5760" w:hanging="360"/>
      </w:pPr>
      <w:rPr>
        <w:rFonts w:ascii="Courier New" w:hAnsi="Courier New" w:cs="Courier New" w:hint="default"/>
      </w:rPr>
    </w:lvl>
    <w:lvl w:ilvl="8" w:tplc="32A2E778"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00000065"/>
    <w:multiLevelType w:val="hybridMultilevel"/>
    <w:tmpl w:val="7F6AA238"/>
    <w:lvl w:ilvl="0" w:tplc="738094EE">
      <w:start w:val="1"/>
      <w:numFmt w:val="bullet"/>
      <w:lvlText w:val=""/>
      <w:lvlJc w:val="left"/>
      <w:pPr>
        <w:tabs>
          <w:tab w:val="num" w:pos="720"/>
        </w:tabs>
        <w:ind w:left="720" w:hanging="360"/>
      </w:pPr>
      <w:rPr>
        <w:rFonts w:ascii="Symbol" w:hAnsi="Symbol" w:hint="default"/>
      </w:rPr>
    </w:lvl>
    <w:lvl w:ilvl="1" w:tplc="0FCAF4C2" w:tentative="1">
      <w:start w:val="1"/>
      <w:numFmt w:val="bullet"/>
      <w:lvlText w:val="o"/>
      <w:lvlJc w:val="left"/>
      <w:pPr>
        <w:tabs>
          <w:tab w:val="num" w:pos="1440"/>
        </w:tabs>
        <w:ind w:left="1440" w:hanging="360"/>
      </w:pPr>
      <w:rPr>
        <w:rFonts w:ascii="Courier New" w:hAnsi="Courier New" w:cs="Courier New" w:hint="default"/>
      </w:rPr>
    </w:lvl>
    <w:lvl w:ilvl="2" w:tplc="645442BC" w:tentative="1">
      <w:start w:val="1"/>
      <w:numFmt w:val="bullet"/>
      <w:lvlText w:val=""/>
      <w:lvlJc w:val="left"/>
      <w:pPr>
        <w:tabs>
          <w:tab w:val="num" w:pos="2160"/>
        </w:tabs>
        <w:ind w:left="2160" w:hanging="360"/>
      </w:pPr>
      <w:rPr>
        <w:rFonts w:ascii="Wingdings" w:hAnsi="Wingdings" w:hint="default"/>
      </w:rPr>
    </w:lvl>
    <w:lvl w:ilvl="3" w:tplc="A2902026" w:tentative="1">
      <w:start w:val="1"/>
      <w:numFmt w:val="bullet"/>
      <w:lvlText w:val=""/>
      <w:lvlJc w:val="left"/>
      <w:pPr>
        <w:tabs>
          <w:tab w:val="num" w:pos="2880"/>
        </w:tabs>
        <w:ind w:left="2880" w:hanging="360"/>
      </w:pPr>
      <w:rPr>
        <w:rFonts w:ascii="Symbol" w:hAnsi="Symbol" w:hint="default"/>
      </w:rPr>
    </w:lvl>
    <w:lvl w:ilvl="4" w:tplc="9E2EF78E" w:tentative="1">
      <w:start w:val="1"/>
      <w:numFmt w:val="bullet"/>
      <w:lvlText w:val="o"/>
      <w:lvlJc w:val="left"/>
      <w:pPr>
        <w:tabs>
          <w:tab w:val="num" w:pos="3600"/>
        </w:tabs>
        <w:ind w:left="3600" w:hanging="360"/>
      </w:pPr>
      <w:rPr>
        <w:rFonts w:ascii="Courier New" w:hAnsi="Courier New" w:cs="Courier New" w:hint="default"/>
      </w:rPr>
    </w:lvl>
    <w:lvl w:ilvl="5" w:tplc="AC106D6A" w:tentative="1">
      <w:start w:val="1"/>
      <w:numFmt w:val="bullet"/>
      <w:lvlText w:val=""/>
      <w:lvlJc w:val="left"/>
      <w:pPr>
        <w:tabs>
          <w:tab w:val="num" w:pos="4320"/>
        </w:tabs>
        <w:ind w:left="4320" w:hanging="360"/>
      </w:pPr>
      <w:rPr>
        <w:rFonts w:ascii="Wingdings" w:hAnsi="Wingdings" w:hint="default"/>
      </w:rPr>
    </w:lvl>
    <w:lvl w:ilvl="6" w:tplc="1694B250" w:tentative="1">
      <w:start w:val="1"/>
      <w:numFmt w:val="bullet"/>
      <w:lvlText w:val=""/>
      <w:lvlJc w:val="left"/>
      <w:pPr>
        <w:tabs>
          <w:tab w:val="num" w:pos="5040"/>
        </w:tabs>
        <w:ind w:left="5040" w:hanging="360"/>
      </w:pPr>
      <w:rPr>
        <w:rFonts w:ascii="Symbol" w:hAnsi="Symbol" w:hint="default"/>
      </w:rPr>
    </w:lvl>
    <w:lvl w:ilvl="7" w:tplc="5CDE2D0C" w:tentative="1">
      <w:start w:val="1"/>
      <w:numFmt w:val="bullet"/>
      <w:lvlText w:val="o"/>
      <w:lvlJc w:val="left"/>
      <w:pPr>
        <w:tabs>
          <w:tab w:val="num" w:pos="5760"/>
        </w:tabs>
        <w:ind w:left="5760" w:hanging="360"/>
      </w:pPr>
      <w:rPr>
        <w:rFonts w:ascii="Courier New" w:hAnsi="Courier New" w:cs="Courier New" w:hint="default"/>
      </w:rPr>
    </w:lvl>
    <w:lvl w:ilvl="8" w:tplc="717AE0B4"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00000066"/>
    <w:multiLevelType w:val="multilevel"/>
    <w:tmpl w:val="7D5E11A6"/>
    <w:name w:val="zzmpOutlineE||Outline (E)|2|3|1|1|0|9||1|4|1||1|4|1||1|4|1||1|4|0||1|4|0||1|4|0||1|4|0||1|4|0||"/>
    <w:lvl w:ilvl="0">
      <w:start w:val="1"/>
      <w:numFmt w:val="upperRoman"/>
      <w:pStyle w:val="OutlineEL1"/>
      <w:lvlText w:val="%1."/>
      <w:lvlJc w:val="left"/>
      <w:pPr>
        <w:tabs>
          <w:tab w:val="num" w:pos="720"/>
        </w:tabs>
        <w:ind w:left="720" w:hanging="720"/>
      </w:pPr>
      <w:rPr>
        <w:rFonts w:ascii="Times New Roman" w:hAnsi="Times New Roman" w:cs="Times New Roman"/>
        <w:b/>
        <w:i w:val="0"/>
        <w:caps/>
        <w:smallCaps w:val="0"/>
        <w:sz w:val="24"/>
        <w:u w:val="none"/>
      </w:rPr>
    </w:lvl>
    <w:lvl w:ilvl="1">
      <w:start w:val="1"/>
      <w:numFmt w:val="upperLetter"/>
      <w:pStyle w:val="OutlineEL2"/>
      <w:lvlText w:val="%2."/>
      <w:lvlJc w:val="left"/>
      <w:pPr>
        <w:tabs>
          <w:tab w:val="num" w:pos="1620"/>
        </w:tabs>
        <w:ind w:left="1620" w:hanging="720"/>
      </w:pPr>
      <w:rPr>
        <w:rFonts w:ascii="Times New Roman" w:hAnsi="Times New Roman" w:cs="Times New Roman" w:hint="default"/>
        <w:b/>
        <w:i w:val="0"/>
        <w:caps w:val="0"/>
        <w:sz w:val="24"/>
        <w:szCs w:val="24"/>
        <w:u w:val="none"/>
      </w:rPr>
    </w:lvl>
    <w:lvl w:ilvl="2">
      <w:start w:val="1"/>
      <w:numFmt w:val="decimal"/>
      <w:pStyle w:val="OutlineEL3"/>
      <w:lvlText w:val="%3."/>
      <w:lvlJc w:val="left"/>
      <w:pPr>
        <w:tabs>
          <w:tab w:val="num" w:pos="2160"/>
        </w:tabs>
        <w:ind w:left="2160" w:hanging="720"/>
      </w:pPr>
      <w:rPr>
        <w:rFonts w:ascii="Times New Roman" w:hAnsi="Times New Roman" w:cs="Times New Roman" w:hint="default"/>
        <w:b/>
        <w:i w:val="0"/>
        <w:caps w:val="0"/>
        <w:sz w:val="24"/>
        <w:szCs w:val="24"/>
        <w:u w:val="none"/>
      </w:rPr>
    </w:lvl>
    <w:lvl w:ilvl="3">
      <w:start w:val="1"/>
      <w:numFmt w:val="lowerLetter"/>
      <w:pStyle w:val="OutlineEL4"/>
      <w:lvlText w:val="%4."/>
      <w:lvlJc w:val="left"/>
      <w:pPr>
        <w:tabs>
          <w:tab w:val="num" w:pos="2880"/>
        </w:tabs>
        <w:ind w:left="2880" w:hanging="720"/>
      </w:pPr>
      <w:rPr>
        <w:rFonts w:ascii="Times New Roman" w:hAnsi="Times New Roman" w:cs="Times New Roman" w:hint="default"/>
        <w:b w:val="0"/>
        <w:i w:val="0"/>
        <w:caps w:val="0"/>
        <w:sz w:val="24"/>
        <w:szCs w:val="24"/>
        <w:u w:val="none"/>
      </w:rPr>
    </w:lvl>
    <w:lvl w:ilvl="4">
      <w:start w:val="1"/>
      <w:numFmt w:val="lowerRoman"/>
      <w:pStyle w:val="OutlineEL5"/>
      <w:lvlText w:val="(%5)"/>
      <w:lvlJc w:val="left"/>
      <w:pPr>
        <w:tabs>
          <w:tab w:val="num" w:pos="3600"/>
        </w:tabs>
        <w:ind w:left="3600" w:hanging="720"/>
      </w:pPr>
      <w:rPr>
        <w:rFonts w:ascii="Times New Roman" w:hAnsi="Times New Roman" w:cs="Times New Roman" w:hint="default"/>
        <w:b w:val="0"/>
        <w:i w:val="0"/>
        <w:caps w:val="0"/>
        <w:sz w:val="24"/>
        <w:szCs w:val="24"/>
        <w:u w:val="none"/>
      </w:rPr>
    </w:lvl>
    <w:lvl w:ilvl="5">
      <w:start w:val="1"/>
      <w:numFmt w:val="lowerLetter"/>
      <w:pStyle w:val="OutlineEL6"/>
      <w:lvlText w:val="(%6)"/>
      <w:lvlJc w:val="left"/>
      <w:pPr>
        <w:tabs>
          <w:tab w:val="num" w:pos="4320"/>
        </w:tabs>
        <w:ind w:left="4320" w:hanging="720"/>
      </w:pPr>
      <w:rPr>
        <w:rFonts w:ascii="Calibri" w:hAnsi="Calibri" w:cs="Times New Roman"/>
        <w:b w:val="0"/>
        <w:i w:val="0"/>
        <w:caps w:val="0"/>
        <w:sz w:val="22"/>
        <w:u w:val="none"/>
      </w:rPr>
    </w:lvl>
    <w:lvl w:ilvl="6">
      <w:start w:val="1"/>
      <w:numFmt w:val="decimal"/>
      <w:pStyle w:val="OutlineEL7"/>
      <w:lvlText w:val="(%7)"/>
      <w:lvlJc w:val="left"/>
      <w:pPr>
        <w:tabs>
          <w:tab w:val="num" w:pos="5040"/>
        </w:tabs>
        <w:ind w:left="5040" w:hanging="720"/>
      </w:pPr>
      <w:rPr>
        <w:rFonts w:ascii="Calibri" w:hAnsi="Calibri" w:cs="Times New Roman"/>
        <w:b w:val="0"/>
        <w:i w:val="0"/>
        <w:caps w:val="0"/>
        <w:sz w:val="22"/>
        <w:u w:val="none"/>
      </w:rPr>
    </w:lvl>
    <w:lvl w:ilvl="7">
      <w:start w:val="1"/>
      <w:numFmt w:val="lowerRoman"/>
      <w:pStyle w:val="OutlineEL8"/>
      <w:lvlText w:val="%8)"/>
      <w:lvlJc w:val="left"/>
      <w:pPr>
        <w:tabs>
          <w:tab w:val="num" w:pos="5760"/>
        </w:tabs>
        <w:ind w:left="5760" w:hanging="720"/>
      </w:pPr>
      <w:rPr>
        <w:rFonts w:ascii="Calibri" w:hAnsi="Calibri" w:cs="Times New Roman"/>
        <w:b w:val="0"/>
        <w:i w:val="0"/>
        <w:caps w:val="0"/>
        <w:sz w:val="22"/>
        <w:u w:val="none"/>
      </w:rPr>
    </w:lvl>
    <w:lvl w:ilvl="8">
      <w:start w:val="1"/>
      <w:numFmt w:val="lowerLetter"/>
      <w:pStyle w:val="OutlineEL9"/>
      <w:lvlText w:val="%9)"/>
      <w:lvlJc w:val="left"/>
      <w:pPr>
        <w:tabs>
          <w:tab w:val="num" w:pos="6480"/>
        </w:tabs>
        <w:ind w:left="6480" w:hanging="720"/>
      </w:pPr>
      <w:rPr>
        <w:rFonts w:ascii="Calibri" w:hAnsi="Calibri" w:cs="Times New Roman"/>
        <w:b w:val="0"/>
        <w:i w:val="0"/>
        <w:caps w:val="0"/>
        <w:sz w:val="22"/>
        <w:u w:val="none"/>
      </w:rPr>
    </w:lvl>
  </w:abstractNum>
  <w:abstractNum w:abstractNumId="102" w15:restartNumberingAfterBreak="0">
    <w:nsid w:val="00000067"/>
    <w:multiLevelType w:val="hybridMultilevel"/>
    <w:tmpl w:val="BFF2213E"/>
    <w:lvl w:ilvl="0" w:tplc="49862834">
      <w:start w:val="1"/>
      <w:numFmt w:val="upperLetter"/>
      <w:lvlText w:val="%1."/>
      <w:lvlJc w:val="left"/>
      <w:pPr>
        <w:tabs>
          <w:tab w:val="num" w:pos="720"/>
        </w:tabs>
        <w:ind w:left="720" w:hanging="360"/>
      </w:pPr>
      <w:rPr>
        <w:rFonts w:hint="default"/>
      </w:rPr>
    </w:lvl>
    <w:lvl w:ilvl="1" w:tplc="C256F3D6">
      <w:start w:val="1"/>
      <w:numFmt w:val="lowerLetter"/>
      <w:lvlText w:val="%2."/>
      <w:lvlJc w:val="left"/>
      <w:pPr>
        <w:tabs>
          <w:tab w:val="num" w:pos="1440"/>
        </w:tabs>
        <w:ind w:left="1440" w:hanging="360"/>
      </w:pPr>
    </w:lvl>
    <w:lvl w:ilvl="2" w:tplc="DC706576">
      <w:start w:val="1"/>
      <w:numFmt w:val="lowerRoman"/>
      <w:lvlText w:val="%3."/>
      <w:lvlJc w:val="right"/>
      <w:pPr>
        <w:tabs>
          <w:tab w:val="num" w:pos="2160"/>
        </w:tabs>
        <w:ind w:left="2160" w:hanging="180"/>
      </w:pPr>
    </w:lvl>
    <w:lvl w:ilvl="3" w:tplc="00DC5E5C">
      <w:start w:val="1"/>
      <w:numFmt w:val="decimal"/>
      <w:lvlText w:val="%4."/>
      <w:lvlJc w:val="left"/>
      <w:pPr>
        <w:tabs>
          <w:tab w:val="num" w:pos="2880"/>
        </w:tabs>
        <w:ind w:left="2880" w:hanging="360"/>
      </w:pPr>
    </w:lvl>
    <w:lvl w:ilvl="4" w:tplc="6EFA0AAC">
      <w:start w:val="1"/>
      <w:numFmt w:val="lowerLetter"/>
      <w:lvlText w:val="%5."/>
      <w:lvlJc w:val="left"/>
      <w:pPr>
        <w:tabs>
          <w:tab w:val="num" w:pos="3600"/>
        </w:tabs>
        <w:ind w:left="3600" w:hanging="360"/>
      </w:pPr>
    </w:lvl>
    <w:lvl w:ilvl="5" w:tplc="D9564F10">
      <w:start w:val="1"/>
      <w:numFmt w:val="lowerRoman"/>
      <w:lvlText w:val="%6."/>
      <w:lvlJc w:val="right"/>
      <w:pPr>
        <w:tabs>
          <w:tab w:val="num" w:pos="4320"/>
        </w:tabs>
        <w:ind w:left="4320" w:hanging="180"/>
      </w:pPr>
    </w:lvl>
    <w:lvl w:ilvl="6" w:tplc="7B34D9C8">
      <w:start w:val="1"/>
      <w:numFmt w:val="decimal"/>
      <w:lvlText w:val="%7."/>
      <w:lvlJc w:val="left"/>
      <w:pPr>
        <w:tabs>
          <w:tab w:val="num" w:pos="5040"/>
        </w:tabs>
        <w:ind w:left="5040" w:hanging="360"/>
      </w:pPr>
    </w:lvl>
    <w:lvl w:ilvl="7" w:tplc="640EEDCC">
      <w:start w:val="1"/>
      <w:numFmt w:val="lowerLetter"/>
      <w:lvlText w:val="%8."/>
      <w:lvlJc w:val="left"/>
      <w:pPr>
        <w:tabs>
          <w:tab w:val="num" w:pos="5760"/>
        </w:tabs>
        <w:ind w:left="5760" w:hanging="360"/>
      </w:pPr>
    </w:lvl>
    <w:lvl w:ilvl="8" w:tplc="46349BEC">
      <w:start w:val="1"/>
      <w:numFmt w:val="lowerRoman"/>
      <w:lvlText w:val="%9."/>
      <w:lvlJc w:val="right"/>
      <w:pPr>
        <w:tabs>
          <w:tab w:val="num" w:pos="6480"/>
        </w:tabs>
        <w:ind w:left="6480" w:hanging="180"/>
      </w:pPr>
    </w:lvl>
  </w:abstractNum>
  <w:abstractNum w:abstractNumId="103" w15:restartNumberingAfterBreak="0">
    <w:nsid w:val="00000068"/>
    <w:multiLevelType w:val="hybridMultilevel"/>
    <w:tmpl w:val="8DD6F306"/>
    <w:lvl w:ilvl="0" w:tplc="2D5EF1CC">
      <w:start w:val="1"/>
      <w:numFmt w:val="decimal"/>
      <w:lvlText w:val="%1."/>
      <w:lvlJc w:val="left"/>
      <w:pPr>
        <w:ind w:left="1080" w:hanging="720"/>
      </w:pPr>
      <w:rPr>
        <w:rFonts w:hint="default"/>
        <w:u w:val="none"/>
      </w:rPr>
    </w:lvl>
    <w:lvl w:ilvl="1" w:tplc="A6546640" w:tentative="1">
      <w:start w:val="1"/>
      <w:numFmt w:val="lowerLetter"/>
      <w:lvlText w:val="%2."/>
      <w:lvlJc w:val="left"/>
      <w:pPr>
        <w:ind w:left="1440" w:hanging="360"/>
      </w:pPr>
    </w:lvl>
    <w:lvl w:ilvl="2" w:tplc="2A30CE42" w:tentative="1">
      <w:start w:val="1"/>
      <w:numFmt w:val="lowerRoman"/>
      <w:lvlText w:val="%3."/>
      <w:lvlJc w:val="right"/>
      <w:pPr>
        <w:ind w:left="2160" w:hanging="180"/>
      </w:pPr>
    </w:lvl>
    <w:lvl w:ilvl="3" w:tplc="5AF267EA" w:tentative="1">
      <w:start w:val="1"/>
      <w:numFmt w:val="decimal"/>
      <w:lvlText w:val="%4."/>
      <w:lvlJc w:val="left"/>
      <w:pPr>
        <w:ind w:left="2880" w:hanging="360"/>
      </w:pPr>
    </w:lvl>
    <w:lvl w:ilvl="4" w:tplc="EBACD73A" w:tentative="1">
      <w:start w:val="1"/>
      <w:numFmt w:val="lowerLetter"/>
      <w:lvlText w:val="%5."/>
      <w:lvlJc w:val="left"/>
      <w:pPr>
        <w:ind w:left="3600" w:hanging="360"/>
      </w:pPr>
    </w:lvl>
    <w:lvl w:ilvl="5" w:tplc="8E04BB1E" w:tentative="1">
      <w:start w:val="1"/>
      <w:numFmt w:val="lowerRoman"/>
      <w:lvlText w:val="%6."/>
      <w:lvlJc w:val="right"/>
      <w:pPr>
        <w:ind w:left="4320" w:hanging="180"/>
      </w:pPr>
    </w:lvl>
    <w:lvl w:ilvl="6" w:tplc="FA14936C" w:tentative="1">
      <w:start w:val="1"/>
      <w:numFmt w:val="decimal"/>
      <w:lvlText w:val="%7."/>
      <w:lvlJc w:val="left"/>
      <w:pPr>
        <w:ind w:left="5040" w:hanging="360"/>
      </w:pPr>
    </w:lvl>
    <w:lvl w:ilvl="7" w:tplc="31AA9CBE" w:tentative="1">
      <w:start w:val="1"/>
      <w:numFmt w:val="lowerLetter"/>
      <w:lvlText w:val="%8."/>
      <w:lvlJc w:val="left"/>
      <w:pPr>
        <w:ind w:left="5760" w:hanging="360"/>
      </w:pPr>
    </w:lvl>
    <w:lvl w:ilvl="8" w:tplc="B9F8D3E6" w:tentative="1">
      <w:start w:val="1"/>
      <w:numFmt w:val="lowerRoman"/>
      <w:lvlText w:val="%9."/>
      <w:lvlJc w:val="right"/>
      <w:pPr>
        <w:ind w:left="6480" w:hanging="180"/>
      </w:pPr>
    </w:lvl>
  </w:abstractNum>
  <w:abstractNum w:abstractNumId="104" w15:restartNumberingAfterBreak="0">
    <w:nsid w:val="00000069"/>
    <w:multiLevelType w:val="hybridMultilevel"/>
    <w:tmpl w:val="95F679CA"/>
    <w:lvl w:ilvl="0" w:tplc="0380A22E">
      <w:start w:val="1"/>
      <w:numFmt w:val="upperRoman"/>
      <w:lvlText w:val="%1."/>
      <w:lvlJc w:val="left"/>
      <w:pPr>
        <w:tabs>
          <w:tab w:val="num" w:pos="1080"/>
        </w:tabs>
        <w:ind w:left="1080" w:hanging="720"/>
      </w:pPr>
      <w:rPr>
        <w:rFonts w:hint="default"/>
        <w:b/>
      </w:rPr>
    </w:lvl>
    <w:lvl w:ilvl="1" w:tplc="281ADCA2" w:tentative="1">
      <w:start w:val="1"/>
      <w:numFmt w:val="lowerLetter"/>
      <w:lvlText w:val="%2."/>
      <w:lvlJc w:val="left"/>
      <w:pPr>
        <w:tabs>
          <w:tab w:val="num" w:pos="1440"/>
        </w:tabs>
        <w:ind w:left="1440" w:hanging="360"/>
      </w:pPr>
    </w:lvl>
    <w:lvl w:ilvl="2" w:tplc="BFF6E460" w:tentative="1">
      <w:start w:val="1"/>
      <w:numFmt w:val="lowerRoman"/>
      <w:lvlText w:val="%3."/>
      <w:lvlJc w:val="right"/>
      <w:pPr>
        <w:tabs>
          <w:tab w:val="num" w:pos="2160"/>
        </w:tabs>
        <w:ind w:left="2160" w:hanging="180"/>
      </w:pPr>
    </w:lvl>
    <w:lvl w:ilvl="3" w:tplc="DE9456FA" w:tentative="1">
      <w:start w:val="1"/>
      <w:numFmt w:val="decimal"/>
      <w:lvlText w:val="%4."/>
      <w:lvlJc w:val="left"/>
      <w:pPr>
        <w:tabs>
          <w:tab w:val="num" w:pos="2880"/>
        </w:tabs>
        <w:ind w:left="2880" w:hanging="360"/>
      </w:pPr>
    </w:lvl>
    <w:lvl w:ilvl="4" w:tplc="3BE093EE" w:tentative="1">
      <w:start w:val="1"/>
      <w:numFmt w:val="lowerLetter"/>
      <w:lvlText w:val="%5."/>
      <w:lvlJc w:val="left"/>
      <w:pPr>
        <w:tabs>
          <w:tab w:val="num" w:pos="3600"/>
        </w:tabs>
        <w:ind w:left="3600" w:hanging="360"/>
      </w:pPr>
    </w:lvl>
    <w:lvl w:ilvl="5" w:tplc="A73AF082" w:tentative="1">
      <w:start w:val="1"/>
      <w:numFmt w:val="lowerRoman"/>
      <w:lvlText w:val="%6."/>
      <w:lvlJc w:val="right"/>
      <w:pPr>
        <w:tabs>
          <w:tab w:val="num" w:pos="4320"/>
        </w:tabs>
        <w:ind w:left="4320" w:hanging="180"/>
      </w:pPr>
    </w:lvl>
    <w:lvl w:ilvl="6" w:tplc="753CEFBE" w:tentative="1">
      <w:start w:val="1"/>
      <w:numFmt w:val="decimal"/>
      <w:lvlText w:val="%7."/>
      <w:lvlJc w:val="left"/>
      <w:pPr>
        <w:tabs>
          <w:tab w:val="num" w:pos="5040"/>
        </w:tabs>
        <w:ind w:left="5040" w:hanging="360"/>
      </w:pPr>
    </w:lvl>
    <w:lvl w:ilvl="7" w:tplc="081215E8" w:tentative="1">
      <w:start w:val="1"/>
      <w:numFmt w:val="lowerLetter"/>
      <w:lvlText w:val="%8."/>
      <w:lvlJc w:val="left"/>
      <w:pPr>
        <w:tabs>
          <w:tab w:val="num" w:pos="5760"/>
        </w:tabs>
        <w:ind w:left="5760" w:hanging="360"/>
      </w:pPr>
    </w:lvl>
    <w:lvl w:ilvl="8" w:tplc="E75E9588" w:tentative="1">
      <w:start w:val="1"/>
      <w:numFmt w:val="lowerRoman"/>
      <w:lvlText w:val="%9."/>
      <w:lvlJc w:val="right"/>
      <w:pPr>
        <w:tabs>
          <w:tab w:val="num" w:pos="6480"/>
        </w:tabs>
        <w:ind w:left="6480" w:hanging="180"/>
      </w:pPr>
    </w:lvl>
  </w:abstractNum>
  <w:abstractNum w:abstractNumId="105" w15:restartNumberingAfterBreak="0">
    <w:nsid w:val="0000006A"/>
    <w:multiLevelType w:val="hybridMultilevel"/>
    <w:tmpl w:val="2EE803F8"/>
    <w:lvl w:ilvl="0" w:tplc="6F42BC72">
      <w:start w:val="2"/>
      <w:numFmt w:val="decimal"/>
      <w:lvlText w:val="%1)"/>
      <w:lvlJc w:val="left"/>
      <w:pPr>
        <w:tabs>
          <w:tab w:val="num" w:pos="1440"/>
        </w:tabs>
        <w:ind w:left="1440" w:hanging="720"/>
      </w:pPr>
      <w:rPr>
        <w:rFonts w:hint="default"/>
      </w:rPr>
    </w:lvl>
    <w:lvl w:ilvl="1" w:tplc="E5B84DBA" w:tentative="1">
      <w:start w:val="1"/>
      <w:numFmt w:val="lowerLetter"/>
      <w:lvlText w:val="%2."/>
      <w:lvlJc w:val="left"/>
      <w:pPr>
        <w:tabs>
          <w:tab w:val="num" w:pos="1800"/>
        </w:tabs>
        <w:ind w:left="1800" w:hanging="360"/>
      </w:pPr>
    </w:lvl>
    <w:lvl w:ilvl="2" w:tplc="6FB62DAA" w:tentative="1">
      <w:start w:val="1"/>
      <w:numFmt w:val="lowerRoman"/>
      <w:lvlText w:val="%3."/>
      <w:lvlJc w:val="right"/>
      <w:pPr>
        <w:tabs>
          <w:tab w:val="num" w:pos="2520"/>
        </w:tabs>
        <w:ind w:left="2520" w:hanging="180"/>
      </w:pPr>
    </w:lvl>
    <w:lvl w:ilvl="3" w:tplc="2794B468" w:tentative="1">
      <w:start w:val="1"/>
      <w:numFmt w:val="decimal"/>
      <w:lvlText w:val="%4."/>
      <w:lvlJc w:val="left"/>
      <w:pPr>
        <w:tabs>
          <w:tab w:val="num" w:pos="3240"/>
        </w:tabs>
        <w:ind w:left="3240" w:hanging="360"/>
      </w:pPr>
    </w:lvl>
    <w:lvl w:ilvl="4" w:tplc="9BA697BC" w:tentative="1">
      <w:start w:val="1"/>
      <w:numFmt w:val="lowerLetter"/>
      <w:lvlText w:val="%5."/>
      <w:lvlJc w:val="left"/>
      <w:pPr>
        <w:tabs>
          <w:tab w:val="num" w:pos="3960"/>
        </w:tabs>
        <w:ind w:left="3960" w:hanging="360"/>
      </w:pPr>
    </w:lvl>
    <w:lvl w:ilvl="5" w:tplc="91E0E5AC" w:tentative="1">
      <w:start w:val="1"/>
      <w:numFmt w:val="lowerRoman"/>
      <w:lvlText w:val="%6."/>
      <w:lvlJc w:val="right"/>
      <w:pPr>
        <w:tabs>
          <w:tab w:val="num" w:pos="4680"/>
        </w:tabs>
        <w:ind w:left="4680" w:hanging="180"/>
      </w:pPr>
    </w:lvl>
    <w:lvl w:ilvl="6" w:tplc="AA8E9E14" w:tentative="1">
      <w:start w:val="1"/>
      <w:numFmt w:val="decimal"/>
      <w:lvlText w:val="%7."/>
      <w:lvlJc w:val="left"/>
      <w:pPr>
        <w:tabs>
          <w:tab w:val="num" w:pos="5400"/>
        </w:tabs>
        <w:ind w:left="5400" w:hanging="360"/>
      </w:pPr>
    </w:lvl>
    <w:lvl w:ilvl="7" w:tplc="E5AC9E0A" w:tentative="1">
      <w:start w:val="1"/>
      <w:numFmt w:val="lowerLetter"/>
      <w:lvlText w:val="%8."/>
      <w:lvlJc w:val="left"/>
      <w:pPr>
        <w:tabs>
          <w:tab w:val="num" w:pos="6120"/>
        </w:tabs>
        <w:ind w:left="6120" w:hanging="360"/>
      </w:pPr>
    </w:lvl>
    <w:lvl w:ilvl="8" w:tplc="568CC08A" w:tentative="1">
      <w:start w:val="1"/>
      <w:numFmt w:val="lowerRoman"/>
      <w:lvlText w:val="%9."/>
      <w:lvlJc w:val="right"/>
      <w:pPr>
        <w:tabs>
          <w:tab w:val="num" w:pos="6840"/>
        </w:tabs>
        <w:ind w:left="6840" w:hanging="180"/>
      </w:pPr>
    </w:lvl>
  </w:abstractNum>
  <w:abstractNum w:abstractNumId="106" w15:restartNumberingAfterBreak="0">
    <w:nsid w:val="0000006B"/>
    <w:multiLevelType w:val="hybridMultilevel"/>
    <w:tmpl w:val="1CA66352"/>
    <w:lvl w:ilvl="0" w:tplc="7C7E8DB4">
      <w:start w:val="1"/>
      <w:numFmt w:val="lowerRoman"/>
      <w:lvlText w:val="(%1)"/>
      <w:lvlJc w:val="left"/>
      <w:pPr>
        <w:tabs>
          <w:tab w:val="num" w:pos="2160"/>
        </w:tabs>
        <w:ind w:left="2160" w:hanging="720"/>
      </w:pPr>
      <w:rPr>
        <w:rFonts w:hint="default"/>
      </w:rPr>
    </w:lvl>
    <w:lvl w:ilvl="1" w:tplc="D5744C06" w:tentative="1">
      <w:start w:val="1"/>
      <w:numFmt w:val="lowerLetter"/>
      <w:lvlText w:val="%2."/>
      <w:lvlJc w:val="left"/>
      <w:pPr>
        <w:tabs>
          <w:tab w:val="num" w:pos="2520"/>
        </w:tabs>
        <w:ind w:left="2520" w:hanging="360"/>
      </w:pPr>
    </w:lvl>
    <w:lvl w:ilvl="2" w:tplc="11F43C90" w:tentative="1">
      <w:start w:val="1"/>
      <w:numFmt w:val="lowerRoman"/>
      <w:lvlText w:val="%3."/>
      <w:lvlJc w:val="right"/>
      <w:pPr>
        <w:tabs>
          <w:tab w:val="num" w:pos="3240"/>
        </w:tabs>
        <w:ind w:left="3240" w:hanging="180"/>
      </w:pPr>
    </w:lvl>
    <w:lvl w:ilvl="3" w:tplc="C66482B6" w:tentative="1">
      <w:start w:val="1"/>
      <w:numFmt w:val="decimal"/>
      <w:lvlText w:val="%4."/>
      <w:lvlJc w:val="left"/>
      <w:pPr>
        <w:tabs>
          <w:tab w:val="num" w:pos="3960"/>
        </w:tabs>
        <w:ind w:left="3960" w:hanging="360"/>
      </w:pPr>
    </w:lvl>
    <w:lvl w:ilvl="4" w:tplc="24AAF270" w:tentative="1">
      <w:start w:val="1"/>
      <w:numFmt w:val="lowerLetter"/>
      <w:lvlText w:val="%5."/>
      <w:lvlJc w:val="left"/>
      <w:pPr>
        <w:tabs>
          <w:tab w:val="num" w:pos="4680"/>
        </w:tabs>
        <w:ind w:left="4680" w:hanging="360"/>
      </w:pPr>
    </w:lvl>
    <w:lvl w:ilvl="5" w:tplc="4C12E42C" w:tentative="1">
      <w:start w:val="1"/>
      <w:numFmt w:val="lowerRoman"/>
      <w:lvlText w:val="%6."/>
      <w:lvlJc w:val="right"/>
      <w:pPr>
        <w:tabs>
          <w:tab w:val="num" w:pos="5400"/>
        </w:tabs>
        <w:ind w:left="5400" w:hanging="180"/>
      </w:pPr>
    </w:lvl>
    <w:lvl w:ilvl="6" w:tplc="0CBE441C" w:tentative="1">
      <w:start w:val="1"/>
      <w:numFmt w:val="decimal"/>
      <w:lvlText w:val="%7."/>
      <w:lvlJc w:val="left"/>
      <w:pPr>
        <w:tabs>
          <w:tab w:val="num" w:pos="6120"/>
        </w:tabs>
        <w:ind w:left="6120" w:hanging="360"/>
      </w:pPr>
    </w:lvl>
    <w:lvl w:ilvl="7" w:tplc="4F8E5AD6" w:tentative="1">
      <w:start w:val="1"/>
      <w:numFmt w:val="lowerLetter"/>
      <w:lvlText w:val="%8."/>
      <w:lvlJc w:val="left"/>
      <w:pPr>
        <w:tabs>
          <w:tab w:val="num" w:pos="6840"/>
        </w:tabs>
        <w:ind w:left="6840" w:hanging="360"/>
      </w:pPr>
    </w:lvl>
    <w:lvl w:ilvl="8" w:tplc="15302F20" w:tentative="1">
      <w:start w:val="1"/>
      <w:numFmt w:val="lowerRoman"/>
      <w:lvlText w:val="%9."/>
      <w:lvlJc w:val="right"/>
      <w:pPr>
        <w:tabs>
          <w:tab w:val="num" w:pos="7560"/>
        </w:tabs>
        <w:ind w:left="7560" w:hanging="180"/>
      </w:pPr>
    </w:lvl>
  </w:abstractNum>
  <w:abstractNum w:abstractNumId="107" w15:restartNumberingAfterBreak="0">
    <w:nsid w:val="0000006C"/>
    <w:multiLevelType w:val="hybridMultilevel"/>
    <w:tmpl w:val="E35CD09E"/>
    <w:lvl w:ilvl="0" w:tplc="28CA39AA">
      <w:start w:val="1"/>
      <w:numFmt w:val="lowerRoman"/>
      <w:lvlText w:val="(%1)"/>
      <w:lvlJc w:val="left"/>
      <w:pPr>
        <w:tabs>
          <w:tab w:val="num" w:pos="2160"/>
        </w:tabs>
        <w:ind w:left="2160" w:hanging="720"/>
      </w:pPr>
      <w:rPr>
        <w:rFonts w:hint="default"/>
      </w:rPr>
    </w:lvl>
    <w:lvl w:ilvl="1" w:tplc="A0EE4C0C" w:tentative="1">
      <w:start w:val="1"/>
      <w:numFmt w:val="lowerLetter"/>
      <w:lvlText w:val="%2."/>
      <w:lvlJc w:val="left"/>
      <w:pPr>
        <w:tabs>
          <w:tab w:val="num" w:pos="2520"/>
        </w:tabs>
        <w:ind w:left="2520" w:hanging="360"/>
      </w:pPr>
    </w:lvl>
    <w:lvl w:ilvl="2" w:tplc="E090B532" w:tentative="1">
      <w:start w:val="1"/>
      <w:numFmt w:val="lowerRoman"/>
      <w:lvlText w:val="%3."/>
      <w:lvlJc w:val="right"/>
      <w:pPr>
        <w:tabs>
          <w:tab w:val="num" w:pos="3240"/>
        </w:tabs>
        <w:ind w:left="3240" w:hanging="180"/>
      </w:pPr>
    </w:lvl>
    <w:lvl w:ilvl="3" w:tplc="AC769D9E" w:tentative="1">
      <w:start w:val="1"/>
      <w:numFmt w:val="decimal"/>
      <w:lvlText w:val="%4."/>
      <w:lvlJc w:val="left"/>
      <w:pPr>
        <w:tabs>
          <w:tab w:val="num" w:pos="3960"/>
        </w:tabs>
        <w:ind w:left="3960" w:hanging="360"/>
      </w:pPr>
    </w:lvl>
    <w:lvl w:ilvl="4" w:tplc="66985EE8" w:tentative="1">
      <w:start w:val="1"/>
      <w:numFmt w:val="lowerLetter"/>
      <w:lvlText w:val="%5."/>
      <w:lvlJc w:val="left"/>
      <w:pPr>
        <w:tabs>
          <w:tab w:val="num" w:pos="4680"/>
        </w:tabs>
        <w:ind w:left="4680" w:hanging="360"/>
      </w:pPr>
    </w:lvl>
    <w:lvl w:ilvl="5" w:tplc="76E494B0" w:tentative="1">
      <w:start w:val="1"/>
      <w:numFmt w:val="lowerRoman"/>
      <w:lvlText w:val="%6."/>
      <w:lvlJc w:val="right"/>
      <w:pPr>
        <w:tabs>
          <w:tab w:val="num" w:pos="5400"/>
        </w:tabs>
        <w:ind w:left="5400" w:hanging="180"/>
      </w:pPr>
    </w:lvl>
    <w:lvl w:ilvl="6" w:tplc="929E2450" w:tentative="1">
      <w:start w:val="1"/>
      <w:numFmt w:val="decimal"/>
      <w:lvlText w:val="%7."/>
      <w:lvlJc w:val="left"/>
      <w:pPr>
        <w:tabs>
          <w:tab w:val="num" w:pos="6120"/>
        </w:tabs>
        <w:ind w:left="6120" w:hanging="360"/>
      </w:pPr>
    </w:lvl>
    <w:lvl w:ilvl="7" w:tplc="6B5ABF1A" w:tentative="1">
      <w:start w:val="1"/>
      <w:numFmt w:val="lowerLetter"/>
      <w:lvlText w:val="%8."/>
      <w:lvlJc w:val="left"/>
      <w:pPr>
        <w:tabs>
          <w:tab w:val="num" w:pos="6840"/>
        </w:tabs>
        <w:ind w:left="6840" w:hanging="360"/>
      </w:pPr>
    </w:lvl>
    <w:lvl w:ilvl="8" w:tplc="E0FE17A2" w:tentative="1">
      <w:start w:val="1"/>
      <w:numFmt w:val="lowerRoman"/>
      <w:lvlText w:val="%9."/>
      <w:lvlJc w:val="right"/>
      <w:pPr>
        <w:tabs>
          <w:tab w:val="num" w:pos="7560"/>
        </w:tabs>
        <w:ind w:left="7560" w:hanging="180"/>
      </w:pPr>
    </w:lvl>
  </w:abstractNum>
  <w:abstractNum w:abstractNumId="108" w15:restartNumberingAfterBreak="0">
    <w:nsid w:val="0000006D"/>
    <w:multiLevelType w:val="hybridMultilevel"/>
    <w:tmpl w:val="79ECD94A"/>
    <w:lvl w:ilvl="0" w:tplc="AF90A3DC">
      <w:start w:val="2"/>
      <w:numFmt w:val="upperLetter"/>
      <w:lvlText w:val="%1)"/>
      <w:lvlJc w:val="left"/>
      <w:pPr>
        <w:tabs>
          <w:tab w:val="num" w:pos="720"/>
        </w:tabs>
        <w:ind w:left="720" w:hanging="360"/>
      </w:pPr>
      <w:rPr>
        <w:rFonts w:hint="default"/>
      </w:rPr>
    </w:lvl>
    <w:lvl w:ilvl="1" w:tplc="C4D257FE" w:tentative="1">
      <w:start w:val="1"/>
      <w:numFmt w:val="lowerLetter"/>
      <w:lvlText w:val="%2."/>
      <w:lvlJc w:val="left"/>
      <w:pPr>
        <w:tabs>
          <w:tab w:val="num" w:pos="1440"/>
        </w:tabs>
        <w:ind w:left="1440" w:hanging="360"/>
      </w:pPr>
    </w:lvl>
    <w:lvl w:ilvl="2" w:tplc="4614F50E" w:tentative="1">
      <w:start w:val="1"/>
      <w:numFmt w:val="lowerRoman"/>
      <w:lvlText w:val="%3."/>
      <w:lvlJc w:val="right"/>
      <w:pPr>
        <w:tabs>
          <w:tab w:val="num" w:pos="2160"/>
        </w:tabs>
        <w:ind w:left="2160" w:hanging="180"/>
      </w:pPr>
    </w:lvl>
    <w:lvl w:ilvl="3" w:tplc="E57085F6" w:tentative="1">
      <w:start w:val="1"/>
      <w:numFmt w:val="decimal"/>
      <w:lvlText w:val="%4."/>
      <w:lvlJc w:val="left"/>
      <w:pPr>
        <w:tabs>
          <w:tab w:val="num" w:pos="2880"/>
        </w:tabs>
        <w:ind w:left="2880" w:hanging="360"/>
      </w:pPr>
    </w:lvl>
    <w:lvl w:ilvl="4" w:tplc="C5223C4C" w:tentative="1">
      <w:start w:val="1"/>
      <w:numFmt w:val="lowerLetter"/>
      <w:lvlText w:val="%5."/>
      <w:lvlJc w:val="left"/>
      <w:pPr>
        <w:tabs>
          <w:tab w:val="num" w:pos="3600"/>
        </w:tabs>
        <w:ind w:left="3600" w:hanging="360"/>
      </w:pPr>
    </w:lvl>
    <w:lvl w:ilvl="5" w:tplc="A1DE5072" w:tentative="1">
      <w:start w:val="1"/>
      <w:numFmt w:val="lowerRoman"/>
      <w:lvlText w:val="%6."/>
      <w:lvlJc w:val="right"/>
      <w:pPr>
        <w:tabs>
          <w:tab w:val="num" w:pos="4320"/>
        </w:tabs>
        <w:ind w:left="4320" w:hanging="180"/>
      </w:pPr>
    </w:lvl>
    <w:lvl w:ilvl="6" w:tplc="B7D890E8" w:tentative="1">
      <w:start w:val="1"/>
      <w:numFmt w:val="decimal"/>
      <w:lvlText w:val="%7."/>
      <w:lvlJc w:val="left"/>
      <w:pPr>
        <w:tabs>
          <w:tab w:val="num" w:pos="5040"/>
        </w:tabs>
        <w:ind w:left="5040" w:hanging="360"/>
      </w:pPr>
    </w:lvl>
    <w:lvl w:ilvl="7" w:tplc="B510CEE0" w:tentative="1">
      <w:start w:val="1"/>
      <w:numFmt w:val="lowerLetter"/>
      <w:lvlText w:val="%8."/>
      <w:lvlJc w:val="left"/>
      <w:pPr>
        <w:tabs>
          <w:tab w:val="num" w:pos="5760"/>
        </w:tabs>
        <w:ind w:left="5760" w:hanging="360"/>
      </w:pPr>
    </w:lvl>
    <w:lvl w:ilvl="8" w:tplc="DD64C4CA" w:tentative="1">
      <w:start w:val="1"/>
      <w:numFmt w:val="lowerRoman"/>
      <w:lvlText w:val="%9."/>
      <w:lvlJc w:val="right"/>
      <w:pPr>
        <w:tabs>
          <w:tab w:val="num" w:pos="6480"/>
        </w:tabs>
        <w:ind w:left="6480" w:hanging="180"/>
      </w:pPr>
    </w:lvl>
  </w:abstractNum>
  <w:abstractNum w:abstractNumId="109" w15:restartNumberingAfterBreak="0">
    <w:nsid w:val="0000006E"/>
    <w:multiLevelType w:val="hybridMultilevel"/>
    <w:tmpl w:val="CBA4F348"/>
    <w:lvl w:ilvl="0" w:tplc="A768CAC8">
      <w:start w:val="1"/>
      <w:numFmt w:val="decimal"/>
      <w:pStyle w:val="FERCparanumber0"/>
      <w:lvlText w:val="%1."/>
      <w:lvlJc w:val="left"/>
      <w:pPr>
        <w:tabs>
          <w:tab w:val="num" w:pos="720"/>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DF2E7E78" w:tentative="1">
      <w:start w:val="1"/>
      <w:numFmt w:val="lowerLetter"/>
      <w:lvlText w:val="%2."/>
      <w:lvlJc w:val="left"/>
      <w:pPr>
        <w:ind w:left="1440" w:hanging="360"/>
      </w:pPr>
    </w:lvl>
    <w:lvl w:ilvl="2" w:tplc="3C8C30C8" w:tentative="1">
      <w:start w:val="1"/>
      <w:numFmt w:val="lowerRoman"/>
      <w:lvlText w:val="%3."/>
      <w:lvlJc w:val="right"/>
      <w:pPr>
        <w:ind w:left="2160" w:hanging="180"/>
      </w:pPr>
    </w:lvl>
    <w:lvl w:ilvl="3" w:tplc="D8523E28" w:tentative="1">
      <w:start w:val="1"/>
      <w:numFmt w:val="decimal"/>
      <w:lvlText w:val="%4."/>
      <w:lvlJc w:val="left"/>
      <w:pPr>
        <w:ind w:left="2880" w:hanging="360"/>
      </w:pPr>
    </w:lvl>
    <w:lvl w:ilvl="4" w:tplc="12C0CB2C" w:tentative="1">
      <w:start w:val="1"/>
      <w:numFmt w:val="lowerLetter"/>
      <w:lvlText w:val="%5."/>
      <w:lvlJc w:val="left"/>
      <w:pPr>
        <w:ind w:left="3600" w:hanging="360"/>
      </w:pPr>
    </w:lvl>
    <w:lvl w:ilvl="5" w:tplc="042A32F0" w:tentative="1">
      <w:start w:val="1"/>
      <w:numFmt w:val="lowerRoman"/>
      <w:lvlText w:val="%6."/>
      <w:lvlJc w:val="right"/>
      <w:pPr>
        <w:ind w:left="4320" w:hanging="180"/>
      </w:pPr>
    </w:lvl>
    <w:lvl w:ilvl="6" w:tplc="72ACB930" w:tentative="1">
      <w:start w:val="1"/>
      <w:numFmt w:val="decimal"/>
      <w:lvlText w:val="%7."/>
      <w:lvlJc w:val="left"/>
      <w:pPr>
        <w:ind w:left="5040" w:hanging="360"/>
      </w:pPr>
    </w:lvl>
    <w:lvl w:ilvl="7" w:tplc="D49CF338" w:tentative="1">
      <w:start w:val="1"/>
      <w:numFmt w:val="lowerLetter"/>
      <w:lvlText w:val="%8."/>
      <w:lvlJc w:val="left"/>
      <w:pPr>
        <w:ind w:left="5760" w:hanging="360"/>
      </w:pPr>
    </w:lvl>
    <w:lvl w:ilvl="8" w:tplc="56CE77BE" w:tentative="1">
      <w:start w:val="1"/>
      <w:numFmt w:val="lowerRoman"/>
      <w:lvlText w:val="%9."/>
      <w:lvlJc w:val="right"/>
      <w:pPr>
        <w:ind w:left="6480" w:hanging="180"/>
      </w:pPr>
    </w:lvl>
  </w:abstractNum>
  <w:abstractNum w:abstractNumId="110" w15:restartNumberingAfterBreak="0">
    <w:nsid w:val="0000006F"/>
    <w:multiLevelType w:val="hybridMultilevel"/>
    <w:tmpl w:val="90F0BFF0"/>
    <w:lvl w:ilvl="0" w:tplc="76C25D64">
      <w:start w:val="1"/>
      <w:numFmt w:val="lowerRoman"/>
      <w:lvlText w:val="(%1)"/>
      <w:lvlJc w:val="left"/>
      <w:pPr>
        <w:ind w:left="1080" w:hanging="720"/>
      </w:pPr>
      <w:rPr>
        <w:rFonts w:hint="default"/>
      </w:rPr>
    </w:lvl>
    <w:lvl w:ilvl="1" w:tplc="5A2A51F0" w:tentative="1">
      <w:start w:val="1"/>
      <w:numFmt w:val="lowerLetter"/>
      <w:lvlText w:val="%2."/>
      <w:lvlJc w:val="left"/>
      <w:pPr>
        <w:ind w:left="1440" w:hanging="360"/>
      </w:pPr>
    </w:lvl>
    <w:lvl w:ilvl="2" w:tplc="CAACBCD8" w:tentative="1">
      <w:start w:val="1"/>
      <w:numFmt w:val="lowerRoman"/>
      <w:lvlText w:val="%3."/>
      <w:lvlJc w:val="right"/>
      <w:pPr>
        <w:ind w:left="2160" w:hanging="180"/>
      </w:pPr>
    </w:lvl>
    <w:lvl w:ilvl="3" w:tplc="42A6255A" w:tentative="1">
      <w:start w:val="1"/>
      <w:numFmt w:val="decimal"/>
      <w:lvlText w:val="%4."/>
      <w:lvlJc w:val="left"/>
      <w:pPr>
        <w:ind w:left="2880" w:hanging="360"/>
      </w:pPr>
    </w:lvl>
    <w:lvl w:ilvl="4" w:tplc="53789D80" w:tentative="1">
      <w:start w:val="1"/>
      <w:numFmt w:val="lowerLetter"/>
      <w:lvlText w:val="%5."/>
      <w:lvlJc w:val="left"/>
      <w:pPr>
        <w:ind w:left="3600" w:hanging="360"/>
      </w:pPr>
    </w:lvl>
    <w:lvl w:ilvl="5" w:tplc="DA442502" w:tentative="1">
      <w:start w:val="1"/>
      <w:numFmt w:val="lowerRoman"/>
      <w:lvlText w:val="%6."/>
      <w:lvlJc w:val="right"/>
      <w:pPr>
        <w:ind w:left="4320" w:hanging="180"/>
      </w:pPr>
    </w:lvl>
    <w:lvl w:ilvl="6" w:tplc="2AAED1AC" w:tentative="1">
      <w:start w:val="1"/>
      <w:numFmt w:val="decimal"/>
      <w:lvlText w:val="%7."/>
      <w:lvlJc w:val="left"/>
      <w:pPr>
        <w:ind w:left="5040" w:hanging="360"/>
      </w:pPr>
    </w:lvl>
    <w:lvl w:ilvl="7" w:tplc="61CA02E6" w:tentative="1">
      <w:start w:val="1"/>
      <w:numFmt w:val="lowerLetter"/>
      <w:lvlText w:val="%8."/>
      <w:lvlJc w:val="left"/>
      <w:pPr>
        <w:ind w:left="5760" w:hanging="360"/>
      </w:pPr>
    </w:lvl>
    <w:lvl w:ilvl="8" w:tplc="7CBE13F8" w:tentative="1">
      <w:start w:val="1"/>
      <w:numFmt w:val="lowerRoman"/>
      <w:lvlText w:val="%9."/>
      <w:lvlJc w:val="right"/>
      <w:pPr>
        <w:ind w:left="6480" w:hanging="180"/>
      </w:pPr>
    </w:lvl>
  </w:abstractNum>
  <w:abstractNum w:abstractNumId="111" w15:restartNumberingAfterBreak="0">
    <w:nsid w:val="00000070"/>
    <w:multiLevelType w:val="multilevel"/>
    <w:tmpl w:val="37A2D466"/>
    <w:name w:val="BSAI Scheme 1"/>
    <w:lvl w:ilvl="0">
      <w:start w:val="1"/>
      <w:numFmt w:val="decimal"/>
      <w:pStyle w:val="Heading14"/>
      <w:lvlText w:val="SECTION %1."/>
      <w:lvlJc w:val="left"/>
      <w:pPr>
        <w:tabs>
          <w:tab w:val="num" w:pos="2700"/>
        </w:tabs>
        <w:ind w:left="2700" w:hanging="1440"/>
      </w:pPr>
      <w:rPr>
        <w:rFonts w:ascii="Times New Roman Bold" w:hAnsi="Times New Roman Bold" w:hint="default"/>
        <w:b/>
        <w:i w:val="0"/>
        <w:caps w:val="0"/>
        <w:vanish w:val="0"/>
        <w:color w:val="auto"/>
        <w:sz w:val="24"/>
        <w:u w:val="none"/>
      </w:rPr>
    </w:lvl>
    <w:lvl w:ilvl="1">
      <w:start w:val="1"/>
      <w:numFmt w:val="decimal"/>
      <w:pStyle w:val="Heading20"/>
      <w:isLgl/>
      <w:lvlText w:val="%1.%2"/>
      <w:lvlJc w:val="left"/>
      <w:pPr>
        <w:tabs>
          <w:tab w:val="num" w:pos="1350"/>
        </w:tabs>
        <w:ind w:left="1350" w:hanging="720"/>
      </w:pPr>
      <w:rPr>
        <w:rFonts w:ascii="Times New Roman Bold" w:hAnsi="Times New Roman Bold" w:hint="default"/>
        <w:b/>
        <w:i w:val="0"/>
        <w:caps w:val="0"/>
        <w:vanish w:val="0"/>
        <w:color w:val="000000"/>
        <w:sz w:val="24"/>
        <w:u w:val="none"/>
      </w:rPr>
    </w:lvl>
    <w:lvl w:ilvl="2">
      <w:start w:val="1"/>
      <w:numFmt w:val="decimal"/>
      <w:pStyle w:val="Heading30"/>
      <w:isLgl/>
      <w:lvlText w:val="%1.%2.%3"/>
      <w:lvlJc w:val="left"/>
      <w:pPr>
        <w:tabs>
          <w:tab w:val="num" w:pos="2250"/>
        </w:tabs>
        <w:ind w:left="2070" w:hanging="720"/>
      </w:pPr>
      <w:rPr>
        <w:rFonts w:ascii="Times New Roman Bold" w:hAnsi="Times New Roman Bold" w:hint="default"/>
        <w:b/>
        <w:i w:val="0"/>
        <w:caps w:val="0"/>
        <w:vanish w:val="0"/>
        <w:color w:val="auto"/>
        <w:sz w:val="24"/>
        <w:u w:val="none"/>
      </w:rPr>
    </w:lvl>
    <w:lvl w:ilvl="3">
      <w:start w:val="1"/>
      <w:numFmt w:val="decimal"/>
      <w:pStyle w:val="Heading41"/>
      <w:isLgl/>
      <w:lvlText w:val="%1.%2.%3.%4"/>
      <w:lvlJc w:val="left"/>
      <w:pPr>
        <w:tabs>
          <w:tab w:val="num" w:pos="2790"/>
        </w:tabs>
        <w:ind w:left="2790" w:hanging="720"/>
      </w:pPr>
      <w:rPr>
        <w:rFonts w:ascii="Times New Roman Bold" w:hAnsi="Times New Roman Bold" w:hint="default"/>
        <w:b/>
        <w:i w:val="0"/>
        <w:caps w:val="0"/>
        <w:strike w:val="0"/>
        <w:dstrike w:val="0"/>
        <w:vanish w:val="0"/>
        <w:color w:val="auto"/>
        <w:ker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Heading5"/>
      <w:lvlText w:val="%5."/>
      <w:lvlJc w:val="left"/>
      <w:pPr>
        <w:tabs>
          <w:tab w:val="num" w:pos="4950"/>
        </w:tabs>
        <w:ind w:left="-90" w:firstLine="4320"/>
      </w:pPr>
      <w:rPr>
        <w:rFonts w:hint="default"/>
        <w:caps w:val="0"/>
        <w:vanish w:val="0"/>
        <w:color w:val="auto"/>
        <w:u w:val="none"/>
      </w:rPr>
    </w:lvl>
    <w:lvl w:ilvl="5">
      <w:start w:val="1"/>
      <w:numFmt w:val="lowerRoman"/>
      <w:pStyle w:val="Heading6"/>
      <w:lvlText w:val="%6."/>
      <w:lvlJc w:val="left"/>
      <w:pPr>
        <w:tabs>
          <w:tab w:val="num" w:pos="5670"/>
        </w:tabs>
        <w:ind w:left="-90" w:firstLine="5040"/>
      </w:pPr>
      <w:rPr>
        <w:rFonts w:hint="default"/>
        <w:caps w:val="0"/>
        <w:vanish w:val="0"/>
        <w:color w:val="auto"/>
        <w:u w:val="none"/>
      </w:rPr>
    </w:lvl>
    <w:lvl w:ilvl="6">
      <w:start w:val="1"/>
      <w:numFmt w:val="decimal"/>
      <w:pStyle w:val="Heading7"/>
      <w:lvlText w:val="%7)"/>
      <w:lvlJc w:val="left"/>
      <w:pPr>
        <w:tabs>
          <w:tab w:val="num" w:pos="6390"/>
        </w:tabs>
        <w:ind w:left="-90" w:firstLine="5760"/>
      </w:pPr>
      <w:rPr>
        <w:rFonts w:hint="default"/>
        <w:caps w:val="0"/>
        <w:vanish w:val="0"/>
        <w:color w:val="auto"/>
        <w:u w:val="none"/>
      </w:rPr>
    </w:lvl>
    <w:lvl w:ilvl="7">
      <w:start w:val="1"/>
      <w:numFmt w:val="decimal"/>
      <w:pStyle w:val="Heading8"/>
      <w:lvlText w:val="%8."/>
      <w:lvlJc w:val="left"/>
      <w:pPr>
        <w:tabs>
          <w:tab w:val="num" w:pos="630"/>
        </w:tabs>
        <w:ind w:left="630" w:hanging="720"/>
      </w:pPr>
      <w:rPr>
        <w:rFonts w:hint="default"/>
        <w:b/>
        <w:caps w:val="0"/>
        <w:vanish w:val="0"/>
        <w:color w:val="auto"/>
        <w:u w:val="none"/>
      </w:rPr>
    </w:lvl>
    <w:lvl w:ilvl="8">
      <w:start w:val="1"/>
      <w:numFmt w:val="lowerLetter"/>
      <w:pStyle w:val="Heading9"/>
      <w:lvlText w:val="%9."/>
      <w:lvlJc w:val="left"/>
      <w:pPr>
        <w:tabs>
          <w:tab w:val="num" w:pos="1350"/>
        </w:tabs>
        <w:ind w:left="1350" w:hanging="720"/>
      </w:pPr>
      <w:rPr>
        <w:rFonts w:hint="default"/>
        <w:caps w:val="0"/>
        <w:vanish w:val="0"/>
        <w:color w:val="auto"/>
        <w:u w:val="none"/>
      </w:rPr>
    </w:lvl>
  </w:abstractNum>
  <w:abstractNum w:abstractNumId="112" w15:restartNumberingAfterBreak="0">
    <w:nsid w:val="00000071"/>
    <w:multiLevelType w:val="hybridMultilevel"/>
    <w:tmpl w:val="49C44D4A"/>
    <w:lvl w:ilvl="0" w:tplc="762CDBA8">
      <w:start w:val="1"/>
      <w:numFmt w:val="lowerLetter"/>
      <w:lvlText w:val="(%1)"/>
      <w:lvlJc w:val="left"/>
      <w:pPr>
        <w:tabs>
          <w:tab w:val="num" w:pos="405"/>
        </w:tabs>
        <w:ind w:left="405" w:hanging="360"/>
      </w:pPr>
      <w:rPr>
        <w:rFonts w:hint="default"/>
      </w:rPr>
    </w:lvl>
    <w:lvl w:ilvl="1" w:tplc="465EEAC4" w:tentative="1">
      <w:start w:val="1"/>
      <w:numFmt w:val="lowerLetter"/>
      <w:lvlText w:val="%2."/>
      <w:lvlJc w:val="left"/>
      <w:pPr>
        <w:tabs>
          <w:tab w:val="num" w:pos="1125"/>
        </w:tabs>
        <w:ind w:left="1125" w:hanging="360"/>
      </w:pPr>
    </w:lvl>
    <w:lvl w:ilvl="2" w:tplc="E15E7D88" w:tentative="1">
      <w:start w:val="1"/>
      <w:numFmt w:val="lowerRoman"/>
      <w:lvlText w:val="%3."/>
      <w:lvlJc w:val="right"/>
      <w:pPr>
        <w:tabs>
          <w:tab w:val="num" w:pos="1845"/>
        </w:tabs>
        <w:ind w:left="1845" w:hanging="180"/>
      </w:pPr>
    </w:lvl>
    <w:lvl w:ilvl="3" w:tplc="5B904104" w:tentative="1">
      <w:start w:val="1"/>
      <w:numFmt w:val="decimal"/>
      <w:lvlText w:val="%4."/>
      <w:lvlJc w:val="left"/>
      <w:pPr>
        <w:tabs>
          <w:tab w:val="num" w:pos="2565"/>
        </w:tabs>
        <w:ind w:left="2565" w:hanging="360"/>
      </w:pPr>
    </w:lvl>
    <w:lvl w:ilvl="4" w:tplc="AA727A94" w:tentative="1">
      <w:start w:val="1"/>
      <w:numFmt w:val="lowerLetter"/>
      <w:lvlText w:val="%5."/>
      <w:lvlJc w:val="left"/>
      <w:pPr>
        <w:tabs>
          <w:tab w:val="num" w:pos="3285"/>
        </w:tabs>
        <w:ind w:left="3285" w:hanging="360"/>
      </w:pPr>
    </w:lvl>
    <w:lvl w:ilvl="5" w:tplc="E1F03ED0" w:tentative="1">
      <w:start w:val="1"/>
      <w:numFmt w:val="lowerRoman"/>
      <w:lvlText w:val="%6."/>
      <w:lvlJc w:val="right"/>
      <w:pPr>
        <w:tabs>
          <w:tab w:val="num" w:pos="4005"/>
        </w:tabs>
        <w:ind w:left="4005" w:hanging="180"/>
      </w:pPr>
    </w:lvl>
    <w:lvl w:ilvl="6" w:tplc="2A8CA7EE" w:tentative="1">
      <w:start w:val="1"/>
      <w:numFmt w:val="decimal"/>
      <w:lvlText w:val="%7."/>
      <w:lvlJc w:val="left"/>
      <w:pPr>
        <w:tabs>
          <w:tab w:val="num" w:pos="4725"/>
        </w:tabs>
        <w:ind w:left="4725" w:hanging="360"/>
      </w:pPr>
    </w:lvl>
    <w:lvl w:ilvl="7" w:tplc="E5BA906A" w:tentative="1">
      <w:start w:val="1"/>
      <w:numFmt w:val="lowerLetter"/>
      <w:lvlText w:val="%8."/>
      <w:lvlJc w:val="left"/>
      <w:pPr>
        <w:tabs>
          <w:tab w:val="num" w:pos="5445"/>
        </w:tabs>
        <w:ind w:left="5445" w:hanging="360"/>
      </w:pPr>
    </w:lvl>
    <w:lvl w:ilvl="8" w:tplc="B4B40EB8" w:tentative="1">
      <w:start w:val="1"/>
      <w:numFmt w:val="lowerRoman"/>
      <w:lvlText w:val="%9."/>
      <w:lvlJc w:val="right"/>
      <w:pPr>
        <w:tabs>
          <w:tab w:val="num" w:pos="6165"/>
        </w:tabs>
        <w:ind w:left="6165" w:hanging="180"/>
      </w:pPr>
    </w:lvl>
  </w:abstractNum>
  <w:abstractNum w:abstractNumId="113" w15:restartNumberingAfterBreak="0">
    <w:nsid w:val="00000072"/>
    <w:multiLevelType w:val="multilevel"/>
    <w:tmpl w:val="F72293D8"/>
    <w:lvl w:ilvl="0">
      <w:start w:val="1"/>
      <w:numFmt w:val="decimal"/>
      <w:lvlText w:val="%1."/>
      <w:lvlJc w:val="left"/>
      <w:pPr>
        <w:ind w:left="1170" w:hanging="360"/>
      </w:pPr>
      <w:rPr>
        <w:rFonts w:hint="default"/>
        <w:b w:val="0"/>
        <w:i w:val="0"/>
        <w:sz w:val="20"/>
        <w:szCs w:val="20"/>
      </w:rPr>
    </w:lvl>
    <w:lvl w:ilvl="1">
      <w:start w:val="1"/>
      <w:numFmt w:val="decimal"/>
      <w:isLgl/>
      <w:lvlText w:val="%1.%2"/>
      <w:lvlJc w:val="left"/>
      <w:pPr>
        <w:ind w:left="1800" w:hanging="360"/>
      </w:pPr>
      <w:rPr>
        <w:rFonts w:hint="default"/>
        <w:b w:val="0"/>
        <w:i w:val="0"/>
      </w:rPr>
    </w:lvl>
    <w:lvl w:ilvl="2">
      <w:start w:val="1"/>
      <w:numFmt w:val="decimal"/>
      <w:isLgl/>
      <w:lvlText w:val="%1.%2.%3"/>
      <w:lvlJc w:val="left"/>
      <w:pPr>
        <w:ind w:left="1620" w:hanging="720"/>
      </w:pPr>
      <w:rPr>
        <w:rFonts w:hint="default"/>
        <w:i w:val="0"/>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08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440"/>
      </w:pPr>
      <w:rPr>
        <w:rFonts w:hint="default"/>
      </w:rPr>
    </w:lvl>
  </w:abstractNum>
  <w:abstractNum w:abstractNumId="114" w15:restartNumberingAfterBreak="0">
    <w:nsid w:val="00000073"/>
    <w:multiLevelType w:val="hybridMultilevel"/>
    <w:tmpl w:val="DF401E58"/>
    <w:lvl w:ilvl="0" w:tplc="5456CE46">
      <w:start w:val="1"/>
      <w:numFmt w:val="decimal"/>
      <w:lvlText w:val="%1."/>
      <w:lvlJc w:val="left"/>
      <w:pPr>
        <w:ind w:left="720" w:hanging="360"/>
      </w:pPr>
      <w:rPr>
        <w:rFonts w:hint="default"/>
      </w:rPr>
    </w:lvl>
    <w:lvl w:ilvl="1" w:tplc="ED384056">
      <w:start w:val="1"/>
      <w:numFmt w:val="lowerLetter"/>
      <w:lvlText w:val="%2."/>
      <w:lvlJc w:val="left"/>
      <w:pPr>
        <w:ind w:left="1440" w:hanging="360"/>
      </w:pPr>
    </w:lvl>
    <w:lvl w:ilvl="2" w:tplc="B8B6A070">
      <w:start w:val="1"/>
      <w:numFmt w:val="lowerRoman"/>
      <w:lvlText w:val="%3."/>
      <w:lvlJc w:val="right"/>
      <w:pPr>
        <w:ind w:left="2160" w:hanging="180"/>
      </w:pPr>
    </w:lvl>
    <w:lvl w:ilvl="3" w:tplc="52727698">
      <w:start w:val="1"/>
      <w:numFmt w:val="decimal"/>
      <w:lvlText w:val="%4."/>
      <w:lvlJc w:val="left"/>
      <w:pPr>
        <w:ind w:left="2880" w:hanging="360"/>
      </w:pPr>
    </w:lvl>
    <w:lvl w:ilvl="4" w:tplc="2036FE9C" w:tentative="1">
      <w:start w:val="1"/>
      <w:numFmt w:val="lowerLetter"/>
      <w:lvlText w:val="%5."/>
      <w:lvlJc w:val="left"/>
      <w:pPr>
        <w:ind w:left="3600" w:hanging="360"/>
      </w:pPr>
    </w:lvl>
    <w:lvl w:ilvl="5" w:tplc="6F00CA0A" w:tentative="1">
      <w:start w:val="1"/>
      <w:numFmt w:val="lowerRoman"/>
      <w:lvlText w:val="%6."/>
      <w:lvlJc w:val="right"/>
      <w:pPr>
        <w:ind w:left="4320" w:hanging="180"/>
      </w:pPr>
    </w:lvl>
    <w:lvl w:ilvl="6" w:tplc="6074D86E" w:tentative="1">
      <w:start w:val="1"/>
      <w:numFmt w:val="decimal"/>
      <w:lvlText w:val="%7."/>
      <w:lvlJc w:val="left"/>
      <w:pPr>
        <w:ind w:left="5040" w:hanging="360"/>
      </w:pPr>
    </w:lvl>
    <w:lvl w:ilvl="7" w:tplc="8AB029F2" w:tentative="1">
      <w:start w:val="1"/>
      <w:numFmt w:val="lowerLetter"/>
      <w:lvlText w:val="%8."/>
      <w:lvlJc w:val="left"/>
      <w:pPr>
        <w:ind w:left="5760" w:hanging="360"/>
      </w:pPr>
    </w:lvl>
    <w:lvl w:ilvl="8" w:tplc="B0CAA5E8" w:tentative="1">
      <w:start w:val="1"/>
      <w:numFmt w:val="lowerRoman"/>
      <w:lvlText w:val="%9."/>
      <w:lvlJc w:val="right"/>
      <w:pPr>
        <w:ind w:left="6480" w:hanging="180"/>
      </w:pPr>
    </w:lvl>
  </w:abstractNum>
  <w:abstractNum w:abstractNumId="115" w15:restartNumberingAfterBreak="0">
    <w:nsid w:val="00000074"/>
    <w:multiLevelType w:val="hybridMultilevel"/>
    <w:tmpl w:val="53E27D6A"/>
    <w:lvl w:ilvl="0" w:tplc="132E297A">
      <w:start w:val="2"/>
      <w:numFmt w:val="lowerLetter"/>
      <w:lvlText w:val="%1."/>
      <w:lvlJc w:val="left"/>
      <w:pPr>
        <w:ind w:left="1440" w:hanging="360"/>
      </w:pPr>
      <w:rPr>
        <w:rFonts w:hint="default"/>
      </w:rPr>
    </w:lvl>
    <w:lvl w:ilvl="1" w:tplc="98CAEFA0">
      <w:start w:val="1"/>
      <w:numFmt w:val="lowerLetter"/>
      <w:lvlText w:val="%2."/>
      <w:lvlJc w:val="left"/>
      <w:pPr>
        <w:ind w:left="2160" w:hanging="360"/>
      </w:pPr>
    </w:lvl>
    <w:lvl w:ilvl="2" w:tplc="91FCDB8A">
      <w:start w:val="1"/>
      <w:numFmt w:val="lowerRoman"/>
      <w:lvlText w:val="%3."/>
      <w:lvlJc w:val="right"/>
      <w:pPr>
        <w:ind w:left="2880" w:hanging="180"/>
      </w:pPr>
    </w:lvl>
    <w:lvl w:ilvl="3" w:tplc="BB0C653A" w:tentative="1">
      <w:start w:val="1"/>
      <w:numFmt w:val="decimal"/>
      <w:lvlText w:val="%4."/>
      <w:lvlJc w:val="left"/>
      <w:pPr>
        <w:ind w:left="3600" w:hanging="360"/>
      </w:pPr>
    </w:lvl>
    <w:lvl w:ilvl="4" w:tplc="D4683FD4" w:tentative="1">
      <w:start w:val="1"/>
      <w:numFmt w:val="lowerLetter"/>
      <w:lvlText w:val="%5."/>
      <w:lvlJc w:val="left"/>
      <w:pPr>
        <w:ind w:left="4320" w:hanging="360"/>
      </w:pPr>
    </w:lvl>
    <w:lvl w:ilvl="5" w:tplc="F4CCBDF6" w:tentative="1">
      <w:start w:val="1"/>
      <w:numFmt w:val="lowerRoman"/>
      <w:lvlText w:val="%6."/>
      <w:lvlJc w:val="right"/>
      <w:pPr>
        <w:ind w:left="5040" w:hanging="180"/>
      </w:pPr>
    </w:lvl>
    <w:lvl w:ilvl="6" w:tplc="360498D0" w:tentative="1">
      <w:start w:val="1"/>
      <w:numFmt w:val="decimal"/>
      <w:lvlText w:val="%7."/>
      <w:lvlJc w:val="left"/>
      <w:pPr>
        <w:ind w:left="5760" w:hanging="360"/>
      </w:pPr>
    </w:lvl>
    <w:lvl w:ilvl="7" w:tplc="C80AC5F2" w:tentative="1">
      <w:start w:val="1"/>
      <w:numFmt w:val="lowerLetter"/>
      <w:lvlText w:val="%8."/>
      <w:lvlJc w:val="left"/>
      <w:pPr>
        <w:ind w:left="6480" w:hanging="360"/>
      </w:pPr>
    </w:lvl>
    <w:lvl w:ilvl="8" w:tplc="7EE0F380" w:tentative="1">
      <w:start w:val="1"/>
      <w:numFmt w:val="lowerRoman"/>
      <w:lvlText w:val="%9."/>
      <w:lvlJc w:val="right"/>
      <w:pPr>
        <w:ind w:left="7200" w:hanging="180"/>
      </w:pPr>
    </w:lvl>
  </w:abstractNum>
  <w:abstractNum w:abstractNumId="116" w15:restartNumberingAfterBreak="0">
    <w:nsid w:val="00000075"/>
    <w:multiLevelType w:val="hybridMultilevel"/>
    <w:tmpl w:val="E75EB1C6"/>
    <w:lvl w:ilvl="0" w:tplc="2D9E849A">
      <w:start w:val="1"/>
      <w:numFmt w:val="lowerLetter"/>
      <w:lvlText w:val="%1)"/>
      <w:lvlJc w:val="left"/>
      <w:pPr>
        <w:ind w:left="720" w:hanging="360"/>
      </w:pPr>
    </w:lvl>
    <w:lvl w:ilvl="1" w:tplc="6A76AC3C">
      <w:start w:val="1"/>
      <w:numFmt w:val="lowerRoman"/>
      <w:lvlText w:val="%2."/>
      <w:lvlJc w:val="right"/>
      <w:pPr>
        <w:ind w:left="1440" w:hanging="360"/>
      </w:pPr>
      <w:rPr>
        <w:rFonts w:hint="default"/>
      </w:rPr>
    </w:lvl>
    <w:lvl w:ilvl="2" w:tplc="F4A6385A" w:tentative="1">
      <w:start w:val="1"/>
      <w:numFmt w:val="lowerRoman"/>
      <w:lvlText w:val="%3."/>
      <w:lvlJc w:val="right"/>
      <w:pPr>
        <w:ind w:left="2160" w:hanging="180"/>
      </w:pPr>
    </w:lvl>
    <w:lvl w:ilvl="3" w:tplc="4F841488" w:tentative="1">
      <w:start w:val="1"/>
      <w:numFmt w:val="decimal"/>
      <w:lvlText w:val="%4."/>
      <w:lvlJc w:val="left"/>
      <w:pPr>
        <w:ind w:left="2880" w:hanging="360"/>
      </w:pPr>
    </w:lvl>
    <w:lvl w:ilvl="4" w:tplc="29C60A74" w:tentative="1">
      <w:start w:val="1"/>
      <w:numFmt w:val="lowerLetter"/>
      <w:lvlText w:val="%5."/>
      <w:lvlJc w:val="left"/>
      <w:pPr>
        <w:ind w:left="3600" w:hanging="360"/>
      </w:pPr>
    </w:lvl>
    <w:lvl w:ilvl="5" w:tplc="532E6EDC" w:tentative="1">
      <w:start w:val="1"/>
      <w:numFmt w:val="lowerRoman"/>
      <w:lvlText w:val="%6."/>
      <w:lvlJc w:val="right"/>
      <w:pPr>
        <w:ind w:left="4320" w:hanging="180"/>
      </w:pPr>
    </w:lvl>
    <w:lvl w:ilvl="6" w:tplc="81CCF4F0" w:tentative="1">
      <w:start w:val="1"/>
      <w:numFmt w:val="decimal"/>
      <w:lvlText w:val="%7."/>
      <w:lvlJc w:val="left"/>
      <w:pPr>
        <w:ind w:left="5040" w:hanging="360"/>
      </w:pPr>
    </w:lvl>
    <w:lvl w:ilvl="7" w:tplc="40568FA0" w:tentative="1">
      <w:start w:val="1"/>
      <w:numFmt w:val="lowerLetter"/>
      <w:lvlText w:val="%8."/>
      <w:lvlJc w:val="left"/>
      <w:pPr>
        <w:ind w:left="5760" w:hanging="360"/>
      </w:pPr>
    </w:lvl>
    <w:lvl w:ilvl="8" w:tplc="50D8C10A" w:tentative="1">
      <w:start w:val="1"/>
      <w:numFmt w:val="lowerRoman"/>
      <w:lvlText w:val="%9."/>
      <w:lvlJc w:val="right"/>
      <w:pPr>
        <w:ind w:left="6480" w:hanging="180"/>
      </w:pPr>
    </w:lvl>
  </w:abstractNum>
  <w:abstractNum w:abstractNumId="117" w15:restartNumberingAfterBreak="0">
    <w:nsid w:val="00000076"/>
    <w:multiLevelType w:val="hybridMultilevel"/>
    <w:tmpl w:val="B3D45F7C"/>
    <w:lvl w:ilvl="0" w:tplc="1352A024">
      <w:start w:val="1"/>
      <w:numFmt w:val="lowerRoman"/>
      <w:lvlText w:val="%1."/>
      <w:lvlJc w:val="right"/>
      <w:pPr>
        <w:ind w:left="1440" w:hanging="360"/>
      </w:pPr>
    </w:lvl>
    <w:lvl w:ilvl="1" w:tplc="11AA08DE" w:tentative="1">
      <w:start w:val="1"/>
      <w:numFmt w:val="lowerLetter"/>
      <w:lvlText w:val="%2."/>
      <w:lvlJc w:val="left"/>
      <w:pPr>
        <w:ind w:left="2160" w:hanging="360"/>
      </w:pPr>
    </w:lvl>
    <w:lvl w:ilvl="2" w:tplc="878C88F0" w:tentative="1">
      <w:start w:val="1"/>
      <w:numFmt w:val="lowerRoman"/>
      <w:lvlText w:val="%3."/>
      <w:lvlJc w:val="right"/>
      <w:pPr>
        <w:ind w:left="2880" w:hanging="180"/>
      </w:pPr>
    </w:lvl>
    <w:lvl w:ilvl="3" w:tplc="D40EC3E0" w:tentative="1">
      <w:start w:val="1"/>
      <w:numFmt w:val="decimal"/>
      <w:lvlText w:val="%4."/>
      <w:lvlJc w:val="left"/>
      <w:pPr>
        <w:ind w:left="3600" w:hanging="360"/>
      </w:pPr>
    </w:lvl>
    <w:lvl w:ilvl="4" w:tplc="15E2D570" w:tentative="1">
      <w:start w:val="1"/>
      <w:numFmt w:val="lowerLetter"/>
      <w:lvlText w:val="%5."/>
      <w:lvlJc w:val="left"/>
      <w:pPr>
        <w:ind w:left="4320" w:hanging="360"/>
      </w:pPr>
    </w:lvl>
    <w:lvl w:ilvl="5" w:tplc="DE62F012" w:tentative="1">
      <w:start w:val="1"/>
      <w:numFmt w:val="lowerRoman"/>
      <w:lvlText w:val="%6."/>
      <w:lvlJc w:val="right"/>
      <w:pPr>
        <w:ind w:left="5040" w:hanging="180"/>
      </w:pPr>
    </w:lvl>
    <w:lvl w:ilvl="6" w:tplc="61AA2EBA" w:tentative="1">
      <w:start w:val="1"/>
      <w:numFmt w:val="decimal"/>
      <w:lvlText w:val="%7."/>
      <w:lvlJc w:val="left"/>
      <w:pPr>
        <w:ind w:left="5760" w:hanging="360"/>
      </w:pPr>
    </w:lvl>
    <w:lvl w:ilvl="7" w:tplc="F244CDB2" w:tentative="1">
      <w:start w:val="1"/>
      <w:numFmt w:val="lowerLetter"/>
      <w:lvlText w:val="%8."/>
      <w:lvlJc w:val="left"/>
      <w:pPr>
        <w:ind w:left="6480" w:hanging="360"/>
      </w:pPr>
    </w:lvl>
    <w:lvl w:ilvl="8" w:tplc="E2E4DF98" w:tentative="1">
      <w:start w:val="1"/>
      <w:numFmt w:val="lowerRoman"/>
      <w:lvlText w:val="%9."/>
      <w:lvlJc w:val="right"/>
      <w:pPr>
        <w:ind w:left="7200" w:hanging="180"/>
      </w:pPr>
    </w:lvl>
  </w:abstractNum>
  <w:abstractNum w:abstractNumId="118" w15:restartNumberingAfterBreak="0">
    <w:nsid w:val="00000077"/>
    <w:multiLevelType w:val="hybridMultilevel"/>
    <w:tmpl w:val="F8381EB6"/>
    <w:lvl w:ilvl="0" w:tplc="3DF06A46">
      <w:start w:val="1"/>
      <w:numFmt w:val="decimal"/>
      <w:lvlText w:val="%1."/>
      <w:lvlJc w:val="left"/>
      <w:pPr>
        <w:ind w:left="720" w:hanging="360"/>
      </w:pPr>
      <w:rPr>
        <w:rFonts w:hint="default"/>
      </w:rPr>
    </w:lvl>
    <w:lvl w:ilvl="1" w:tplc="6FAA4C6E" w:tentative="1">
      <w:start w:val="1"/>
      <w:numFmt w:val="lowerLetter"/>
      <w:lvlText w:val="%2."/>
      <w:lvlJc w:val="left"/>
      <w:pPr>
        <w:ind w:left="1440" w:hanging="360"/>
      </w:pPr>
    </w:lvl>
    <w:lvl w:ilvl="2" w:tplc="AA3EA984" w:tentative="1">
      <w:start w:val="1"/>
      <w:numFmt w:val="lowerRoman"/>
      <w:lvlText w:val="%3."/>
      <w:lvlJc w:val="right"/>
      <w:pPr>
        <w:ind w:left="2160" w:hanging="180"/>
      </w:pPr>
    </w:lvl>
    <w:lvl w:ilvl="3" w:tplc="CECCF11E" w:tentative="1">
      <w:start w:val="1"/>
      <w:numFmt w:val="decimal"/>
      <w:lvlText w:val="%4."/>
      <w:lvlJc w:val="left"/>
      <w:pPr>
        <w:ind w:left="2880" w:hanging="360"/>
      </w:pPr>
    </w:lvl>
    <w:lvl w:ilvl="4" w:tplc="AF0A8D98" w:tentative="1">
      <w:start w:val="1"/>
      <w:numFmt w:val="lowerLetter"/>
      <w:lvlText w:val="%5."/>
      <w:lvlJc w:val="left"/>
      <w:pPr>
        <w:ind w:left="3600" w:hanging="360"/>
      </w:pPr>
    </w:lvl>
    <w:lvl w:ilvl="5" w:tplc="80F22140" w:tentative="1">
      <w:start w:val="1"/>
      <w:numFmt w:val="lowerRoman"/>
      <w:lvlText w:val="%6."/>
      <w:lvlJc w:val="right"/>
      <w:pPr>
        <w:ind w:left="4320" w:hanging="180"/>
      </w:pPr>
    </w:lvl>
    <w:lvl w:ilvl="6" w:tplc="D5B2C30A" w:tentative="1">
      <w:start w:val="1"/>
      <w:numFmt w:val="decimal"/>
      <w:lvlText w:val="%7."/>
      <w:lvlJc w:val="left"/>
      <w:pPr>
        <w:ind w:left="5040" w:hanging="360"/>
      </w:pPr>
    </w:lvl>
    <w:lvl w:ilvl="7" w:tplc="FE3ABCA6" w:tentative="1">
      <w:start w:val="1"/>
      <w:numFmt w:val="lowerLetter"/>
      <w:lvlText w:val="%8."/>
      <w:lvlJc w:val="left"/>
      <w:pPr>
        <w:ind w:left="5760" w:hanging="360"/>
      </w:pPr>
    </w:lvl>
    <w:lvl w:ilvl="8" w:tplc="CA107130" w:tentative="1">
      <w:start w:val="1"/>
      <w:numFmt w:val="lowerRoman"/>
      <w:lvlText w:val="%9."/>
      <w:lvlJc w:val="right"/>
      <w:pPr>
        <w:ind w:left="6480" w:hanging="180"/>
      </w:pPr>
    </w:lvl>
  </w:abstractNum>
  <w:abstractNum w:abstractNumId="119" w15:restartNumberingAfterBreak="0">
    <w:nsid w:val="00000078"/>
    <w:multiLevelType w:val="hybridMultilevel"/>
    <w:tmpl w:val="1FDCB6EE"/>
    <w:lvl w:ilvl="0" w:tplc="D33C639E">
      <w:start w:val="7"/>
      <w:numFmt w:val="bullet"/>
      <w:lvlText w:val=""/>
      <w:lvlJc w:val="left"/>
      <w:pPr>
        <w:ind w:left="1080" w:hanging="360"/>
      </w:pPr>
      <w:rPr>
        <w:rFonts w:ascii="Symbol" w:eastAsia="Times New Roman" w:hAnsi="Symbol" w:cs="Times New Roman" w:hint="default"/>
      </w:rPr>
    </w:lvl>
    <w:lvl w:ilvl="1" w:tplc="FD286D6E" w:tentative="1">
      <w:start w:val="1"/>
      <w:numFmt w:val="bullet"/>
      <w:lvlText w:val="o"/>
      <w:lvlJc w:val="left"/>
      <w:pPr>
        <w:ind w:left="1800" w:hanging="360"/>
      </w:pPr>
      <w:rPr>
        <w:rFonts w:ascii="Courier New" w:hAnsi="Courier New" w:cs="Courier New" w:hint="default"/>
      </w:rPr>
    </w:lvl>
    <w:lvl w:ilvl="2" w:tplc="757229F8" w:tentative="1">
      <w:start w:val="1"/>
      <w:numFmt w:val="bullet"/>
      <w:lvlText w:val=""/>
      <w:lvlJc w:val="left"/>
      <w:pPr>
        <w:ind w:left="2520" w:hanging="360"/>
      </w:pPr>
      <w:rPr>
        <w:rFonts w:ascii="Wingdings" w:hAnsi="Wingdings" w:hint="default"/>
      </w:rPr>
    </w:lvl>
    <w:lvl w:ilvl="3" w:tplc="90D4A5AC" w:tentative="1">
      <w:start w:val="1"/>
      <w:numFmt w:val="bullet"/>
      <w:lvlText w:val=""/>
      <w:lvlJc w:val="left"/>
      <w:pPr>
        <w:ind w:left="3240" w:hanging="360"/>
      </w:pPr>
      <w:rPr>
        <w:rFonts w:ascii="Symbol" w:hAnsi="Symbol" w:hint="default"/>
      </w:rPr>
    </w:lvl>
    <w:lvl w:ilvl="4" w:tplc="37A0430E" w:tentative="1">
      <w:start w:val="1"/>
      <w:numFmt w:val="bullet"/>
      <w:lvlText w:val="o"/>
      <w:lvlJc w:val="left"/>
      <w:pPr>
        <w:ind w:left="3960" w:hanging="360"/>
      </w:pPr>
      <w:rPr>
        <w:rFonts w:ascii="Courier New" w:hAnsi="Courier New" w:cs="Courier New" w:hint="default"/>
      </w:rPr>
    </w:lvl>
    <w:lvl w:ilvl="5" w:tplc="BEAC47BA" w:tentative="1">
      <w:start w:val="1"/>
      <w:numFmt w:val="bullet"/>
      <w:lvlText w:val=""/>
      <w:lvlJc w:val="left"/>
      <w:pPr>
        <w:ind w:left="4680" w:hanging="360"/>
      </w:pPr>
      <w:rPr>
        <w:rFonts w:ascii="Wingdings" w:hAnsi="Wingdings" w:hint="default"/>
      </w:rPr>
    </w:lvl>
    <w:lvl w:ilvl="6" w:tplc="3050D414" w:tentative="1">
      <w:start w:val="1"/>
      <w:numFmt w:val="bullet"/>
      <w:lvlText w:val=""/>
      <w:lvlJc w:val="left"/>
      <w:pPr>
        <w:ind w:left="5400" w:hanging="360"/>
      </w:pPr>
      <w:rPr>
        <w:rFonts w:ascii="Symbol" w:hAnsi="Symbol" w:hint="default"/>
      </w:rPr>
    </w:lvl>
    <w:lvl w:ilvl="7" w:tplc="BD060426" w:tentative="1">
      <w:start w:val="1"/>
      <w:numFmt w:val="bullet"/>
      <w:lvlText w:val="o"/>
      <w:lvlJc w:val="left"/>
      <w:pPr>
        <w:ind w:left="6120" w:hanging="360"/>
      </w:pPr>
      <w:rPr>
        <w:rFonts w:ascii="Courier New" w:hAnsi="Courier New" w:cs="Courier New" w:hint="default"/>
      </w:rPr>
    </w:lvl>
    <w:lvl w:ilvl="8" w:tplc="8062B8C6" w:tentative="1">
      <w:start w:val="1"/>
      <w:numFmt w:val="bullet"/>
      <w:lvlText w:val=""/>
      <w:lvlJc w:val="left"/>
      <w:pPr>
        <w:ind w:left="6840" w:hanging="360"/>
      </w:pPr>
      <w:rPr>
        <w:rFonts w:ascii="Wingdings" w:hAnsi="Wingdings" w:hint="default"/>
      </w:rPr>
    </w:lvl>
  </w:abstractNum>
  <w:abstractNum w:abstractNumId="120" w15:restartNumberingAfterBreak="0">
    <w:nsid w:val="00000079"/>
    <w:multiLevelType w:val="hybridMultilevel"/>
    <w:tmpl w:val="928EB586"/>
    <w:lvl w:ilvl="0" w:tplc="4844E8BE">
      <w:start w:val="1"/>
      <w:numFmt w:val="decimal"/>
      <w:lvlText w:val="%1."/>
      <w:lvlJc w:val="left"/>
      <w:pPr>
        <w:ind w:left="720" w:hanging="360"/>
      </w:pPr>
      <w:rPr>
        <w:rFonts w:hint="default"/>
        <w:b/>
      </w:rPr>
    </w:lvl>
    <w:lvl w:ilvl="1" w:tplc="5A0E25F4" w:tentative="1">
      <w:start w:val="1"/>
      <w:numFmt w:val="lowerLetter"/>
      <w:lvlText w:val="%2."/>
      <w:lvlJc w:val="left"/>
      <w:pPr>
        <w:ind w:left="1440" w:hanging="360"/>
      </w:pPr>
    </w:lvl>
    <w:lvl w:ilvl="2" w:tplc="7B68CBF2" w:tentative="1">
      <w:start w:val="1"/>
      <w:numFmt w:val="lowerRoman"/>
      <w:lvlText w:val="%3."/>
      <w:lvlJc w:val="right"/>
      <w:pPr>
        <w:ind w:left="2160" w:hanging="180"/>
      </w:pPr>
    </w:lvl>
    <w:lvl w:ilvl="3" w:tplc="8B025584" w:tentative="1">
      <w:start w:val="1"/>
      <w:numFmt w:val="decimal"/>
      <w:lvlText w:val="%4."/>
      <w:lvlJc w:val="left"/>
      <w:pPr>
        <w:ind w:left="2880" w:hanging="360"/>
      </w:pPr>
    </w:lvl>
    <w:lvl w:ilvl="4" w:tplc="41967698" w:tentative="1">
      <w:start w:val="1"/>
      <w:numFmt w:val="lowerLetter"/>
      <w:lvlText w:val="%5."/>
      <w:lvlJc w:val="left"/>
      <w:pPr>
        <w:ind w:left="3600" w:hanging="360"/>
      </w:pPr>
    </w:lvl>
    <w:lvl w:ilvl="5" w:tplc="2CD66AA2" w:tentative="1">
      <w:start w:val="1"/>
      <w:numFmt w:val="lowerRoman"/>
      <w:lvlText w:val="%6."/>
      <w:lvlJc w:val="right"/>
      <w:pPr>
        <w:ind w:left="4320" w:hanging="180"/>
      </w:pPr>
    </w:lvl>
    <w:lvl w:ilvl="6" w:tplc="51D002FE" w:tentative="1">
      <w:start w:val="1"/>
      <w:numFmt w:val="decimal"/>
      <w:lvlText w:val="%7."/>
      <w:lvlJc w:val="left"/>
      <w:pPr>
        <w:ind w:left="5040" w:hanging="360"/>
      </w:pPr>
    </w:lvl>
    <w:lvl w:ilvl="7" w:tplc="32928F28" w:tentative="1">
      <w:start w:val="1"/>
      <w:numFmt w:val="lowerLetter"/>
      <w:lvlText w:val="%8."/>
      <w:lvlJc w:val="left"/>
      <w:pPr>
        <w:ind w:left="5760" w:hanging="360"/>
      </w:pPr>
    </w:lvl>
    <w:lvl w:ilvl="8" w:tplc="84AE78CC" w:tentative="1">
      <w:start w:val="1"/>
      <w:numFmt w:val="lowerRoman"/>
      <w:lvlText w:val="%9."/>
      <w:lvlJc w:val="right"/>
      <w:pPr>
        <w:ind w:left="6480" w:hanging="180"/>
      </w:pPr>
    </w:lvl>
  </w:abstractNum>
  <w:abstractNum w:abstractNumId="121" w15:restartNumberingAfterBreak="0">
    <w:nsid w:val="0000007A"/>
    <w:multiLevelType w:val="hybridMultilevel"/>
    <w:tmpl w:val="8D12946A"/>
    <w:lvl w:ilvl="0" w:tplc="F0B0420A">
      <w:start w:val="1"/>
      <w:numFmt w:val="decimal"/>
      <w:lvlText w:val="%1."/>
      <w:lvlJc w:val="left"/>
      <w:pPr>
        <w:ind w:left="1080" w:hanging="360"/>
      </w:pPr>
      <w:rPr>
        <w:rFonts w:hint="default"/>
      </w:rPr>
    </w:lvl>
    <w:lvl w:ilvl="1" w:tplc="DFF09C22">
      <w:start w:val="1"/>
      <w:numFmt w:val="lowerLetter"/>
      <w:lvlText w:val="%2."/>
      <w:lvlJc w:val="left"/>
      <w:pPr>
        <w:ind w:left="1800" w:hanging="360"/>
      </w:pPr>
    </w:lvl>
    <w:lvl w:ilvl="2" w:tplc="378070EC" w:tentative="1">
      <w:start w:val="1"/>
      <w:numFmt w:val="lowerRoman"/>
      <w:lvlText w:val="%3."/>
      <w:lvlJc w:val="right"/>
      <w:pPr>
        <w:ind w:left="2520" w:hanging="180"/>
      </w:pPr>
    </w:lvl>
    <w:lvl w:ilvl="3" w:tplc="80E2D418" w:tentative="1">
      <w:start w:val="1"/>
      <w:numFmt w:val="decimal"/>
      <w:lvlText w:val="%4."/>
      <w:lvlJc w:val="left"/>
      <w:pPr>
        <w:ind w:left="3240" w:hanging="360"/>
      </w:pPr>
    </w:lvl>
    <w:lvl w:ilvl="4" w:tplc="45C04388" w:tentative="1">
      <w:start w:val="1"/>
      <w:numFmt w:val="lowerLetter"/>
      <w:lvlText w:val="%5."/>
      <w:lvlJc w:val="left"/>
      <w:pPr>
        <w:ind w:left="3960" w:hanging="360"/>
      </w:pPr>
    </w:lvl>
    <w:lvl w:ilvl="5" w:tplc="02E44436" w:tentative="1">
      <w:start w:val="1"/>
      <w:numFmt w:val="lowerRoman"/>
      <w:lvlText w:val="%6."/>
      <w:lvlJc w:val="right"/>
      <w:pPr>
        <w:ind w:left="4680" w:hanging="180"/>
      </w:pPr>
    </w:lvl>
    <w:lvl w:ilvl="6" w:tplc="19B0C13C" w:tentative="1">
      <w:start w:val="1"/>
      <w:numFmt w:val="decimal"/>
      <w:lvlText w:val="%7."/>
      <w:lvlJc w:val="left"/>
      <w:pPr>
        <w:ind w:left="5400" w:hanging="360"/>
      </w:pPr>
    </w:lvl>
    <w:lvl w:ilvl="7" w:tplc="B4FE09F6" w:tentative="1">
      <w:start w:val="1"/>
      <w:numFmt w:val="lowerLetter"/>
      <w:lvlText w:val="%8."/>
      <w:lvlJc w:val="left"/>
      <w:pPr>
        <w:ind w:left="6120" w:hanging="360"/>
      </w:pPr>
    </w:lvl>
    <w:lvl w:ilvl="8" w:tplc="7144A3EC" w:tentative="1">
      <w:start w:val="1"/>
      <w:numFmt w:val="lowerRoman"/>
      <w:lvlText w:val="%9."/>
      <w:lvlJc w:val="right"/>
      <w:pPr>
        <w:ind w:left="6840" w:hanging="180"/>
      </w:pPr>
    </w:lvl>
  </w:abstractNum>
  <w:abstractNum w:abstractNumId="122" w15:restartNumberingAfterBreak="0">
    <w:nsid w:val="0000007B"/>
    <w:multiLevelType w:val="hybridMultilevel"/>
    <w:tmpl w:val="81A2B40E"/>
    <w:lvl w:ilvl="0" w:tplc="B9E2842E">
      <w:start w:val="1"/>
      <w:numFmt w:val="lowerRoman"/>
      <w:lvlText w:val="(%1)"/>
      <w:lvlJc w:val="left"/>
      <w:pPr>
        <w:ind w:left="1440" w:hanging="720"/>
      </w:pPr>
      <w:rPr>
        <w:rFonts w:hint="default"/>
      </w:rPr>
    </w:lvl>
    <w:lvl w:ilvl="1" w:tplc="7CD69E92" w:tentative="1">
      <w:start w:val="1"/>
      <w:numFmt w:val="lowerLetter"/>
      <w:lvlText w:val="%2."/>
      <w:lvlJc w:val="left"/>
      <w:pPr>
        <w:ind w:left="1800" w:hanging="360"/>
      </w:pPr>
    </w:lvl>
    <w:lvl w:ilvl="2" w:tplc="DC3EDC1A" w:tentative="1">
      <w:start w:val="1"/>
      <w:numFmt w:val="lowerRoman"/>
      <w:lvlText w:val="%3."/>
      <w:lvlJc w:val="right"/>
      <w:pPr>
        <w:ind w:left="2520" w:hanging="180"/>
      </w:pPr>
    </w:lvl>
    <w:lvl w:ilvl="3" w:tplc="92B6DCE8" w:tentative="1">
      <w:start w:val="1"/>
      <w:numFmt w:val="decimal"/>
      <w:lvlText w:val="%4."/>
      <w:lvlJc w:val="left"/>
      <w:pPr>
        <w:ind w:left="3240" w:hanging="360"/>
      </w:pPr>
    </w:lvl>
    <w:lvl w:ilvl="4" w:tplc="5A1A0FF4" w:tentative="1">
      <w:start w:val="1"/>
      <w:numFmt w:val="lowerLetter"/>
      <w:lvlText w:val="%5."/>
      <w:lvlJc w:val="left"/>
      <w:pPr>
        <w:ind w:left="3960" w:hanging="360"/>
      </w:pPr>
    </w:lvl>
    <w:lvl w:ilvl="5" w:tplc="7742B668" w:tentative="1">
      <w:start w:val="1"/>
      <w:numFmt w:val="lowerRoman"/>
      <w:lvlText w:val="%6."/>
      <w:lvlJc w:val="right"/>
      <w:pPr>
        <w:ind w:left="4680" w:hanging="180"/>
      </w:pPr>
    </w:lvl>
    <w:lvl w:ilvl="6" w:tplc="61A6B0EA" w:tentative="1">
      <w:start w:val="1"/>
      <w:numFmt w:val="decimal"/>
      <w:lvlText w:val="%7."/>
      <w:lvlJc w:val="left"/>
      <w:pPr>
        <w:ind w:left="5400" w:hanging="360"/>
      </w:pPr>
    </w:lvl>
    <w:lvl w:ilvl="7" w:tplc="A0AC8054" w:tentative="1">
      <w:start w:val="1"/>
      <w:numFmt w:val="lowerLetter"/>
      <w:lvlText w:val="%8."/>
      <w:lvlJc w:val="left"/>
      <w:pPr>
        <w:ind w:left="6120" w:hanging="360"/>
      </w:pPr>
    </w:lvl>
    <w:lvl w:ilvl="8" w:tplc="8D789A64" w:tentative="1">
      <w:start w:val="1"/>
      <w:numFmt w:val="lowerRoman"/>
      <w:lvlText w:val="%9."/>
      <w:lvlJc w:val="right"/>
      <w:pPr>
        <w:ind w:left="6840" w:hanging="180"/>
      </w:pPr>
    </w:lvl>
  </w:abstractNum>
  <w:abstractNum w:abstractNumId="123" w15:restartNumberingAfterBreak="0">
    <w:nsid w:val="0000007C"/>
    <w:multiLevelType w:val="multilevel"/>
    <w:tmpl w:val="D33A0CDE"/>
    <w:name w:val="Legal Numbering (3 Levels)"/>
    <w:lvl w:ilvl="0">
      <w:start w:val="1"/>
      <w:numFmt w:val="decimal"/>
      <w:pStyle w:val="Heading15"/>
      <w:suff w:val="nothing"/>
      <w:lvlText w:val="SECTION %1.  "/>
      <w:lvlJc w:val="left"/>
      <w:pPr>
        <w:ind w:left="720" w:hanging="720"/>
      </w:pPr>
      <w:rPr>
        <w:rFonts w:ascii="Times New Roman Bold" w:hAnsi="Times New Roman Bold" w:hint="default"/>
        <w:b/>
        <w:i w:val="0"/>
        <w:caps/>
        <w:smallCaps w:val="0"/>
        <w:color w:val="000000"/>
        <w:sz w:val="24"/>
        <w:szCs w:val="24"/>
        <w:u w:val="none"/>
      </w:rPr>
    </w:lvl>
    <w:lvl w:ilvl="1">
      <w:start w:val="1"/>
      <w:numFmt w:val="decimal"/>
      <w:pStyle w:val="Heading21"/>
      <w:isLgl/>
      <w:lvlText w:val="%1.%2"/>
      <w:lvlJc w:val="left"/>
      <w:pPr>
        <w:tabs>
          <w:tab w:val="num" w:pos="0"/>
        </w:tabs>
        <w:ind w:left="720" w:hanging="720"/>
      </w:pPr>
      <w:rPr>
        <w:rFonts w:hint="default"/>
        <w:b/>
        <w:color w:val="000000"/>
        <w:sz w:val="24"/>
        <w:szCs w:val="24"/>
        <w:u w:val="none"/>
      </w:rPr>
    </w:lvl>
    <w:lvl w:ilvl="2">
      <w:start w:val="1"/>
      <w:numFmt w:val="decimal"/>
      <w:pStyle w:val="Heading31"/>
      <w:isLgl/>
      <w:lvlText w:val="%1.%2.%3"/>
      <w:lvlJc w:val="left"/>
      <w:pPr>
        <w:tabs>
          <w:tab w:val="num" w:pos="180"/>
        </w:tabs>
        <w:ind w:left="1620" w:hanging="720"/>
      </w:pPr>
      <w:rPr>
        <w:rFonts w:hint="default"/>
        <w:b w:val="0"/>
        <w:color w:val="000000"/>
        <w:sz w:val="24"/>
        <w:szCs w:val="24"/>
        <w:u w:val="none"/>
      </w:rPr>
    </w:lvl>
    <w:lvl w:ilvl="3">
      <w:start w:val="1"/>
      <w:numFmt w:val="decimal"/>
      <w:pStyle w:val="Heading42"/>
      <w:isLgl/>
      <w:lvlText w:val="%1.%2.%3.%4"/>
      <w:lvlJc w:val="left"/>
      <w:pPr>
        <w:tabs>
          <w:tab w:val="num" w:pos="0"/>
        </w:tabs>
        <w:ind w:left="2160" w:hanging="720"/>
      </w:pPr>
      <w:rPr>
        <w:rFonts w:ascii="Times New Roman" w:hAnsi="Times New Roman" w:hint="default"/>
        <w:b w:val="0"/>
        <w:color w:val="000000"/>
        <w:sz w:val="24"/>
        <w:szCs w:val="24"/>
        <w:u w:val="none"/>
      </w:rPr>
    </w:lvl>
    <w:lvl w:ilvl="4">
      <w:start w:val="1"/>
      <w:numFmt w:val="lowerRoman"/>
      <w:pStyle w:val="Heading50"/>
      <w:lvlText w:val="(%5)"/>
      <w:lvlJc w:val="left"/>
      <w:pPr>
        <w:tabs>
          <w:tab w:val="num" w:pos="0"/>
        </w:tabs>
        <w:ind w:left="2880" w:hanging="720"/>
      </w:pPr>
      <w:rPr>
        <w:rFonts w:hint="default"/>
        <w:color w:val="000000"/>
        <w:sz w:val="24"/>
        <w:szCs w:val="24"/>
        <w:u w:val="none"/>
      </w:rPr>
    </w:lvl>
    <w:lvl w:ilvl="5">
      <w:start w:val="1"/>
      <w:numFmt w:val="decimal"/>
      <w:pStyle w:val="Heading60"/>
      <w:lvlText w:val="(%6)"/>
      <w:lvlJc w:val="left"/>
      <w:pPr>
        <w:tabs>
          <w:tab w:val="num" w:pos="0"/>
        </w:tabs>
        <w:ind w:left="3600" w:hanging="720"/>
      </w:pPr>
      <w:rPr>
        <w:rFonts w:hint="default"/>
        <w:color w:val="000000"/>
        <w:sz w:val="24"/>
        <w:szCs w:val="24"/>
        <w:u w:val="none"/>
      </w:rPr>
    </w:lvl>
    <w:lvl w:ilvl="6">
      <w:start w:val="1"/>
      <w:numFmt w:val="lowerLetter"/>
      <w:pStyle w:val="Heading70"/>
      <w:lvlText w:val="%7."/>
      <w:lvlJc w:val="left"/>
      <w:pPr>
        <w:tabs>
          <w:tab w:val="num" w:pos="0"/>
        </w:tabs>
        <w:ind w:left="4320" w:hanging="720"/>
      </w:pPr>
      <w:rPr>
        <w:rFonts w:hint="default"/>
        <w:color w:val="000000"/>
        <w:sz w:val="24"/>
        <w:szCs w:val="24"/>
        <w:u w:val="none"/>
      </w:rPr>
    </w:lvl>
    <w:lvl w:ilvl="7">
      <w:start w:val="1"/>
      <w:numFmt w:val="lowerRoman"/>
      <w:pStyle w:val="Heading80"/>
      <w:lvlText w:val="%8."/>
      <w:lvlJc w:val="left"/>
      <w:pPr>
        <w:tabs>
          <w:tab w:val="num" w:pos="0"/>
        </w:tabs>
        <w:ind w:left="5040" w:hanging="720"/>
      </w:pPr>
      <w:rPr>
        <w:rFonts w:hint="default"/>
        <w:color w:val="000000"/>
        <w:sz w:val="24"/>
        <w:szCs w:val="24"/>
        <w:u w:val="none"/>
      </w:rPr>
    </w:lvl>
    <w:lvl w:ilvl="8">
      <w:start w:val="1"/>
      <w:numFmt w:val="decimal"/>
      <w:pStyle w:val="Heading90"/>
      <w:lvlText w:val="%9)"/>
      <w:lvlJc w:val="left"/>
      <w:pPr>
        <w:tabs>
          <w:tab w:val="num" w:pos="0"/>
        </w:tabs>
        <w:ind w:left="5760" w:hanging="720"/>
      </w:pPr>
      <w:rPr>
        <w:rFonts w:hint="default"/>
        <w:color w:val="000000"/>
        <w:sz w:val="24"/>
        <w:szCs w:val="24"/>
        <w:u w:val="none"/>
      </w:rPr>
    </w:lvl>
  </w:abstractNum>
  <w:abstractNum w:abstractNumId="124" w15:restartNumberingAfterBreak="0">
    <w:nsid w:val="0000007D"/>
    <w:multiLevelType w:val="multilevel"/>
    <w:tmpl w:val="3280E780"/>
    <w:lvl w:ilvl="0">
      <w:start w:val="1"/>
      <w:numFmt w:val="decimal"/>
      <w:lvlText w:val="%1."/>
      <w:lvlJc w:val="left"/>
      <w:pPr>
        <w:tabs>
          <w:tab w:val="num" w:pos="360"/>
        </w:tabs>
        <w:ind w:left="360" w:hanging="360"/>
      </w:pPr>
    </w:lvl>
    <w:lvl w:ilvl="1">
      <w:start w:val="3"/>
      <w:numFmt w:val="decimal"/>
      <w:isLgl/>
      <w:lvlText w:val="%1.%2"/>
      <w:lvlJc w:val="left"/>
      <w:pPr>
        <w:ind w:left="720" w:hanging="36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5" w15:restartNumberingAfterBreak="0">
    <w:nsid w:val="0000007E"/>
    <w:multiLevelType w:val="hybridMultilevel"/>
    <w:tmpl w:val="7B6C47F2"/>
    <w:lvl w:ilvl="0" w:tplc="1D4A016A">
      <w:start w:val="1"/>
      <w:numFmt w:val="lowerLetter"/>
      <w:lvlText w:val="(%1)"/>
      <w:lvlJc w:val="left"/>
      <w:pPr>
        <w:ind w:left="720" w:hanging="360"/>
      </w:pPr>
      <w:rPr>
        <w:rFonts w:hint="default"/>
      </w:rPr>
    </w:lvl>
    <w:lvl w:ilvl="1" w:tplc="98D81A3A" w:tentative="1">
      <w:start w:val="1"/>
      <w:numFmt w:val="lowerLetter"/>
      <w:lvlText w:val="%2."/>
      <w:lvlJc w:val="left"/>
      <w:pPr>
        <w:ind w:left="1440" w:hanging="360"/>
      </w:pPr>
    </w:lvl>
    <w:lvl w:ilvl="2" w:tplc="6C8219C2" w:tentative="1">
      <w:start w:val="1"/>
      <w:numFmt w:val="lowerRoman"/>
      <w:lvlText w:val="%3."/>
      <w:lvlJc w:val="right"/>
      <w:pPr>
        <w:ind w:left="2160" w:hanging="180"/>
      </w:pPr>
    </w:lvl>
    <w:lvl w:ilvl="3" w:tplc="AC34C874" w:tentative="1">
      <w:start w:val="1"/>
      <w:numFmt w:val="decimal"/>
      <w:lvlText w:val="%4."/>
      <w:lvlJc w:val="left"/>
      <w:pPr>
        <w:ind w:left="2880" w:hanging="360"/>
      </w:pPr>
    </w:lvl>
    <w:lvl w:ilvl="4" w:tplc="B330CF72" w:tentative="1">
      <w:start w:val="1"/>
      <w:numFmt w:val="lowerLetter"/>
      <w:lvlText w:val="%5."/>
      <w:lvlJc w:val="left"/>
      <w:pPr>
        <w:ind w:left="3600" w:hanging="360"/>
      </w:pPr>
    </w:lvl>
    <w:lvl w:ilvl="5" w:tplc="FA4E4E96" w:tentative="1">
      <w:start w:val="1"/>
      <w:numFmt w:val="lowerRoman"/>
      <w:lvlText w:val="%6."/>
      <w:lvlJc w:val="right"/>
      <w:pPr>
        <w:ind w:left="4320" w:hanging="180"/>
      </w:pPr>
    </w:lvl>
    <w:lvl w:ilvl="6" w:tplc="20A23008" w:tentative="1">
      <w:start w:val="1"/>
      <w:numFmt w:val="decimal"/>
      <w:lvlText w:val="%7."/>
      <w:lvlJc w:val="left"/>
      <w:pPr>
        <w:ind w:left="5040" w:hanging="360"/>
      </w:pPr>
    </w:lvl>
    <w:lvl w:ilvl="7" w:tplc="FADA2DBA" w:tentative="1">
      <w:start w:val="1"/>
      <w:numFmt w:val="lowerLetter"/>
      <w:lvlText w:val="%8."/>
      <w:lvlJc w:val="left"/>
      <w:pPr>
        <w:ind w:left="5760" w:hanging="360"/>
      </w:pPr>
    </w:lvl>
    <w:lvl w:ilvl="8" w:tplc="9C782196" w:tentative="1">
      <w:start w:val="1"/>
      <w:numFmt w:val="lowerRoman"/>
      <w:lvlText w:val="%9."/>
      <w:lvlJc w:val="right"/>
      <w:pPr>
        <w:ind w:left="6480" w:hanging="180"/>
      </w:pPr>
    </w:lvl>
  </w:abstractNum>
  <w:abstractNum w:abstractNumId="126" w15:restartNumberingAfterBreak="0">
    <w:nsid w:val="0000007F"/>
    <w:multiLevelType w:val="multilevel"/>
    <w:tmpl w:val="CD42DDFA"/>
    <w:lvl w:ilvl="0">
      <w:start w:val="1"/>
      <w:numFmt w:val="decimal"/>
      <w:lvlText w:val="%1."/>
      <w:lvlJc w:val="left"/>
      <w:pPr>
        <w:ind w:left="360" w:hanging="360"/>
      </w:pPr>
      <w:rPr>
        <w:rFonts w:hint="default"/>
        <w:b w:val="0"/>
        <w:i w:val="0"/>
        <w:sz w:val="20"/>
        <w:szCs w:val="2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9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7" w15:restartNumberingAfterBreak="0">
    <w:nsid w:val="00000080"/>
    <w:multiLevelType w:val="hybridMultilevel"/>
    <w:tmpl w:val="2C506E1C"/>
    <w:lvl w:ilvl="0" w:tplc="C5829290">
      <w:start w:val="11"/>
      <w:numFmt w:val="decimal"/>
      <w:lvlText w:val="%1."/>
      <w:lvlJc w:val="left"/>
      <w:pPr>
        <w:ind w:left="2514" w:hanging="360"/>
      </w:pPr>
      <w:rPr>
        <w:rFonts w:hint="default"/>
      </w:rPr>
    </w:lvl>
    <w:lvl w:ilvl="1" w:tplc="0EAAFBFA">
      <w:start w:val="1"/>
      <w:numFmt w:val="lowerLetter"/>
      <w:lvlText w:val="%2."/>
      <w:lvlJc w:val="left"/>
      <w:pPr>
        <w:ind w:left="3234" w:hanging="360"/>
      </w:pPr>
    </w:lvl>
    <w:lvl w:ilvl="2" w:tplc="6BB68428" w:tentative="1">
      <w:start w:val="1"/>
      <w:numFmt w:val="lowerRoman"/>
      <w:lvlText w:val="%3."/>
      <w:lvlJc w:val="right"/>
      <w:pPr>
        <w:ind w:left="3954" w:hanging="180"/>
      </w:pPr>
    </w:lvl>
    <w:lvl w:ilvl="3" w:tplc="753888BA" w:tentative="1">
      <w:start w:val="1"/>
      <w:numFmt w:val="decimal"/>
      <w:lvlText w:val="%4."/>
      <w:lvlJc w:val="left"/>
      <w:pPr>
        <w:ind w:left="4674" w:hanging="360"/>
      </w:pPr>
    </w:lvl>
    <w:lvl w:ilvl="4" w:tplc="AB80C586" w:tentative="1">
      <w:start w:val="1"/>
      <w:numFmt w:val="lowerLetter"/>
      <w:lvlText w:val="%5."/>
      <w:lvlJc w:val="left"/>
      <w:pPr>
        <w:ind w:left="5394" w:hanging="360"/>
      </w:pPr>
    </w:lvl>
    <w:lvl w:ilvl="5" w:tplc="53F0B136" w:tentative="1">
      <w:start w:val="1"/>
      <w:numFmt w:val="lowerRoman"/>
      <w:lvlText w:val="%6."/>
      <w:lvlJc w:val="right"/>
      <w:pPr>
        <w:ind w:left="6114" w:hanging="180"/>
      </w:pPr>
    </w:lvl>
    <w:lvl w:ilvl="6" w:tplc="14A8EAC0" w:tentative="1">
      <w:start w:val="1"/>
      <w:numFmt w:val="decimal"/>
      <w:lvlText w:val="%7."/>
      <w:lvlJc w:val="left"/>
      <w:pPr>
        <w:ind w:left="6834" w:hanging="360"/>
      </w:pPr>
    </w:lvl>
    <w:lvl w:ilvl="7" w:tplc="67DCBE82" w:tentative="1">
      <w:start w:val="1"/>
      <w:numFmt w:val="lowerLetter"/>
      <w:lvlText w:val="%8."/>
      <w:lvlJc w:val="left"/>
      <w:pPr>
        <w:ind w:left="7554" w:hanging="360"/>
      </w:pPr>
    </w:lvl>
    <w:lvl w:ilvl="8" w:tplc="0CCC668A" w:tentative="1">
      <w:start w:val="1"/>
      <w:numFmt w:val="lowerRoman"/>
      <w:lvlText w:val="%9."/>
      <w:lvlJc w:val="right"/>
      <w:pPr>
        <w:ind w:left="8274" w:hanging="180"/>
      </w:pPr>
    </w:lvl>
  </w:abstractNum>
  <w:abstractNum w:abstractNumId="128" w15:restartNumberingAfterBreak="0">
    <w:nsid w:val="00000081"/>
    <w:multiLevelType w:val="multilevel"/>
    <w:tmpl w:val="A17A7534"/>
    <w:lvl w:ilvl="0">
      <w:start w:val="11"/>
      <w:numFmt w:val="decimal"/>
      <w:lvlText w:val="%1"/>
      <w:lvlJc w:val="left"/>
      <w:pPr>
        <w:ind w:left="384" w:hanging="384"/>
      </w:pPr>
      <w:rPr>
        <w:rFonts w:hint="default"/>
      </w:rPr>
    </w:lvl>
    <w:lvl w:ilvl="1">
      <w:start w:val="1"/>
      <w:numFmt w:val="decimal"/>
      <w:lvlText w:val="%1.%2"/>
      <w:lvlJc w:val="left"/>
      <w:pPr>
        <w:ind w:left="1824" w:hanging="38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9" w15:restartNumberingAfterBreak="0">
    <w:nsid w:val="00000082"/>
    <w:multiLevelType w:val="multilevel"/>
    <w:tmpl w:val="1DA0E052"/>
    <w:lvl w:ilvl="0">
      <w:start w:val="12"/>
      <w:numFmt w:val="decimal"/>
      <w:lvlText w:val="%1"/>
      <w:lvlJc w:val="left"/>
      <w:pPr>
        <w:ind w:left="384" w:hanging="384"/>
      </w:pPr>
      <w:rPr>
        <w:rFonts w:hint="default"/>
        <w:b w:val="0"/>
        <w:i w:val="0"/>
      </w:rPr>
    </w:lvl>
    <w:lvl w:ilvl="1">
      <w:start w:val="1"/>
      <w:numFmt w:val="decimal"/>
      <w:lvlText w:val="%1.%2"/>
      <w:lvlJc w:val="left"/>
      <w:pPr>
        <w:ind w:left="384" w:hanging="384"/>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4680" w:hanging="1080"/>
      </w:pPr>
      <w:rPr>
        <w:rFonts w:hint="default"/>
        <w:b/>
        <w:i/>
      </w:rPr>
    </w:lvl>
    <w:lvl w:ilvl="6">
      <w:start w:val="1"/>
      <w:numFmt w:val="decimal"/>
      <w:lvlText w:val="%1.%2.%3.%4.%5.%6.%7"/>
      <w:lvlJc w:val="left"/>
      <w:pPr>
        <w:ind w:left="5760" w:hanging="1440"/>
      </w:pPr>
      <w:rPr>
        <w:rFonts w:hint="default"/>
        <w:b/>
        <w:i/>
      </w:rPr>
    </w:lvl>
    <w:lvl w:ilvl="7">
      <w:start w:val="1"/>
      <w:numFmt w:val="decimal"/>
      <w:lvlText w:val="%1.%2.%3.%4.%5.%6.%7.%8"/>
      <w:lvlJc w:val="left"/>
      <w:pPr>
        <w:ind w:left="6480" w:hanging="1440"/>
      </w:pPr>
      <w:rPr>
        <w:rFonts w:hint="default"/>
        <w:b/>
        <w:i/>
      </w:rPr>
    </w:lvl>
    <w:lvl w:ilvl="8">
      <w:start w:val="1"/>
      <w:numFmt w:val="decimal"/>
      <w:lvlText w:val="%1.%2.%3.%4.%5.%6.%7.%8.%9"/>
      <w:lvlJc w:val="left"/>
      <w:pPr>
        <w:ind w:left="7200" w:hanging="1440"/>
      </w:pPr>
      <w:rPr>
        <w:rFonts w:hint="default"/>
        <w:b/>
        <w:i/>
      </w:rPr>
    </w:lvl>
  </w:abstractNum>
  <w:abstractNum w:abstractNumId="130" w15:restartNumberingAfterBreak="0">
    <w:nsid w:val="00000083"/>
    <w:multiLevelType w:val="multilevel"/>
    <w:tmpl w:val="062E6F7A"/>
    <w:lvl w:ilvl="0">
      <w:start w:val="13"/>
      <w:numFmt w:val="decimal"/>
      <w:lvlText w:val="%1"/>
      <w:lvlJc w:val="left"/>
      <w:pPr>
        <w:ind w:left="384" w:hanging="384"/>
      </w:pPr>
      <w:rPr>
        <w:rFonts w:hint="default"/>
      </w:rPr>
    </w:lvl>
    <w:lvl w:ilvl="1">
      <w:start w:val="1"/>
      <w:numFmt w:val="decimal"/>
      <w:lvlText w:val="%1.%2"/>
      <w:lvlJc w:val="left"/>
      <w:pPr>
        <w:ind w:left="65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1" w15:restartNumberingAfterBreak="0">
    <w:nsid w:val="00000084"/>
    <w:multiLevelType w:val="multilevel"/>
    <w:tmpl w:val="BAAA7E0C"/>
    <w:lvl w:ilvl="0">
      <w:start w:val="15"/>
      <w:numFmt w:val="decimal"/>
      <w:lvlText w:val="%1."/>
      <w:lvlJc w:val="left"/>
      <w:pPr>
        <w:ind w:left="2514" w:hanging="360"/>
      </w:pPr>
      <w:rPr>
        <w:rFonts w:hint="default"/>
      </w:rPr>
    </w:lvl>
    <w:lvl w:ilvl="1">
      <w:start w:val="1"/>
      <w:numFmt w:val="decimal"/>
      <w:isLgl/>
      <w:lvlText w:val="%1.%2"/>
      <w:lvlJc w:val="left"/>
      <w:pPr>
        <w:ind w:left="2538" w:hanging="384"/>
      </w:pPr>
      <w:rPr>
        <w:rFonts w:hint="default"/>
      </w:rPr>
    </w:lvl>
    <w:lvl w:ilvl="2">
      <w:start w:val="1"/>
      <w:numFmt w:val="decimal"/>
      <w:isLgl/>
      <w:lvlText w:val="%1.%2.%3"/>
      <w:lvlJc w:val="left"/>
      <w:pPr>
        <w:ind w:left="2874" w:hanging="720"/>
      </w:pPr>
      <w:rPr>
        <w:rFonts w:hint="default"/>
      </w:rPr>
    </w:lvl>
    <w:lvl w:ilvl="3">
      <w:start w:val="1"/>
      <w:numFmt w:val="decimal"/>
      <w:isLgl/>
      <w:lvlText w:val="%1.%2.%3.%4"/>
      <w:lvlJc w:val="left"/>
      <w:pPr>
        <w:ind w:left="2874" w:hanging="720"/>
      </w:pPr>
      <w:rPr>
        <w:rFonts w:hint="default"/>
      </w:rPr>
    </w:lvl>
    <w:lvl w:ilvl="4">
      <w:start w:val="1"/>
      <w:numFmt w:val="decimal"/>
      <w:isLgl/>
      <w:lvlText w:val="%1.%2.%3.%4.%5"/>
      <w:lvlJc w:val="left"/>
      <w:pPr>
        <w:ind w:left="3234" w:hanging="1080"/>
      </w:pPr>
      <w:rPr>
        <w:rFonts w:hint="default"/>
      </w:rPr>
    </w:lvl>
    <w:lvl w:ilvl="5">
      <w:start w:val="1"/>
      <w:numFmt w:val="decimal"/>
      <w:isLgl/>
      <w:lvlText w:val="%1.%2.%3.%4.%5.%6"/>
      <w:lvlJc w:val="left"/>
      <w:pPr>
        <w:ind w:left="3234" w:hanging="108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3594" w:hanging="1440"/>
      </w:pPr>
      <w:rPr>
        <w:rFonts w:hint="default"/>
      </w:rPr>
    </w:lvl>
    <w:lvl w:ilvl="8">
      <w:start w:val="1"/>
      <w:numFmt w:val="decimal"/>
      <w:isLgl/>
      <w:lvlText w:val="%1.%2.%3.%4.%5.%6.%7.%8.%9"/>
      <w:lvlJc w:val="left"/>
      <w:pPr>
        <w:ind w:left="3594" w:hanging="1440"/>
      </w:pPr>
      <w:rPr>
        <w:rFonts w:hint="default"/>
      </w:rPr>
    </w:lvl>
  </w:abstractNum>
  <w:abstractNum w:abstractNumId="132" w15:restartNumberingAfterBreak="0">
    <w:nsid w:val="00000085"/>
    <w:multiLevelType w:val="hybridMultilevel"/>
    <w:tmpl w:val="DF401E58"/>
    <w:lvl w:ilvl="0" w:tplc="059ED5C0">
      <w:start w:val="1"/>
      <w:numFmt w:val="decimal"/>
      <w:lvlText w:val="%1."/>
      <w:lvlJc w:val="left"/>
      <w:pPr>
        <w:ind w:left="720" w:hanging="360"/>
      </w:pPr>
      <w:rPr>
        <w:rFonts w:hint="default"/>
      </w:rPr>
    </w:lvl>
    <w:lvl w:ilvl="1" w:tplc="E31AFC8A">
      <w:start w:val="1"/>
      <w:numFmt w:val="lowerLetter"/>
      <w:lvlText w:val="%2."/>
      <w:lvlJc w:val="left"/>
      <w:pPr>
        <w:ind w:left="1440" w:hanging="360"/>
      </w:pPr>
    </w:lvl>
    <w:lvl w:ilvl="2" w:tplc="E84661E4">
      <w:start w:val="1"/>
      <w:numFmt w:val="lowerRoman"/>
      <w:lvlText w:val="%3."/>
      <w:lvlJc w:val="right"/>
      <w:pPr>
        <w:ind w:left="2160" w:hanging="180"/>
      </w:pPr>
    </w:lvl>
    <w:lvl w:ilvl="3" w:tplc="E2649F76">
      <w:start w:val="1"/>
      <w:numFmt w:val="decimal"/>
      <w:lvlText w:val="%4."/>
      <w:lvlJc w:val="left"/>
      <w:pPr>
        <w:ind w:left="2880" w:hanging="360"/>
      </w:pPr>
    </w:lvl>
    <w:lvl w:ilvl="4" w:tplc="0F6281A8" w:tentative="1">
      <w:start w:val="1"/>
      <w:numFmt w:val="lowerLetter"/>
      <w:lvlText w:val="%5."/>
      <w:lvlJc w:val="left"/>
      <w:pPr>
        <w:ind w:left="3600" w:hanging="360"/>
      </w:pPr>
    </w:lvl>
    <w:lvl w:ilvl="5" w:tplc="752E0574" w:tentative="1">
      <w:start w:val="1"/>
      <w:numFmt w:val="lowerRoman"/>
      <w:lvlText w:val="%6."/>
      <w:lvlJc w:val="right"/>
      <w:pPr>
        <w:ind w:left="4320" w:hanging="180"/>
      </w:pPr>
    </w:lvl>
    <w:lvl w:ilvl="6" w:tplc="8DEC2D0A" w:tentative="1">
      <w:start w:val="1"/>
      <w:numFmt w:val="decimal"/>
      <w:lvlText w:val="%7."/>
      <w:lvlJc w:val="left"/>
      <w:pPr>
        <w:ind w:left="5040" w:hanging="360"/>
      </w:pPr>
    </w:lvl>
    <w:lvl w:ilvl="7" w:tplc="2D7AE90C" w:tentative="1">
      <w:start w:val="1"/>
      <w:numFmt w:val="lowerLetter"/>
      <w:lvlText w:val="%8."/>
      <w:lvlJc w:val="left"/>
      <w:pPr>
        <w:ind w:left="5760" w:hanging="360"/>
      </w:pPr>
    </w:lvl>
    <w:lvl w:ilvl="8" w:tplc="0B2CF54E" w:tentative="1">
      <w:start w:val="1"/>
      <w:numFmt w:val="lowerRoman"/>
      <w:lvlText w:val="%9."/>
      <w:lvlJc w:val="right"/>
      <w:pPr>
        <w:ind w:left="6480" w:hanging="180"/>
      </w:pPr>
    </w:lvl>
  </w:abstractNum>
  <w:abstractNum w:abstractNumId="133" w15:restartNumberingAfterBreak="0">
    <w:nsid w:val="00000086"/>
    <w:multiLevelType w:val="multilevel"/>
    <w:tmpl w:val="99DE7236"/>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4" w15:restartNumberingAfterBreak="0">
    <w:nsid w:val="00000087"/>
    <w:multiLevelType w:val="multilevel"/>
    <w:tmpl w:val="0C8A516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1230"/>
        </w:tabs>
        <w:ind w:left="123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5" w15:restartNumberingAfterBreak="0">
    <w:nsid w:val="00000088"/>
    <w:multiLevelType w:val="hybridMultilevel"/>
    <w:tmpl w:val="936AF368"/>
    <w:lvl w:ilvl="0" w:tplc="1CAC71C4">
      <w:start w:val="1"/>
      <w:numFmt w:val="lowerLetter"/>
      <w:lvlText w:val="(%1)"/>
      <w:lvlJc w:val="left"/>
      <w:pPr>
        <w:ind w:left="2520" w:hanging="360"/>
      </w:pPr>
      <w:rPr>
        <w:rFonts w:hint="default"/>
      </w:rPr>
    </w:lvl>
    <w:lvl w:ilvl="1" w:tplc="F348955C" w:tentative="1">
      <w:start w:val="1"/>
      <w:numFmt w:val="lowerLetter"/>
      <w:lvlText w:val="%2."/>
      <w:lvlJc w:val="left"/>
      <w:pPr>
        <w:ind w:left="3240" w:hanging="360"/>
      </w:pPr>
    </w:lvl>
    <w:lvl w:ilvl="2" w:tplc="537E90A8" w:tentative="1">
      <w:start w:val="1"/>
      <w:numFmt w:val="lowerRoman"/>
      <w:lvlText w:val="%3."/>
      <w:lvlJc w:val="right"/>
      <w:pPr>
        <w:ind w:left="3960" w:hanging="180"/>
      </w:pPr>
    </w:lvl>
    <w:lvl w:ilvl="3" w:tplc="F69C67EA" w:tentative="1">
      <w:start w:val="1"/>
      <w:numFmt w:val="decimal"/>
      <w:lvlText w:val="%4."/>
      <w:lvlJc w:val="left"/>
      <w:pPr>
        <w:ind w:left="4680" w:hanging="360"/>
      </w:pPr>
    </w:lvl>
    <w:lvl w:ilvl="4" w:tplc="F36629E6" w:tentative="1">
      <w:start w:val="1"/>
      <w:numFmt w:val="lowerLetter"/>
      <w:lvlText w:val="%5."/>
      <w:lvlJc w:val="left"/>
      <w:pPr>
        <w:ind w:left="5400" w:hanging="360"/>
      </w:pPr>
    </w:lvl>
    <w:lvl w:ilvl="5" w:tplc="A4026898" w:tentative="1">
      <w:start w:val="1"/>
      <w:numFmt w:val="lowerRoman"/>
      <w:lvlText w:val="%6."/>
      <w:lvlJc w:val="right"/>
      <w:pPr>
        <w:ind w:left="6120" w:hanging="180"/>
      </w:pPr>
    </w:lvl>
    <w:lvl w:ilvl="6" w:tplc="059A1CF4" w:tentative="1">
      <w:start w:val="1"/>
      <w:numFmt w:val="decimal"/>
      <w:lvlText w:val="%7."/>
      <w:lvlJc w:val="left"/>
      <w:pPr>
        <w:ind w:left="6840" w:hanging="360"/>
      </w:pPr>
    </w:lvl>
    <w:lvl w:ilvl="7" w:tplc="0C186640" w:tentative="1">
      <w:start w:val="1"/>
      <w:numFmt w:val="lowerLetter"/>
      <w:lvlText w:val="%8."/>
      <w:lvlJc w:val="left"/>
      <w:pPr>
        <w:ind w:left="7560" w:hanging="360"/>
      </w:pPr>
    </w:lvl>
    <w:lvl w:ilvl="8" w:tplc="028E515A" w:tentative="1">
      <w:start w:val="1"/>
      <w:numFmt w:val="lowerRoman"/>
      <w:lvlText w:val="%9."/>
      <w:lvlJc w:val="right"/>
      <w:pPr>
        <w:ind w:left="8280" w:hanging="180"/>
      </w:pPr>
    </w:lvl>
  </w:abstractNum>
  <w:abstractNum w:abstractNumId="136" w15:restartNumberingAfterBreak="0">
    <w:nsid w:val="00000089"/>
    <w:multiLevelType w:val="hybridMultilevel"/>
    <w:tmpl w:val="1ABA9062"/>
    <w:lvl w:ilvl="0" w:tplc="A166777C">
      <w:start w:val="1"/>
      <w:numFmt w:val="lowerLetter"/>
      <w:lvlText w:val="(%1)"/>
      <w:lvlJc w:val="left"/>
      <w:pPr>
        <w:ind w:left="2520" w:hanging="360"/>
      </w:pPr>
      <w:rPr>
        <w:rFonts w:hint="default"/>
      </w:rPr>
    </w:lvl>
    <w:lvl w:ilvl="1" w:tplc="7248D338" w:tentative="1">
      <w:start w:val="1"/>
      <w:numFmt w:val="lowerLetter"/>
      <w:lvlText w:val="%2."/>
      <w:lvlJc w:val="left"/>
      <w:pPr>
        <w:ind w:left="3240" w:hanging="360"/>
      </w:pPr>
    </w:lvl>
    <w:lvl w:ilvl="2" w:tplc="97C876F6" w:tentative="1">
      <w:start w:val="1"/>
      <w:numFmt w:val="lowerRoman"/>
      <w:lvlText w:val="%3."/>
      <w:lvlJc w:val="right"/>
      <w:pPr>
        <w:ind w:left="3960" w:hanging="180"/>
      </w:pPr>
    </w:lvl>
    <w:lvl w:ilvl="3" w:tplc="55BC74DC" w:tentative="1">
      <w:start w:val="1"/>
      <w:numFmt w:val="decimal"/>
      <w:lvlText w:val="%4."/>
      <w:lvlJc w:val="left"/>
      <w:pPr>
        <w:ind w:left="4680" w:hanging="360"/>
      </w:pPr>
    </w:lvl>
    <w:lvl w:ilvl="4" w:tplc="9B00BA66" w:tentative="1">
      <w:start w:val="1"/>
      <w:numFmt w:val="lowerLetter"/>
      <w:lvlText w:val="%5."/>
      <w:lvlJc w:val="left"/>
      <w:pPr>
        <w:ind w:left="5400" w:hanging="360"/>
      </w:pPr>
    </w:lvl>
    <w:lvl w:ilvl="5" w:tplc="858002BE" w:tentative="1">
      <w:start w:val="1"/>
      <w:numFmt w:val="lowerRoman"/>
      <w:lvlText w:val="%6."/>
      <w:lvlJc w:val="right"/>
      <w:pPr>
        <w:ind w:left="6120" w:hanging="180"/>
      </w:pPr>
    </w:lvl>
    <w:lvl w:ilvl="6" w:tplc="A12481A8" w:tentative="1">
      <w:start w:val="1"/>
      <w:numFmt w:val="decimal"/>
      <w:lvlText w:val="%7."/>
      <w:lvlJc w:val="left"/>
      <w:pPr>
        <w:ind w:left="6840" w:hanging="360"/>
      </w:pPr>
    </w:lvl>
    <w:lvl w:ilvl="7" w:tplc="8B36F75C" w:tentative="1">
      <w:start w:val="1"/>
      <w:numFmt w:val="lowerLetter"/>
      <w:lvlText w:val="%8."/>
      <w:lvlJc w:val="left"/>
      <w:pPr>
        <w:ind w:left="7560" w:hanging="360"/>
      </w:pPr>
    </w:lvl>
    <w:lvl w:ilvl="8" w:tplc="34645108" w:tentative="1">
      <w:start w:val="1"/>
      <w:numFmt w:val="lowerRoman"/>
      <w:lvlText w:val="%9."/>
      <w:lvlJc w:val="right"/>
      <w:pPr>
        <w:ind w:left="8280" w:hanging="180"/>
      </w:pPr>
    </w:lvl>
  </w:abstractNum>
  <w:abstractNum w:abstractNumId="137" w15:restartNumberingAfterBreak="0">
    <w:nsid w:val="0000008A"/>
    <w:multiLevelType w:val="hybridMultilevel"/>
    <w:tmpl w:val="D75A2192"/>
    <w:lvl w:ilvl="0" w:tplc="D1148672">
      <w:start w:val="1"/>
      <w:numFmt w:val="bullet"/>
      <w:lvlText w:val=""/>
      <w:lvlJc w:val="left"/>
      <w:pPr>
        <w:ind w:left="720" w:hanging="360"/>
      </w:pPr>
      <w:rPr>
        <w:rFonts w:ascii="Symbol" w:hAnsi="Symbol" w:hint="default"/>
      </w:rPr>
    </w:lvl>
    <w:lvl w:ilvl="1" w:tplc="5BE01B88" w:tentative="1">
      <w:start w:val="1"/>
      <w:numFmt w:val="bullet"/>
      <w:lvlText w:val="o"/>
      <w:lvlJc w:val="left"/>
      <w:pPr>
        <w:ind w:left="1440" w:hanging="360"/>
      </w:pPr>
      <w:rPr>
        <w:rFonts w:ascii="Courier New" w:hAnsi="Courier New" w:cs="Courier New" w:hint="default"/>
      </w:rPr>
    </w:lvl>
    <w:lvl w:ilvl="2" w:tplc="ABCE9266" w:tentative="1">
      <w:start w:val="1"/>
      <w:numFmt w:val="bullet"/>
      <w:lvlText w:val=""/>
      <w:lvlJc w:val="left"/>
      <w:pPr>
        <w:ind w:left="2160" w:hanging="360"/>
      </w:pPr>
      <w:rPr>
        <w:rFonts w:ascii="Wingdings" w:hAnsi="Wingdings" w:hint="default"/>
      </w:rPr>
    </w:lvl>
    <w:lvl w:ilvl="3" w:tplc="C554BD7E" w:tentative="1">
      <w:start w:val="1"/>
      <w:numFmt w:val="bullet"/>
      <w:lvlText w:val=""/>
      <w:lvlJc w:val="left"/>
      <w:pPr>
        <w:ind w:left="2880" w:hanging="360"/>
      </w:pPr>
      <w:rPr>
        <w:rFonts w:ascii="Symbol" w:hAnsi="Symbol" w:hint="default"/>
      </w:rPr>
    </w:lvl>
    <w:lvl w:ilvl="4" w:tplc="3146A0BC" w:tentative="1">
      <w:start w:val="1"/>
      <w:numFmt w:val="bullet"/>
      <w:lvlText w:val="o"/>
      <w:lvlJc w:val="left"/>
      <w:pPr>
        <w:ind w:left="3600" w:hanging="360"/>
      </w:pPr>
      <w:rPr>
        <w:rFonts w:ascii="Courier New" w:hAnsi="Courier New" w:cs="Courier New" w:hint="default"/>
      </w:rPr>
    </w:lvl>
    <w:lvl w:ilvl="5" w:tplc="EB663A12" w:tentative="1">
      <w:start w:val="1"/>
      <w:numFmt w:val="bullet"/>
      <w:lvlText w:val=""/>
      <w:lvlJc w:val="left"/>
      <w:pPr>
        <w:ind w:left="4320" w:hanging="360"/>
      </w:pPr>
      <w:rPr>
        <w:rFonts w:ascii="Wingdings" w:hAnsi="Wingdings" w:hint="default"/>
      </w:rPr>
    </w:lvl>
    <w:lvl w:ilvl="6" w:tplc="11207D28" w:tentative="1">
      <w:start w:val="1"/>
      <w:numFmt w:val="bullet"/>
      <w:lvlText w:val=""/>
      <w:lvlJc w:val="left"/>
      <w:pPr>
        <w:ind w:left="5040" w:hanging="360"/>
      </w:pPr>
      <w:rPr>
        <w:rFonts w:ascii="Symbol" w:hAnsi="Symbol" w:hint="default"/>
      </w:rPr>
    </w:lvl>
    <w:lvl w:ilvl="7" w:tplc="F87430F4" w:tentative="1">
      <w:start w:val="1"/>
      <w:numFmt w:val="bullet"/>
      <w:lvlText w:val="o"/>
      <w:lvlJc w:val="left"/>
      <w:pPr>
        <w:ind w:left="5760" w:hanging="360"/>
      </w:pPr>
      <w:rPr>
        <w:rFonts w:ascii="Courier New" w:hAnsi="Courier New" w:cs="Courier New" w:hint="default"/>
      </w:rPr>
    </w:lvl>
    <w:lvl w:ilvl="8" w:tplc="5EC659BC" w:tentative="1">
      <w:start w:val="1"/>
      <w:numFmt w:val="bullet"/>
      <w:lvlText w:val=""/>
      <w:lvlJc w:val="left"/>
      <w:pPr>
        <w:ind w:left="6480" w:hanging="360"/>
      </w:pPr>
      <w:rPr>
        <w:rFonts w:ascii="Wingdings" w:hAnsi="Wingdings" w:hint="default"/>
      </w:rPr>
    </w:lvl>
  </w:abstractNum>
  <w:abstractNum w:abstractNumId="138" w15:restartNumberingAfterBreak="0">
    <w:nsid w:val="0000008B"/>
    <w:multiLevelType w:val="hybridMultilevel"/>
    <w:tmpl w:val="928EB586"/>
    <w:lvl w:ilvl="0" w:tplc="920EB5A2">
      <w:start w:val="1"/>
      <w:numFmt w:val="decimal"/>
      <w:lvlText w:val="%1."/>
      <w:lvlJc w:val="left"/>
      <w:pPr>
        <w:ind w:left="720" w:hanging="360"/>
      </w:pPr>
      <w:rPr>
        <w:rFonts w:hint="default"/>
        <w:b/>
      </w:rPr>
    </w:lvl>
    <w:lvl w:ilvl="1" w:tplc="C03C48A0" w:tentative="1">
      <w:start w:val="1"/>
      <w:numFmt w:val="lowerLetter"/>
      <w:lvlText w:val="%2."/>
      <w:lvlJc w:val="left"/>
      <w:pPr>
        <w:ind w:left="1440" w:hanging="360"/>
      </w:pPr>
    </w:lvl>
    <w:lvl w:ilvl="2" w:tplc="B8CE31AE" w:tentative="1">
      <w:start w:val="1"/>
      <w:numFmt w:val="lowerRoman"/>
      <w:lvlText w:val="%3."/>
      <w:lvlJc w:val="right"/>
      <w:pPr>
        <w:ind w:left="2160" w:hanging="180"/>
      </w:pPr>
    </w:lvl>
    <w:lvl w:ilvl="3" w:tplc="2E469C9E" w:tentative="1">
      <w:start w:val="1"/>
      <w:numFmt w:val="decimal"/>
      <w:lvlText w:val="%4."/>
      <w:lvlJc w:val="left"/>
      <w:pPr>
        <w:ind w:left="2880" w:hanging="360"/>
      </w:pPr>
    </w:lvl>
    <w:lvl w:ilvl="4" w:tplc="092A1096" w:tentative="1">
      <w:start w:val="1"/>
      <w:numFmt w:val="lowerLetter"/>
      <w:lvlText w:val="%5."/>
      <w:lvlJc w:val="left"/>
      <w:pPr>
        <w:ind w:left="3600" w:hanging="360"/>
      </w:pPr>
    </w:lvl>
    <w:lvl w:ilvl="5" w:tplc="A8542DCC" w:tentative="1">
      <w:start w:val="1"/>
      <w:numFmt w:val="lowerRoman"/>
      <w:lvlText w:val="%6."/>
      <w:lvlJc w:val="right"/>
      <w:pPr>
        <w:ind w:left="4320" w:hanging="180"/>
      </w:pPr>
    </w:lvl>
    <w:lvl w:ilvl="6" w:tplc="4350AF4E" w:tentative="1">
      <w:start w:val="1"/>
      <w:numFmt w:val="decimal"/>
      <w:lvlText w:val="%7."/>
      <w:lvlJc w:val="left"/>
      <w:pPr>
        <w:ind w:left="5040" w:hanging="360"/>
      </w:pPr>
    </w:lvl>
    <w:lvl w:ilvl="7" w:tplc="B7666A54" w:tentative="1">
      <w:start w:val="1"/>
      <w:numFmt w:val="lowerLetter"/>
      <w:lvlText w:val="%8."/>
      <w:lvlJc w:val="left"/>
      <w:pPr>
        <w:ind w:left="5760" w:hanging="360"/>
      </w:pPr>
    </w:lvl>
    <w:lvl w:ilvl="8" w:tplc="9912EE92" w:tentative="1">
      <w:start w:val="1"/>
      <w:numFmt w:val="lowerRoman"/>
      <w:lvlText w:val="%9."/>
      <w:lvlJc w:val="right"/>
      <w:pPr>
        <w:ind w:left="6480" w:hanging="180"/>
      </w:pPr>
    </w:lvl>
  </w:abstractNum>
  <w:abstractNum w:abstractNumId="139" w15:restartNumberingAfterBreak="0">
    <w:nsid w:val="0000008C"/>
    <w:multiLevelType w:val="hybridMultilevel"/>
    <w:tmpl w:val="2E304E28"/>
    <w:lvl w:ilvl="0" w:tplc="0E1A6300">
      <w:start w:val="1"/>
      <w:numFmt w:val="decimal"/>
      <w:lvlText w:val="(%1)"/>
      <w:lvlJc w:val="left"/>
      <w:pPr>
        <w:ind w:left="720" w:hanging="360"/>
      </w:pPr>
      <w:rPr>
        <w:rFonts w:hint="default"/>
        <w:color w:val="auto"/>
        <w:u w:val="single"/>
      </w:rPr>
    </w:lvl>
    <w:lvl w:ilvl="1" w:tplc="7C4A94E8">
      <w:start w:val="1"/>
      <w:numFmt w:val="bullet"/>
      <w:lvlText w:val="o"/>
      <w:lvlJc w:val="left"/>
      <w:pPr>
        <w:ind w:left="1440" w:hanging="360"/>
      </w:pPr>
      <w:rPr>
        <w:rFonts w:ascii="Courier New" w:hAnsi="Courier New" w:cs="Courier New" w:hint="default"/>
      </w:rPr>
    </w:lvl>
    <w:lvl w:ilvl="2" w:tplc="F42E2020" w:tentative="1">
      <w:start w:val="1"/>
      <w:numFmt w:val="bullet"/>
      <w:lvlText w:val=""/>
      <w:lvlJc w:val="left"/>
      <w:pPr>
        <w:ind w:left="2160" w:hanging="360"/>
      </w:pPr>
      <w:rPr>
        <w:rFonts w:ascii="Wingdings" w:hAnsi="Wingdings" w:hint="default"/>
      </w:rPr>
    </w:lvl>
    <w:lvl w:ilvl="3" w:tplc="F5B84E5A" w:tentative="1">
      <w:start w:val="1"/>
      <w:numFmt w:val="bullet"/>
      <w:lvlText w:val=""/>
      <w:lvlJc w:val="left"/>
      <w:pPr>
        <w:ind w:left="2880" w:hanging="360"/>
      </w:pPr>
      <w:rPr>
        <w:rFonts w:ascii="Symbol" w:hAnsi="Symbol" w:hint="default"/>
      </w:rPr>
    </w:lvl>
    <w:lvl w:ilvl="4" w:tplc="52562994" w:tentative="1">
      <w:start w:val="1"/>
      <w:numFmt w:val="bullet"/>
      <w:lvlText w:val="o"/>
      <w:lvlJc w:val="left"/>
      <w:pPr>
        <w:ind w:left="3600" w:hanging="360"/>
      </w:pPr>
      <w:rPr>
        <w:rFonts w:ascii="Courier New" w:hAnsi="Courier New" w:cs="Courier New" w:hint="default"/>
      </w:rPr>
    </w:lvl>
    <w:lvl w:ilvl="5" w:tplc="5B3219C6" w:tentative="1">
      <w:start w:val="1"/>
      <w:numFmt w:val="bullet"/>
      <w:lvlText w:val=""/>
      <w:lvlJc w:val="left"/>
      <w:pPr>
        <w:ind w:left="4320" w:hanging="360"/>
      </w:pPr>
      <w:rPr>
        <w:rFonts w:ascii="Wingdings" w:hAnsi="Wingdings" w:hint="default"/>
      </w:rPr>
    </w:lvl>
    <w:lvl w:ilvl="6" w:tplc="08D07AE4" w:tentative="1">
      <w:start w:val="1"/>
      <w:numFmt w:val="bullet"/>
      <w:lvlText w:val=""/>
      <w:lvlJc w:val="left"/>
      <w:pPr>
        <w:ind w:left="5040" w:hanging="360"/>
      </w:pPr>
      <w:rPr>
        <w:rFonts w:ascii="Symbol" w:hAnsi="Symbol" w:hint="default"/>
      </w:rPr>
    </w:lvl>
    <w:lvl w:ilvl="7" w:tplc="E4089436" w:tentative="1">
      <w:start w:val="1"/>
      <w:numFmt w:val="bullet"/>
      <w:lvlText w:val="o"/>
      <w:lvlJc w:val="left"/>
      <w:pPr>
        <w:ind w:left="5760" w:hanging="360"/>
      </w:pPr>
      <w:rPr>
        <w:rFonts w:ascii="Courier New" w:hAnsi="Courier New" w:cs="Courier New" w:hint="default"/>
      </w:rPr>
    </w:lvl>
    <w:lvl w:ilvl="8" w:tplc="6002BC58" w:tentative="1">
      <w:start w:val="1"/>
      <w:numFmt w:val="bullet"/>
      <w:lvlText w:val=""/>
      <w:lvlJc w:val="left"/>
      <w:pPr>
        <w:ind w:left="6480" w:hanging="360"/>
      </w:pPr>
      <w:rPr>
        <w:rFonts w:ascii="Wingdings" w:hAnsi="Wingdings" w:hint="default"/>
      </w:rPr>
    </w:lvl>
  </w:abstractNum>
  <w:abstractNum w:abstractNumId="140" w15:restartNumberingAfterBreak="0">
    <w:nsid w:val="0000008D"/>
    <w:multiLevelType w:val="hybridMultilevel"/>
    <w:tmpl w:val="62AE2C20"/>
    <w:lvl w:ilvl="0" w:tplc="3A38FBF6">
      <w:start w:val="1"/>
      <w:numFmt w:val="lowerRoman"/>
      <w:lvlText w:val="(%1)"/>
      <w:lvlJc w:val="left"/>
      <w:pPr>
        <w:ind w:left="1080" w:hanging="720"/>
      </w:pPr>
      <w:rPr>
        <w:rFonts w:hint="default"/>
      </w:rPr>
    </w:lvl>
    <w:lvl w:ilvl="1" w:tplc="B4CC77D2" w:tentative="1">
      <w:start w:val="1"/>
      <w:numFmt w:val="lowerLetter"/>
      <w:lvlText w:val="%2."/>
      <w:lvlJc w:val="left"/>
      <w:pPr>
        <w:ind w:left="1440" w:hanging="360"/>
      </w:pPr>
    </w:lvl>
    <w:lvl w:ilvl="2" w:tplc="32067030" w:tentative="1">
      <w:start w:val="1"/>
      <w:numFmt w:val="lowerRoman"/>
      <w:lvlText w:val="%3."/>
      <w:lvlJc w:val="right"/>
      <w:pPr>
        <w:ind w:left="2160" w:hanging="180"/>
      </w:pPr>
    </w:lvl>
    <w:lvl w:ilvl="3" w:tplc="3B56DA52" w:tentative="1">
      <w:start w:val="1"/>
      <w:numFmt w:val="decimal"/>
      <w:lvlText w:val="%4."/>
      <w:lvlJc w:val="left"/>
      <w:pPr>
        <w:ind w:left="2880" w:hanging="360"/>
      </w:pPr>
    </w:lvl>
    <w:lvl w:ilvl="4" w:tplc="1C0090AA" w:tentative="1">
      <w:start w:val="1"/>
      <w:numFmt w:val="lowerLetter"/>
      <w:lvlText w:val="%5."/>
      <w:lvlJc w:val="left"/>
      <w:pPr>
        <w:ind w:left="3600" w:hanging="360"/>
      </w:pPr>
    </w:lvl>
    <w:lvl w:ilvl="5" w:tplc="4A6C9450" w:tentative="1">
      <w:start w:val="1"/>
      <w:numFmt w:val="lowerRoman"/>
      <w:lvlText w:val="%6."/>
      <w:lvlJc w:val="right"/>
      <w:pPr>
        <w:ind w:left="4320" w:hanging="180"/>
      </w:pPr>
    </w:lvl>
    <w:lvl w:ilvl="6" w:tplc="25B88D14" w:tentative="1">
      <w:start w:val="1"/>
      <w:numFmt w:val="decimal"/>
      <w:lvlText w:val="%7."/>
      <w:lvlJc w:val="left"/>
      <w:pPr>
        <w:ind w:left="5040" w:hanging="360"/>
      </w:pPr>
    </w:lvl>
    <w:lvl w:ilvl="7" w:tplc="B44C5B92" w:tentative="1">
      <w:start w:val="1"/>
      <w:numFmt w:val="lowerLetter"/>
      <w:lvlText w:val="%8."/>
      <w:lvlJc w:val="left"/>
      <w:pPr>
        <w:ind w:left="5760" w:hanging="360"/>
      </w:pPr>
    </w:lvl>
    <w:lvl w:ilvl="8" w:tplc="8572CB66" w:tentative="1">
      <w:start w:val="1"/>
      <w:numFmt w:val="lowerRoman"/>
      <w:lvlText w:val="%9."/>
      <w:lvlJc w:val="right"/>
      <w:pPr>
        <w:ind w:left="6480" w:hanging="180"/>
      </w:pPr>
    </w:lvl>
  </w:abstractNum>
  <w:abstractNum w:abstractNumId="141" w15:restartNumberingAfterBreak="0">
    <w:nsid w:val="0000008E"/>
    <w:multiLevelType w:val="multilevel"/>
    <w:tmpl w:val="30EEA87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15:restartNumberingAfterBreak="0">
    <w:nsid w:val="0000008F"/>
    <w:multiLevelType w:val="hybridMultilevel"/>
    <w:tmpl w:val="6A70ECC0"/>
    <w:lvl w:ilvl="0" w:tplc="5FC6974C">
      <w:start w:val="1"/>
      <w:numFmt w:val="lowerLetter"/>
      <w:lvlText w:val="%1."/>
      <w:lvlJc w:val="left"/>
      <w:pPr>
        <w:ind w:left="720" w:hanging="360"/>
      </w:pPr>
    </w:lvl>
    <w:lvl w:ilvl="1" w:tplc="C2222D82">
      <w:start w:val="1"/>
      <w:numFmt w:val="lowerRoman"/>
      <w:lvlText w:val="%2."/>
      <w:lvlJc w:val="right"/>
      <w:pPr>
        <w:ind w:left="1440" w:hanging="360"/>
      </w:pPr>
    </w:lvl>
    <w:lvl w:ilvl="2" w:tplc="4B9C073E">
      <w:start w:val="1"/>
      <w:numFmt w:val="lowerRoman"/>
      <w:lvlText w:val="%3."/>
      <w:lvlJc w:val="right"/>
      <w:pPr>
        <w:ind w:left="2160" w:hanging="180"/>
      </w:pPr>
    </w:lvl>
    <w:lvl w:ilvl="3" w:tplc="55202C26" w:tentative="1">
      <w:start w:val="1"/>
      <w:numFmt w:val="decimal"/>
      <w:lvlText w:val="%4."/>
      <w:lvlJc w:val="left"/>
      <w:pPr>
        <w:ind w:left="2880" w:hanging="360"/>
      </w:pPr>
    </w:lvl>
    <w:lvl w:ilvl="4" w:tplc="044C45BA" w:tentative="1">
      <w:start w:val="1"/>
      <w:numFmt w:val="lowerLetter"/>
      <w:lvlText w:val="%5."/>
      <w:lvlJc w:val="left"/>
      <w:pPr>
        <w:ind w:left="3600" w:hanging="360"/>
      </w:pPr>
    </w:lvl>
    <w:lvl w:ilvl="5" w:tplc="604C9AB4" w:tentative="1">
      <w:start w:val="1"/>
      <w:numFmt w:val="lowerRoman"/>
      <w:lvlText w:val="%6."/>
      <w:lvlJc w:val="right"/>
      <w:pPr>
        <w:ind w:left="4320" w:hanging="180"/>
      </w:pPr>
    </w:lvl>
    <w:lvl w:ilvl="6" w:tplc="79423FD0" w:tentative="1">
      <w:start w:val="1"/>
      <w:numFmt w:val="decimal"/>
      <w:lvlText w:val="%7."/>
      <w:lvlJc w:val="left"/>
      <w:pPr>
        <w:ind w:left="5040" w:hanging="360"/>
      </w:pPr>
    </w:lvl>
    <w:lvl w:ilvl="7" w:tplc="7938F2EC" w:tentative="1">
      <w:start w:val="1"/>
      <w:numFmt w:val="lowerLetter"/>
      <w:lvlText w:val="%8."/>
      <w:lvlJc w:val="left"/>
      <w:pPr>
        <w:ind w:left="5760" w:hanging="360"/>
      </w:pPr>
    </w:lvl>
    <w:lvl w:ilvl="8" w:tplc="E5BE5730" w:tentative="1">
      <w:start w:val="1"/>
      <w:numFmt w:val="lowerRoman"/>
      <w:lvlText w:val="%9."/>
      <w:lvlJc w:val="right"/>
      <w:pPr>
        <w:ind w:left="6480" w:hanging="180"/>
      </w:pPr>
    </w:lvl>
  </w:abstractNum>
  <w:abstractNum w:abstractNumId="143" w15:restartNumberingAfterBreak="0">
    <w:nsid w:val="000000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15:restartNumberingAfterBreak="0">
    <w:nsid w:val="000000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00000092"/>
    <w:multiLevelType w:val="hybridMultilevel"/>
    <w:tmpl w:val="6A70ECC0"/>
    <w:lvl w:ilvl="0" w:tplc="A7E21DB2">
      <w:start w:val="1"/>
      <w:numFmt w:val="lowerLetter"/>
      <w:lvlText w:val="%1."/>
      <w:lvlJc w:val="left"/>
      <w:pPr>
        <w:ind w:left="720" w:hanging="360"/>
      </w:pPr>
    </w:lvl>
    <w:lvl w:ilvl="1" w:tplc="A872B04C">
      <w:start w:val="1"/>
      <w:numFmt w:val="lowerRoman"/>
      <w:lvlText w:val="%2."/>
      <w:lvlJc w:val="right"/>
      <w:pPr>
        <w:ind w:left="1440" w:hanging="360"/>
      </w:pPr>
    </w:lvl>
    <w:lvl w:ilvl="2" w:tplc="C0F28C7A">
      <w:start w:val="1"/>
      <w:numFmt w:val="lowerRoman"/>
      <w:lvlText w:val="%3."/>
      <w:lvlJc w:val="right"/>
      <w:pPr>
        <w:ind w:left="2160" w:hanging="180"/>
      </w:pPr>
    </w:lvl>
    <w:lvl w:ilvl="3" w:tplc="91BA04E4" w:tentative="1">
      <w:start w:val="1"/>
      <w:numFmt w:val="decimal"/>
      <w:lvlText w:val="%4."/>
      <w:lvlJc w:val="left"/>
      <w:pPr>
        <w:ind w:left="2880" w:hanging="360"/>
      </w:pPr>
    </w:lvl>
    <w:lvl w:ilvl="4" w:tplc="EC1EF1DE" w:tentative="1">
      <w:start w:val="1"/>
      <w:numFmt w:val="lowerLetter"/>
      <w:lvlText w:val="%5."/>
      <w:lvlJc w:val="left"/>
      <w:pPr>
        <w:ind w:left="3600" w:hanging="360"/>
      </w:pPr>
    </w:lvl>
    <w:lvl w:ilvl="5" w:tplc="648E2D8E" w:tentative="1">
      <w:start w:val="1"/>
      <w:numFmt w:val="lowerRoman"/>
      <w:lvlText w:val="%6."/>
      <w:lvlJc w:val="right"/>
      <w:pPr>
        <w:ind w:left="4320" w:hanging="180"/>
      </w:pPr>
    </w:lvl>
    <w:lvl w:ilvl="6" w:tplc="1F6CF4DE" w:tentative="1">
      <w:start w:val="1"/>
      <w:numFmt w:val="decimal"/>
      <w:lvlText w:val="%7."/>
      <w:lvlJc w:val="left"/>
      <w:pPr>
        <w:ind w:left="5040" w:hanging="360"/>
      </w:pPr>
    </w:lvl>
    <w:lvl w:ilvl="7" w:tplc="91CE08DC" w:tentative="1">
      <w:start w:val="1"/>
      <w:numFmt w:val="lowerLetter"/>
      <w:lvlText w:val="%8."/>
      <w:lvlJc w:val="left"/>
      <w:pPr>
        <w:ind w:left="5760" w:hanging="360"/>
      </w:pPr>
    </w:lvl>
    <w:lvl w:ilvl="8" w:tplc="489CDCA4" w:tentative="1">
      <w:start w:val="1"/>
      <w:numFmt w:val="lowerRoman"/>
      <w:lvlText w:val="%9."/>
      <w:lvlJc w:val="right"/>
      <w:pPr>
        <w:ind w:left="6480" w:hanging="180"/>
      </w:pPr>
    </w:lvl>
  </w:abstractNum>
  <w:abstractNum w:abstractNumId="146" w15:restartNumberingAfterBreak="0">
    <w:nsid w:val="00000093"/>
    <w:multiLevelType w:val="hybridMultilevel"/>
    <w:tmpl w:val="6A70ECC0"/>
    <w:lvl w:ilvl="0" w:tplc="ED20753C">
      <w:start w:val="1"/>
      <w:numFmt w:val="lowerLetter"/>
      <w:lvlText w:val="%1."/>
      <w:lvlJc w:val="left"/>
      <w:pPr>
        <w:ind w:left="720" w:hanging="360"/>
      </w:pPr>
    </w:lvl>
    <w:lvl w:ilvl="1" w:tplc="04BE55DA">
      <w:start w:val="1"/>
      <w:numFmt w:val="lowerRoman"/>
      <w:lvlText w:val="%2."/>
      <w:lvlJc w:val="right"/>
      <w:pPr>
        <w:ind w:left="1440" w:hanging="360"/>
      </w:pPr>
    </w:lvl>
    <w:lvl w:ilvl="2" w:tplc="FFA06A66">
      <w:start w:val="1"/>
      <w:numFmt w:val="lowerRoman"/>
      <w:lvlText w:val="%3."/>
      <w:lvlJc w:val="right"/>
      <w:pPr>
        <w:ind w:left="2160" w:hanging="180"/>
      </w:pPr>
    </w:lvl>
    <w:lvl w:ilvl="3" w:tplc="4D02C0AC" w:tentative="1">
      <w:start w:val="1"/>
      <w:numFmt w:val="decimal"/>
      <w:lvlText w:val="%4."/>
      <w:lvlJc w:val="left"/>
      <w:pPr>
        <w:ind w:left="2880" w:hanging="360"/>
      </w:pPr>
    </w:lvl>
    <w:lvl w:ilvl="4" w:tplc="FFC02594" w:tentative="1">
      <w:start w:val="1"/>
      <w:numFmt w:val="lowerLetter"/>
      <w:lvlText w:val="%5."/>
      <w:lvlJc w:val="left"/>
      <w:pPr>
        <w:ind w:left="3600" w:hanging="360"/>
      </w:pPr>
    </w:lvl>
    <w:lvl w:ilvl="5" w:tplc="F7681A4C" w:tentative="1">
      <w:start w:val="1"/>
      <w:numFmt w:val="lowerRoman"/>
      <w:lvlText w:val="%6."/>
      <w:lvlJc w:val="right"/>
      <w:pPr>
        <w:ind w:left="4320" w:hanging="180"/>
      </w:pPr>
    </w:lvl>
    <w:lvl w:ilvl="6" w:tplc="3F389278" w:tentative="1">
      <w:start w:val="1"/>
      <w:numFmt w:val="decimal"/>
      <w:lvlText w:val="%7."/>
      <w:lvlJc w:val="left"/>
      <w:pPr>
        <w:ind w:left="5040" w:hanging="360"/>
      </w:pPr>
    </w:lvl>
    <w:lvl w:ilvl="7" w:tplc="942019BE" w:tentative="1">
      <w:start w:val="1"/>
      <w:numFmt w:val="lowerLetter"/>
      <w:lvlText w:val="%8."/>
      <w:lvlJc w:val="left"/>
      <w:pPr>
        <w:ind w:left="5760" w:hanging="360"/>
      </w:pPr>
    </w:lvl>
    <w:lvl w:ilvl="8" w:tplc="E54068E8" w:tentative="1">
      <w:start w:val="1"/>
      <w:numFmt w:val="lowerRoman"/>
      <w:lvlText w:val="%9."/>
      <w:lvlJc w:val="right"/>
      <w:pPr>
        <w:ind w:left="6480" w:hanging="180"/>
      </w:pPr>
    </w:lvl>
  </w:abstractNum>
  <w:abstractNum w:abstractNumId="147" w15:restartNumberingAfterBreak="0">
    <w:nsid w:val="00000094"/>
    <w:multiLevelType w:val="multilevel"/>
    <w:tmpl w:val="30EEA87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8" w15:restartNumberingAfterBreak="0">
    <w:nsid w:val="00000095"/>
    <w:multiLevelType w:val="multilevel"/>
    <w:tmpl w:val="30BC114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9" w15:restartNumberingAfterBreak="0">
    <w:nsid w:val="00000096"/>
    <w:multiLevelType w:val="hybridMultilevel"/>
    <w:tmpl w:val="6A70ECC0"/>
    <w:lvl w:ilvl="0" w:tplc="1A907E74">
      <w:start w:val="1"/>
      <w:numFmt w:val="lowerLetter"/>
      <w:lvlText w:val="%1."/>
      <w:lvlJc w:val="left"/>
      <w:pPr>
        <w:ind w:left="720" w:hanging="360"/>
      </w:pPr>
    </w:lvl>
    <w:lvl w:ilvl="1" w:tplc="9FAC1054">
      <w:start w:val="1"/>
      <w:numFmt w:val="lowerRoman"/>
      <w:lvlText w:val="%2."/>
      <w:lvlJc w:val="right"/>
      <w:pPr>
        <w:ind w:left="1440" w:hanging="360"/>
      </w:pPr>
    </w:lvl>
    <w:lvl w:ilvl="2" w:tplc="E6502464">
      <w:start w:val="1"/>
      <w:numFmt w:val="lowerRoman"/>
      <w:lvlText w:val="%3."/>
      <w:lvlJc w:val="right"/>
      <w:pPr>
        <w:ind w:left="2160" w:hanging="180"/>
      </w:pPr>
    </w:lvl>
    <w:lvl w:ilvl="3" w:tplc="5526FBF4" w:tentative="1">
      <w:start w:val="1"/>
      <w:numFmt w:val="decimal"/>
      <w:lvlText w:val="%4."/>
      <w:lvlJc w:val="left"/>
      <w:pPr>
        <w:ind w:left="2880" w:hanging="360"/>
      </w:pPr>
    </w:lvl>
    <w:lvl w:ilvl="4" w:tplc="6428C9E2" w:tentative="1">
      <w:start w:val="1"/>
      <w:numFmt w:val="lowerLetter"/>
      <w:lvlText w:val="%5."/>
      <w:lvlJc w:val="left"/>
      <w:pPr>
        <w:ind w:left="3600" w:hanging="360"/>
      </w:pPr>
    </w:lvl>
    <w:lvl w:ilvl="5" w:tplc="71B0F824" w:tentative="1">
      <w:start w:val="1"/>
      <w:numFmt w:val="lowerRoman"/>
      <w:lvlText w:val="%6."/>
      <w:lvlJc w:val="right"/>
      <w:pPr>
        <w:ind w:left="4320" w:hanging="180"/>
      </w:pPr>
    </w:lvl>
    <w:lvl w:ilvl="6" w:tplc="35A0CA52" w:tentative="1">
      <w:start w:val="1"/>
      <w:numFmt w:val="decimal"/>
      <w:lvlText w:val="%7."/>
      <w:lvlJc w:val="left"/>
      <w:pPr>
        <w:ind w:left="5040" w:hanging="360"/>
      </w:pPr>
    </w:lvl>
    <w:lvl w:ilvl="7" w:tplc="31A8820C" w:tentative="1">
      <w:start w:val="1"/>
      <w:numFmt w:val="lowerLetter"/>
      <w:lvlText w:val="%8."/>
      <w:lvlJc w:val="left"/>
      <w:pPr>
        <w:ind w:left="5760" w:hanging="360"/>
      </w:pPr>
    </w:lvl>
    <w:lvl w:ilvl="8" w:tplc="AE382FCA" w:tentative="1">
      <w:start w:val="1"/>
      <w:numFmt w:val="lowerRoman"/>
      <w:lvlText w:val="%9."/>
      <w:lvlJc w:val="right"/>
      <w:pPr>
        <w:ind w:left="6480" w:hanging="180"/>
      </w:pPr>
    </w:lvl>
  </w:abstractNum>
  <w:abstractNum w:abstractNumId="150" w15:restartNumberingAfterBreak="0">
    <w:nsid w:val="0000009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1" w15:restartNumberingAfterBreak="0">
    <w:nsid w:val="00000098"/>
    <w:multiLevelType w:val="hybridMultilevel"/>
    <w:tmpl w:val="1D84A522"/>
    <w:lvl w:ilvl="0" w:tplc="975E580C">
      <w:start w:val="1"/>
      <w:numFmt w:val="lowerLetter"/>
      <w:lvlText w:val="%1."/>
      <w:lvlJc w:val="left"/>
      <w:pPr>
        <w:ind w:left="720" w:hanging="360"/>
      </w:pPr>
      <w:rPr>
        <w:rFonts w:hint="default"/>
      </w:rPr>
    </w:lvl>
    <w:lvl w:ilvl="1" w:tplc="20DAD26A" w:tentative="1">
      <w:start w:val="1"/>
      <w:numFmt w:val="lowerLetter"/>
      <w:lvlText w:val="%2."/>
      <w:lvlJc w:val="left"/>
      <w:pPr>
        <w:ind w:left="1440" w:hanging="360"/>
      </w:pPr>
    </w:lvl>
    <w:lvl w:ilvl="2" w:tplc="C246801C" w:tentative="1">
      <w:start w:val="1"/>
      <w:numFmt w:val="lowerRoman"/>
      <w:lvlText w:val="%3."/>
      <w:lvlJc w:val="right"/>
      <w:pPr>
        <w:ind w:left="2160" w:hanging="180"/>
      </w:pPr>
    </w:lvl>
    <w:lvl w:ilvl="3" w:tplc="1D665694" w:tentative="1">
      <w:start w:val="1"/>
      <w:numFmt w:val="decimal"/>
      <w:lvlText w:val="%4."/>
      <w:lvlJc w:val="left"/>
      <w:pPr>
        <w:ind w:left="2880" w:hanging="360"/>
      </w:pPr>
    </w:lvl>
    <w:lvl w:ilvl="4" w:tplc="CE66B0D4" w:tentative="1">
      <w:start w:val="1"/>
      <w:numFmt w:val="lowerLetter"/>
      <w:lvlText w:val="%5."/>
      <w:lvlJc w:val="left"/>
      <w:pPr>
        <w:ind w:left="3600" w:hanging="360"/>
      </w:pPr>
    </w:lvl>
    <w:lvl w:ilvl="5" w:tplc="67F472FE" w:tentative="1">
      <w:start w:val="1"/>
      <w:numFmt w:val="lowerRoman"/>
      <w:lvlText w:val="%6."/>
      <w:lvlJc w:val="right"/>
      <w:pPr>
        <w:ind w:left="4320" w:hanging="180"/>
      </w:pPr>
    </w:lvl>
    <w:lvl w:ilvl="6" w:tplc="D41CB2EE" w:tentative="1">
      <w:start w:val="1"/>
      <w:numFmt w:val="decimal"/>
      <w:lvlText w:val="%7."/>
      <w:lvlJc w:val="left"/>
      <w:pPr>
        <w:ind w:left="5040" w:hanging="360"/>
      </w:pPr>
    </w:lvl>
    <w:lvl w:ilvl="7" w:tplc="DCB47A7E" w:tentative="1">
      <w:start w:val="1"/>
      <w:numFmt w:val="lowerLetter"/>
      <w:lvlText w:val="%8."/>
      <w:lvlJc w:val="left"/>
      <w:pPr>
        <w:ind w:left="5760" w:hanging="360"/>
      </w:pPr>
    </w:lvl>
    <w:lvl w:ilvl="8" w:tplc="ABEC0B08" w:tentative="1">
      <w:start w:val="1"/>
      <w:numFmt w:val="lowerRoman"/>
      <w:lvlText w:val="%9."/>
      <w:lvlJc w:val="right"/>
      <w:pPr>
        <w:ind w:left="6480" w:hanging="180"/>
      </w:pPr>
    </w:lvl>
  </w:abstractNum>
  <w:abstractNum w:abstractNumId="152" w15:restartNumberingAfterBreak="0">
    <w:nsid w:val="0000009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3" w15:restartNumberingAfterBreak="0">
    <w:nsid w:val="0000009A"/>
    <w:multiLevelType w:val="hybridMultilevel"/>
    <w:tmpl w:val="1D84A522"/>
    <w:lvl w:ilvl="0" w:tplc="2256C696">
      <w:start w:val="1"/>
      <w:numFmt w:val="lowerLetter"/>
      <w:lvlText w:val="%1."/>
      <w:lvlJc w:val="left"/>
      <w:pPr>
        <w:ind w:left="720" w:hanging="360"/>
      </w:pPr>
      <w:rPr>
        <w:rFonts w:hint="default"/>
      </w:rPr>
    </w:lvl>
    <w:lvl w:ilvl="1" w:tplc="0EA07ECE" w:tentative="1">
      <w:start w:val="1"/>
      <w:numFmt w:val="lowerLetter"/>
      <w:lvlText w:val="%2."/>
      <w:lvlJc w:val="left"/>
      <w:pPr>
        <w:ind w:left="1440" w:hanging="360"/>
      </w:pPr>
    </w:lvl>
    <w:lvl w:ilvl="2" w:tplc="19A2B220">
      <w:start w:val="1"/>
      <w:numFmt w:val="lowerRoman"/>
      <w:lvlText w:val="%3."/>
      <w:lvlJc w:val="right"/>
      <w:pPr>
        <w:ind w:left="2160" w:hanging="180"/>
      </w:pPr>
    </w:lvl>
    <w:lvl w:ilvl="3" w:tplc="E74E313E" w:tentative="1">
      <w:start w:val="1"/>
      <w:numFmt w:val="decimal"/>
      <w:lvlText w:val="%4."/>
      <w:lvlJc w:val="left"/>
      <w:pPr>
        <w:ind w:left="2880" w:hanging="360"/>
      </w:pPr>
    </w:lvl>
    <w:lvl w:ilvl="4" w:tplc="887EBBF0" w:tentative="1">
      <w:start w:val="1"/>
      <w:numFmt w:val="lowerLetter"/>
      <w:lvlText w:val="%5."/>
      <w:lvlJc w:val="left"/>
      <w:pPr>
        <w:ind w:left="3600" w:hanging="360"/>
      </w:pPr>
    </w:lvl>
    <w:lvl w:ilvl="5" w:tplc="86B0887E" w:tentative="1">
      <w:start w:val="1"/>
      <w:numFmt w:val="lowerRoman"/>
      <w:lvlText w:val="%6."/>
      <w:lvlJc w:val="right"/>
      <w:pPr>
        <w:ind w:left="4320" w:hanging="180"/>
      </w:pPr>
    </w:lvl>
    <w:lvl w:ilvl="6" w:tplc="CC06B350" w:tentative="1">
      <w:start w:val="1"/>
      <w:numFmt w:val="decimal"/>
      <w:lvlText w:val="%7."/>
      <w:lvlJc w:val="left"/>
      <w:pPr>
        <w:ind w:left="5040" w:hanging="360"/>
      </w:pPr>
    </w:lvl>
    <w:lvl w:ilvl="7" w:tplc="B282D2B8" w:tentative="1">
      <w:start w:val="1"/>
      <w:numFmt w:val="lowerLetter"/>
      <w:lvlText w:val="%8."/>
      <w:lvlJc w:val="left"/>
      <w:pPr>
        <w:ind w:left="5760" w:hanging="360"/>
      </w:pPr>
    </w:lvl>
    <w:lvl w:ilvl="8" w:tplc="81D07E98" w:tentative="1">
      <w:start w:val="1"/>
      <w:numFmt w:val="lowerRoman"/>
      <w:lvlText w:val="%9."/>
      <w:lvlJc w:val="right"/>
      <w:pPr>
        <w:ind w:left="6480" w:hanging="180"/>
      </w:pPr>
    </w:lvl>
  </w:abstractNum>
  <w:abstractNum w:abstractNumId="154" w15:restartNumberingAfterBreak="0">
    <w:nsid w:val="0000009B"/>
    <w:multiLevelType w:val="hybridMultilevel"/>
    <w:tmpl w:val="1D84A522"/>
    <w:lvl w:ilvl="0" w:tplc="7688B2D2">
      <w:start w:val="1"/>
      <w:numFmt w:val="lowerLetter"/>
      <w:lvlText w:val="%1."/>
      <w:lvlJc w:val="left"/>
      <w:pPr>
        <w:ind w:left="720" w:hanging="360"/>
      </w:pPr>
      <w:rPr>
        <w:rFonts w:hint="default"/>
      </w:rPr>
    </w:lvl>
    <w:lvl w:ilvl="1" w:tplc="BE6251E6" w:tentative="1">
      <w:start w:val="1"/>
      <w:numFmt w:val="lowerLetter"/>
      <w:lvlText w:val="%2."/>
      <w:lvlJc w:val="left"/>
      <w:pPr>
        <w:ind w:left="1440" w:hanging="360"/>
      </w:pPr>
    </w:lvl>
    <w:lvl w:ilvl="2" w:tplc="76540536" w:tentative="1">
      <w:start w:val="1"/>
      <w:numFmt w:val="lowerRoman"/>
      <w:lvlText w:val="%3."/>
      <w:lvlJc w:val="right"/>
      <w:pPr>
        <w:ind w:left="2160" w:hanging="180"/>
      </w:pPr>
    </w:lvl>
    <w:lvl w:ilvl="3" w:tplc="31946468" w:tentative="1">
      <w:start w:val="1"/>
      <w:numFmt w:val="decimal"/>
      <w:lvlText w:val="%4."/>
      <w:lvlJc w:val="left"/>
      <w:pPr>
        <w:ind w:left="2880" w:hanging="360"/>
      </w:pPr>
    </w:lvl>
    <w:lvl w:ilvl="4" w:tplc="782828C0" w:tentative="1">
      <w:start w:val="1"/>
      <w:numFmt w:val="lowerLetter"/>
      <w:lvlText w:val="%5."/>
      <w:lvlJc w:val="left"/>
      <w:pPr>
        <w:ind w:left="3600" w:hanging="360"/>
      </w:pPr>
    </w:lvl>
    <w:lvl w:ilvl="5" w:tplc="DBA6FFB2" w:tentative="1">
      <w:start w:val="1"/>
      <w:numFmt w:val="lowerRoman"/>
      <w:lvlText w:val="%6."/>
      <w:lvlJc w:val="right"/>
      <w:pPr>
        <w:ind w:left="4320" w:hanging="180"/>
      </w:pPr>
    </w:lvl>
    <w:lvl w:ilvl="6" w:tplc="E3748FF2" w:tentative="1">
      <w:start w:val="1"/>
      <w:numFmt w:val="decimal"/>
      <w:lvlText w:val="%7."/>
      <w:lvlJc w:val="left"/>
      <w:pPr>
        <w:ind w:left="5040" w:hanging="360"/>
      </w:pPr>
    </w:lvl>
    <w:lvl w:ilvl="7" w:tplc="99AA9652" w:tentative="1">
      <w:start w:val="1"/>
      <w:numFmt w:val="lowerLetter"/>
      <w:lvlText w:val="%8."/>
      <w:lvlJc w:val="left"/>
      <w:pPr>
        <w:ind w:left="5760" w:hanging="360"/>
      </w:pPr>
    </w:lvl>
    <w:lvl w:ilvl="8" w:tplc="34E6E1FC" w:tentative="1">
      <w:start w:val="1"/>
      <w:numFmt w:val="lowerRoman"/>
      <w:lvlText w:val="%9."/>
      <w:lvlJc w:val="right"/>
      <w:pPr>
        <w:ind w:left="6480" w:hanging="180"/>
      </w:pPr>
    </w:lvl>
  </w:abstractNum>
  <w:abstractNum w:abstractNumId="155" w15:restartNumberingAfterBreak="0">
    <w:nsid w:val="0000009C"/>
    <w:multiLevelType w:val="hybridMultilevel"/>
    <w:tmpl w:val="49C44D4A"/>
    <w:lvl w:ilvl="0" w:tplc="99DC23A2">
      <w:start w:val="1"/>
      <w:numFmt w:val="lowerLetter"/>
      <w:lvlText w:val="(%1)"/>
      <w:lvlJc w:val="left"/>
      <w:pPr>
        <w:tabs>
          <w:tab w:val="num" w:pos="405"/>
        </w:tabs>
        <w:ind w:left="405" w:hanging="360"/>
      </w:pPr>
      <w:rPr>
        <w:rFonts w:hint="default"/>
      </w:rPr>
    </w:lvl>
    <w:lvl w:ilvl="1" w:tplc="65D28C1C" w:tentative="1">
      <w:start w:val="1"/>
      <w:numFmt w:val="lowerLetter"/>
      <w:lvlText w:val="%2."/>
      <w:lvlJc w:val="left"/>
      <w:pPr>
        <w:tabs>
          <w:tab w:val="num" w:pos="1125"/>
        </w:tabs>
        <w:ind w:left="1125" w:hanging="360"/>
      </w:pPr>
    </w:lvl>
    <w:lvl w:ilvl="2" w:tplc="8D707A82" w:tentative="1">
      <w:start w:val="1"/>
      <w:numFmt w:val="lowerRoman"/>
      <w:lvlText w:val="%3."/>
      <w:lvlJc w:val="right"/>
      <w:pPr>
        <w:tabs>
          <w:tab w:val="num" w:pos="1845"/>
        </w:tabs>
        <w:ind w:left="1845" w:hanging="180"/>
      </w:pPr>
    </w:lvl>
    <w:lvl w:ilvl="3" w:tplc="665AF186" w:tentative="1">
      <w:start w:val="1"/>
      <w:numFmt w:val="decimal"/>
      <w:lvlText w:val="%4."/>
      <w:lvlJc w:val="left"/>
      <w:pPr>
        <w:tabs>
          <w:tab w:val="num" w:pos="2565"/>
        </w:tabs>
        <w:ind w:left="2565" w:hanging="360"/>
      </w:pPr>
    </w:lvl>
    <w:lvl w:ilvl="4" w:tplc="4342CA3C" w:tentative="1">
      <w:start w:val="1"/>
      <w:numFmt w:val="lowerLetter"/>
      <w:lvlText w:val="%5."/>
      <w:lvlJc w:val="left"/>
      <w:pPr>
        <w:tabs>
          <w:tab w:val="num" w:pos="3285"/>
        </w:tabs>
        <w:ind w:left="3285" w:hanging="360"/>
      </w:pPr>
    </w:lvl>
    <w:lvl w:ilvl="5" w:tplc="197AE75E" w:tentative="1">
      <w:start w:val="1"/>
      <w:numFmt w:val="lowerRoman"/>
      <w:lvlText w:val="%6."/>
      <w:lvlJc w:val="right"/>
      <w:pPr>
        <w:tabs>
          <w:tab w:val="num" w:pos="4005"/>
        </w:tabs>
        <w:ind w:left="4005" w:hanging="180"/>
      </w:pPr>
    </w:lvl>
    <w:lvl w:ilvl="6" w:tplc="B4C6A394" w:tentative="1">
      <w:start w:val="1"/>
      <w:numFmt w:val="decimal"/>
      <w:lvlText w:val="%7."/>
      <w:lvlJc w:val="left"/>
      <w:pPr>
        <w:tabs>
          <w:tab w:val="num" w:pos="4725"/>
        </w:tabs>
        <w:ind w:left="4725" w:hanging="360"/>
      </w:pPr>
    </w:lvl>
    <w:lvl w:ilvl="7" w:tplc="D9842A2C" w:tentative="1">
      <w:start w:val="1"/>
      <w:numFmt w:val="lowerLetter"/>
      <w:lvlText w:val="%8."/>
      <w:lvlJc w:val="left"/>
      <w:pPr>
        <w:tabs>
          <w:tab w:val="num" w:pos="5445"/>
        </w:tabs>
        <w:ind w:left="5445" w:hanging="360"/>
      </w:pPr>
    </w:lvl>
    <w:lvl w:ilvl="8" w:tplc="381AB7C2" w:tentative="1">
      <w:start w:val="1"/>
      <w:numFmt w:val="lowerRoman"/>
      <w:lvlText w:val="%9."/>
      <w:lvlJc w:val="right"/>
      <w:pPr>
        <w:tabs>
          <w:tab w:val="num" w:pos="6165"/>
        </w:tabs>
        <w:ind w:left="6165" w:hanging="180"/>
      </w:pPr>
    </w:lvl>
  </w:abstractNum>
  <w:abstractNum w:abstractNumId="156" w15:restartNumberingAfterBreak="0">
    <w:nsid w:val="0000009D"/>
    <w:multiLevelType w:val="hybridMultilevel"/>
    <w:tmpl w:val="DF401E58"/>
    <w:lvl w:ilvl="0" w:tplc="758AB900">
      <w:start w:val="1"/>
      <w:numFmt w:val="decimal"/>
      <w:lvlText w:val="%1."/>
      <w:lvlJc w:val="left"/>
      <w:pPr>
        <w:ind w:left="720" w:hanging="360"/>
      </w:pPr>
      <w:rPr>
        <w:rFonts w:hint="default"/>
      </w:rPr>
    </w:lvl>
    <w:lvl w:ilvl="1" w:tplc="E1C6E7A2">
      <w:start w:val="1"/>
      <w:numFmt w:val="lowerLetter"/>
      <w:lvlText w:val="%2."/>
      <w:lvlJc w:val="left"/>
      <w:pPr>
        <w:ind w:left="1440" w:hanging="360"/>
      </w:pPr>
    </w:lvl>
    <w:lvl w:ilvl="2" w:tplc="D05619BE">
      <w:start w:val="1"/>
      <w:numFmt w:val="lowerRoman"/>
      <w:lvlText w:val="%3."/>
      <w:lvlJc w:val="right"/>
      <w:pPr>
        <w:ind w:left="2160" w:hanging="180"/>
      </w:pPr>
    </w:lvl>
    <w:lvl w:ilvl="3" w:tplc="158AA2E6">
      <w:start w:val="1"/>
      <w:numFmt w:val="decimal"/>
      <w:lvlText w:val="%4."/>
      <w:lvlJc w:val="left"/>
      <w:pPr>
        <w:ind w:left="2880" w:hanging="360"/>
      </w:pPr>
    </w:lvl>
    <w:lvl w:ilvl="4" w:tplc="F8AC983E" w:tentative="1">
      <w:start w:val="1"/>
      <w:numFmt w:val="lowerLetter"/>
      <w:lvlText w:val="%5."/>
      <w:lvlJc w:val="left"/>
      <w:pPr>
        <w:ind w:left="3600" w:hanging="360"/>
      </w:pPr>
    </w:lvl>
    <w:lvl w:ilvl="5" w:tplc="1AA81CD8" w:tentative="1">
      <w:start w:val="1"/>
      <w:numFmt w:val="lowerRoman"/>
      <w:lvlText w:val="%6."/>
      <w:lvlJc w:val="right"/>
      <w:pPr>
        <w:ind w:left="4320" w:hanging="180"/>
      </w:pPr>
    </w:lvl>
    <w:lvl w:ilvl="6" w:tplc="F710D1BA" w:tentative="1">
      <w:start w:val="1"/>
      <w:numFmt w:val="decimal"/>
      <w:lvlText w:val="%7."/>
      <w:lvlJc w:val="left"/>
      <w:pPr>
        <w:ind w:left="5040" w:hanging="360"/>
      </w:pPr>
    </w:lvl>
    <w:lvl w:ilvl="7" w:tplc="65141686" w:tentative="1">
      <w:start w:val="1"/>
      <w:numFmt w:val="lowerLetter"/>
      <w:lvlText w:val="%8."/>
      <w:lvlJc w:val="left"/>
      <w:pPr>
        <w:ind w:left="5760" w:hanging="360"/>
      </w:pPr>
    </w:lvl>
    <w:lvl w:ilvl="8" w:tplc="8D40392C" w:tentative="1">
      <w:start w:val="1"/>
      <w:numFmt w:val="lowerRoman"/>
      <w:lvlText w:val="%9."/>
      <w:lvlJc w:val="right"/>
      <w:pPr>
        <w:ind w:left="6480" w:hanging="180"/>
      </w:pPr>
    </w:lvl>
  </w:abstractNum>
  <w:abstractNum w:abstractNumId="157" w15:restartNumberingAfterBreak="0">
    <w:nsid w:val="0000009E"/>
    <w:multiLevelType w:val="hybridMultilevel"/>
    <w:tmpl w:val="1FDCB6EE"/>
    <w:lvl w:ilvl="0" w:tplc="90964B88">
      <w:start w:val="7"/>
      <w:numFmt w:val="bullet"/>
      <w:lvlText w:val=""/>
      <w:lvlJc w:val="left"/>
      <w:pPr>
        <w:ind w:left="1080" w:hanging="360"/>
      </w:pPr>
      <w:rPr>
        <w:rFonts w:ascii="Symbol" w:eastAsia="Times New Roman" w:hAnsi="Symbol" w:cs="Times New Roman" w:hint="default"/>
      </w:rPr>
    </w:lvl>
    <w:lvl w:ilvl="1" w:tplc="18049C0C" w:tentative="1">
      <w:start w:val="1"/>
      <w:numFmt w:val="bullet"/>
      <w:lvlText w:val="o"/>
      <w:lvlJc w:val="left"/>
      <w:pPr>
        <w:ind w:left="1800" w:hanging="360"/>
      </w:pPr>
      <w:rPr>
        <w:rFonts w:ascii="Courier New" w:hAnsi="Courier New" w:cs="Courier New" w:hint="default"/>
      </w:rPr>
    </w:lvl>
    <w:lvl w:ilvl="2" w:tplc="E2B4D1CC" w:tentative="1">
      <w:start w:val="1"/>
      <w:numFmt w:val="bullet"/>
      <w:lvlText w:val=""/>
      <w:lvlJc w:val="left"/>
      <w:pPr>
        <w:ind w:left="2520" w:hanging="360"/>
      </w:pPr>
      <w:rPr>
        <w:rFonts w:ascii="Wingdings" w:hAnsi="Wingdings" w:hint="default"/>
      </w:rPr>
    </w:lvl>
    <w:lvl w:ilvl="3" w:tplc="2D56B330" w:tentative="1">
      <w:start w:val="1"/>
      <w:numFmt w:val="bullet"/>
      <w:lvlText w:val=""/>
      <w:lvlJc w:val="left"/>
      <w:pPr>
        <w:ind w:left="3240" w:hanging="360"/>
      </w:pPr>
      <w:rPr>
        <w:rFonts w:ascii="Symbol" w:hAnsi="Symbol" w:hint="default"/>
      </w:rPr>
    </w:lvl>
    <w:lvl w:ilvl="4" w:tplc="A816BE6C" w:tentative="1">
      <w:start w:val="1"/>
      <w:numFmt w:val="bullet"/>
      <w:lvlText w:val="o"/>
      <w:lvlJc w:val="left"/>
      <w:pPr>
        <w:ind w:left="3960" w:hanging="360"/>
      </w:pPr>
      <w:rPr>
        <w:rFonts w:ascii="Courier New" w:hAnsi="Courier New" w:cs="Courier New" w:hint="default"/>
      </w:rPr>
    </w:lvl>
    <w:lvl w:ilvl="5" w:tplc="B85E73E8" w:tentative="1">
      <w:start w:val="1"/>
      <w:numFmt w:val="bullet"/>
      <w:lvlText w:val=""/>
      <w:lvlJc w:val="left"/>
      <w:pPr>
        <w:ind w:left="4680" w:hanging="360"/>
      </w:pPr>
      <w:rPr>
        <w:rFonts w:ascii="Wingdings" w:hAnsi="Wingdings" w:hint="default"/>
      </w:rPr>
    </w:lvl>
    <w:lvl w:ilvl="6" w:tplc="E8489DC2" w:tentative="1">
      <w:start w:val="1"/>
      <w:numFmt w:val="bullet"/>
      <w:lvlText w:val=""/>
      <w:lvlJc w:val="left"/>
      <w:pPr>
        <w:ind w:left="5400" w:hanging="360"/>
      </w:pPr>
      <w:rPr>
        <w:rFonts w:ascii="Symbol" w:hAnsi="Symbol" w:hint="default"/>
      </w:rPr>
    </w:lvl>
    <w:lvl w:ilvl="7" w:tplc="87F2F5F0" w:tentative="1">
      <w:start w:val="1"/>
      <w:numFmt w:val="bullet"/>
      <w:lvlText w:val="o"/>
      <w:lvlJc w:val="left"/>
      <w:pPr>
        <w:ind w:left="6120" w:hanging="360"/>
      </w:pPr>
      <w:rPr>
        <w:rFonts w:ascii="Courier New" w:hAnsi="Courier New" w:cs="Courier New" w:hint="default"/>
      </w:rPr>
    </w:lvl>
    <w:lvl w:ilvl="8" w:tplc="977A9980" w:tentative="1">
      <w:start w:val="1"/>
      <w:numFmt w:val="bullet"/>
      <w:lvlText w:val=""/>
      <w:lvlJc w:val="left"/>
      <w:pPr>
        <w:ind w:left="6840" w:hanging="360"/>
      </w:pPr>
      <w:rPr>
        <w:rFonts w:ascii="Wingdings" w:hAnsi="Wingdings" w:hint="default"/>
      </w:rPr>
    </w:lvl>
  </w:abstractNum>
  <w:abstractNum w:abstractNumId="158" w15:restartNumberingAfterBreak="0">
    <w:nsid w:val="0000009F"/>
    <w:multiLevelType w:val="multilevel"/>
    <w:tmpl w:val="37A2D466"/>
    <w:name w:val="BSAI Scheme 1"/>
    <w:lvl w:ilvl="0">
      <w:start w:val="1"/>
      <w:numFmt w:val="decimal"/>
      <w:pStyle w:val="Heading16"/>
      <w:lvlText w:val="SECTION %1."/>
      <w:lvlJc w:val="left"/>
      <w:pPr>
        <w:tabs>
          <w:tab w:val="num" w:pos="2700"/>
        </w:tabs>
        <w:ind w:left="2700" w:hanging="1440"/>
      </w:pPr>
      <w:rPr>
        <w:rFonts w:ascii="Times New Roman Bold" w:hAnsi="Times New Roman Bold" w:hint="default"/>
        <w:b/>
        <w:i w:val="0"/>
        <w:caps w:val="0"/>
        <w:vanish w:val="0"/>
        <w:color w:val="auto"/>
        <w:sz w:val="24"/>
        <w:u w:val="none"/>
      </w:rPr>
    </w:lvl>
    <w:lvl w:ilvl="1">
      <w:start w:val="1"/>
      <w:numFmt w:val="decimal"/>
      <w:pStyle w:val="Heading22"/>
      <w:isLgl/>
      <w:lvlText w:val="%1.%2"/>
      <w:lvlJc w:val="left"/>
      <w:pPr>
        <w:tabs>
          <w:tab w:val="num" w:pos="1350"/>
        </w:tabs>
        <w:ind w:left="1350" w:hanging="720"/>
      </w:pPr>
      <w:rPr>
        <w:rFonts w:ascii="Times New Roman Bold" w:hAnsi="Times New Roman Bold" w:hint="default"/>
        <w:b/>
        <w:i w:val="0"/>
        <w:caps w:val="0"/>
        <w:vanish w:val="0"/>
        <w:color w:val="000000"/>
        <w:sz w:val="24"/>
        <w:u w:val="none"/>
      </w:rPr>
    </w:lvl>
    <w:lvl w:ilvl="2">
      <w:start w:val="1"/>
      <w:numFmt w:val="decimal"/>
      <w:pStyle w:val="Heading32"/>
      <w:isLgl/>
      <w:lvlText w:val="%1.%2.%3"/>
      <w:lvlJc w:val="left"/>
      <w:pPr>
        <w:tabs>
          <w:tab w:val="num" w:pos="2250"/>
        </w:tabs>
        <w:ind w:left="2070" w:hanging="720"/>
      </w:pPr>
      <w:rPr>
        <w:rFonts w:ascii="Times New Roman Bold" w:hAnsi="Times New Roman Bold" w:hint="default"/>
        <w:b/>
        <w:i w:val="0"/>
        <w:caps w:val="0"/>
        <w:vanish w:val="0"/>
        <w:color w:val="auto"/>
        <w:sz w:val="24"/>
        <w:u w:val="none"/>
      </w:rPr>
    </w:lvl>
    <w:lvl w:ilvl="3">
      <w:start w:val="1"/>
      <w:numFmt w:val="decimal"/>
      <w:pStyle w:val="Heading43"/>
      <w:isLgl/>
      <w:lvlText w:val="%1.%2.%3.%4"/>
      <w:lvlJc w:val="left"/>
      <w:pPr>
        <w:tabs>
          <w:tab w:val="num" w:pos="2790"/>
        </w:tabs>
        <w:ind w:left="2790" w:hanging="720"/>
      </w:pPr>
      <w:rPr>
        <w:rFonts w:ascii="Times New Roman Bold" w:hAnsi="Times New Roman Bold" w:hint="default"/>
        <w:b/>
        <w:i w:val="0"/>
        <w:caps w:val="0"/>
        <w:strike w:val="0"/>
        <w:dstrike w:val="0"/>
        <w:vanish w:val="0"/>
        <w:color w:val="auto"/>
        <w:kern w:val="0"/>
        <w:sz w:val="24"/>
        <w:szCs w:val="24"/>
        <w:u w:val="none"/>
        <w:vertAlign w:val="baseline"/>
      </w:rPr>
    </w:lvl>
    <w:lvl w:ilvl="4">
      <w:start w:val="1"/>
      <w:numFmt w:val="lowerLetter"/>
      <w:pStyle w:val="Heading51"/>
      <w:lvlText w:val="%5."/>
      <w:lvlJc w:val="left"/>
      <w:pPr>
        <w:tabs>
          <w:tab w:val="num" w:pos="4950"/>
        </w:tabs>
        <w:ind w:left="-90" w:firstLine="4320"/>
      </w:pPr>
      <w:rPr>
        <w:rFonts w:hint="default"/>
        <w:caps w:val="0"/>
        <w:vanish w:val="0"/>
        <w:color w:val="auto"/>
        <w:u w:val="none"/>
      </w:rPr>
    </w:lvl>
    <w:lvl w:ilvl="5">
      <w:start w:val="1"/>
      <w:numFmt w:val="lowerRoman"/>
      <w:pStyle w:val="Heading61"/>
      <w:lvlText w:val="%6."/>
      <w:lvlJc w:val="left"/>
      <w:pPr>
        <w:tabs>
          <w:tab w:val="num" w:pos="5670"/>
        </w:tabs>
        <w:ind w:left="-90" w:firstLine="5040"/>
      </w:pPr>
      <w:rPr>
        <w:rFonts w:hint="default"/>
        <w:caps w:val="0"/>
        <w:vanish w:val="0"/>
        <w:color w:val="auto"/>
        <w:u w:val="none"/>
      </w:rPr>
    </w:lvl>
    <w:lvl w:ilvl="6">
      <w:start w:val="1"/>
      <w:numFmt w:val="decimal"/>
      <w:pStyle w:val="Heading71"/>
      <w:lvlText w:val="%7)"/>
      <w:lvlJc w:val="left"/>
      <w:pPr>
        <w:tabs>
          <w:tab w:val="num" w:pos="6390"/>
        </w:tabs>
        <w:ind w:left="-90" w:firstLine="5760"/>
      </w:pPr>
      <w:rPr>
        <w:rFonts w:hint="default"/>
        <w:caps w:val="0"/>
        <w:vanish w:val="0"/>
        <w:color w:val="auto"/>
        <w:u w:val="none"/>
      </w:rPr>
    </w:lvl>
    <w:lvl w:ilvl="7">
      <w:start w:val="1"/>
      <w:numFmt w:val="decimal"/>
      <w:pStyle w:val="Heading81"/>
      <w:lvlText w:val="%8."/>
      <w:lvlJc w:val="left"/>
      <w:pPr>
        <w:tabs>
          <w:tab w:val="num" w:pos="630"/>
        </w:tabs>
        <w:ind w:left="630" w:hanging="720"/>
      </w:pPr>
      <w:rPr>
        <w:rFonts w:hint="default"/>
        <w:b/>
        <w:caps w:val="0"/>
        <w:vanish w:val="0"/>
        <w:color w:val="auto"/>
        <w:u w:val="none"/>
      </w:rPr>
    </w:lvl>
    <w:lvl w:ilvl="8">
      <w:start w:val="1"/>
      <w:numFmt w:val="lowerLetter"/>
      <w:pStyle w:val="Heading91"/>
      <w:lvlText w:val="%9."/>
      <w:lvlJc w:val="left"/>
      <w:pPr>
        <w:tabs>
          <w:tab w:val="num" w:pos="1350"/>
        </w:tabs>
        <w:ind w:left="1350" w:hanging="720"/>
      </w:pPr>
      <w:rPr>
        <w:rFonts w:hint="default"/>
        <w:caps w:val="0"/>
        <w:vanish w:val="0"/>
        <w:color w:val="auto"/>
        <w:u w:val="none"/>
      </w:rPr>
    </w:lvl>
  </w:abstractNum>
  <w:abstractNum w:abstractNumId="159" w15:restartNumberingAfterBreak="0">
    <w:nsid w:val="000000A0"/>
    <w:multiLevelType w:val="hybridMultilevel"/>
    <w:tmpl w:val="928EB586"/>
    <w:lvl w:ilvl="0" w:tplc="69C290E2">
      <w:start w:val="1"/>
      <w:numFmt w:val="decimal"/>
      <w:lvlText w:val="%1."/>
      <w:lvlJc w:val="left"/>
      <w:pPr>
        <w:ind w:left="720" w:hanging="360"/>
      </w:pPr>
      <w:rPr>
        <w:rFonts w:hint="default"/>
        <w:b/>
      </w:rPr>
    </w:lvl>
    <w:lvl w:ilvl="1" w:tplc="97FABBBA" w:tentative="1">
      <w:start w:val="1"/>
      <w:numFmt w:val="lowerLetter"/>
      <w:lvlText w:val="%2."/>
      <w:lvlJc w:val="left"/>
      <w:pPr>
        <w:ind w:left="1440" w:hanging="360"/>
      </w:pPr>
    </w:lvl>
    <w:lvl w:ilvl="2" w:tplc="49D4B848" w:tentative="1">
      <w:start w:val="1"/>
      <w:numFmt w:val="lowerRoman"/>
      <w:lvlText w:val="%3."/>
      <w:lvlJc w:val="right"/>
      <w:pPr>
        <w:ind w:left="2160" w:hanging="180"/>
      </w:pPr>
    </w:lvl>
    <w:lvl w:ilvl="3" w:tplc="35601A40" w:tentative="1">
      <w:start w:val="1"/>
      <w:numFmt w:val="decimal"/>
      <w:lvlText w:val="%4."/>
      <w:lvlJc w:val="left"/>
      <w:pPr>
        <w:ind w:left="2880" w:hanging="360"/>
      </w:pPr>
    </w:lvl>
    <w:lvl w:ilvl="4" w:tplc="4B2666E2" w:tentative="1">
      <w:start w:val="1"/>
      <w:numFmt w:val="lowerLetter"/>
      <w:lvlText w:val="%5."/>
      <w:lvlJc w:val="left"/>
      <w:pPr>
        <w:ind w:left="3600" w:hanging="360"/>
      </w:pPr>
    </w:lvl>
    <w:lvl w:ilvl="5" w:tplc="5F3E5540" w:tentative="1">
      <w:start w:val="1"/>
      <w:numFmt w:val="lowerRoman"/>
      <w:lvlText w:val="%6."/>
      <w:lvlJc w:val="right"/>
      <w:pPr>
        <w:ind w:left="4320" w:hanging="180"/>
      </w:pPr>
    </w:lvl>
    <w:lvl w:ilvl="6" w:tplc="0A6E5B26" w:tentative="1">
      <w:start w:val="1"/>
      <w:numFmt w:val="decimal"/>
      <w:lvlText w:val="%7."/>
      <w:lvlJc w:val="left"/>
      <w:pPr>
        <w:ind w:left="5040" w:hanging="360"/>
      </w:pPr>
    </w:lvl>
    <w:lvl w:ilvl="7" w:tplc="569E467A" w:tentative="1">
      <w:start w:val="1"/>
      <w:numFmt w:val="lowerLetter"/>
      <w:lvlText w:val="%8."/>
      <w:lvlJc w:val="left"/>
      <w:pPr>
        <w:ind w:left="5760" w:hanging="360"/>
      </w:pPr>
    </w:lvl>
    <w:lvl w:ilvl="8" w:tplc="24FE7D3C" w:tentative="1">
      <w:start w:val="1"/>
      <w:numFmt w:val="lowerRoman"/>
      <w:lvlText w:val="%9."/>
      <w:lvlJc w:val="right"/>
      <w:pPr>
        <w:ind w:left="6480" w:hanging="180"/>
      </w:pPr>
    </w:lvl>
  </w:abstractNum>
  <w:abstractNum w:abstractNumId="160" w15:restartNumberingAfterBreak="0">
    <w:nsid w:val="000000A1"/>
    <w:multiLevelType w:val="hybridMultilevel"/>
    <w:tmpl w:val="949E0412"/>
    <w:lvl w:ilvl="0" w:tplc="E374950C">
      <w:start w:val="1"/>
      <w:numFmt w:val="bullet"/>
      <w:lvlText w:val=""/>
      <w:lvlJc w:val="left"/>
      <w:pPr>
        <w:ind w:left="720" w:hanging="360"/>
      </w:pPr>
      <w:rPr>
        <w:rFonts w:ascii="Symbol" w:hAnsi="Symbol" w:hint="default"/>
      </w:rPr>
    </w:lvl>
    <w:lvl w:ilvl="1" w:tplc="60924330" w:tentative="1">
      <w:start w:val="1"/>
      <w:numFmt w:val="bullet"/>
      <w:lvlText w:val="o"/>
      <w:lvlJc w:val="left"/>
      <w:pPr>
        <w:ind w:left="1440" w:hanging="360"/>
      </w:pPr>
      <w:rPr>
        <w:rFonts w:ascii="Courier New" w:hAnsi="Courier New" w:cs="Courier New" w:hint="default"/>
      </w:rPr>
    </w:lvl>
    <w:lvl w:ilvl="2" w:tplc="180CD810" w:tentative="1">
      <w:start w:val="1"/>
      <w:numFmt w:val="bullet"/>
      <w:lvlText w:val=""/>
      <w:lvlJc w:val="left"/>
      <w:pPr>
        <w:ind w:left="2160" w:hanging="360"/>
      </w:pPr>
      <w:rPr>
        <w:rFonts w:ascii="Wingdings" w:hAnsi="Wingdings" w:hint="default"/>
      </w:rPr>
    </w:lvl>
    <w:lvl w:ilvl="3" w:tplc="5E38E856" w:tentative="1">
      <w:start w:val="1"/>
      <w:numFmt w:val="bullet"/>
      <w:lvlText w:val=""/>
      <w:lvlJc w:val="left"/>
      <w:pPr>
        <w:ind w:left="2880" w:hanging="360"/>
      </w:pPr>
      <w:rPr>
        <w:rFonts w:ascii="Symbol" w:hAnsi="Symbol" w:hint="default"/>
      </w:rPr>
    </w:lvl>
    <w:lvl w:ilvl="4" w:tplc="C318177E" w:tentative="1">
      <w:start w:val="1"/>
      <w:numFmt w:val="bullet"/>
      <w:lvlText w:val="o"/>
      <w:lvlJc w:val="left"/>
      <w:pPr>
        <w:ind w:left="3600" w:hanging="360"/>
      </w:pPr>
      <w:rPr>
        <w:rFonts w:ascii="Courier New" w:hAnsi="Courier New" w:cs="Courier New" w:hint="default"/>
      </w:rPr>
    </w:lvl>
    <w:lvl w:ilvl="5" w:tplc="C1BA879A" w:tentative="1">
      <w:start w:val="1"/>
      <w:numFmt w:val="bullet"/>
      <w:lvlText w:val=""/>
      <w:lvlJc w:val="left"/>
      <w:pPr>
        <w:ind w:left="4320" w:hanging="360"/>
      </w:pPr>
      <w:rPr>
        <w:rFonts w:ascii="Wingdings" w:hAnsi="Wingdings" w:hint="default"/>
      </w:rPr>
    </w:lvl>
    <w:lvl w:ilvl="6" w:tplc="BD1C6F62" w:tentative="1">
      <w:start w:val="1"/>
      <w:numFmt w:val="bullet"/>
      <w:lvlText w:val=""/>
      <w:lvlJc w:val="left"/>
      <w:pPr>
        <w:ind w:left="5040" w:hanging="360"/>
      </w:pPr>
      <w:rPr>
        <w:rFonts w:ascii="Symbol" w:hAnsi="Symbol" w:hint="default"/>
      </w:rPr>
    </w:lvl>
    <w:lvl w:ilvl="7" w:tplc="8E18CC8E" w:tentative="1">
      <w:start w:val="1"/>
      <w:numFmt w:val="bullet"/>
      <w:lvlText w:val="o"/>
      <w:lvlJc w:val="left"/>
      <w:pPr>
        <w:ind w:left="5760" w:hanging="360"/>
      </w:pPr>
      <w:rPr>
        <w:rFonts w:ascii="Courier New" w:hAnsi="Courier New" w:cs="Courier New" w:hint="default"/>
      </w:rPr>
    </w:lvl>
    <w:lvl w:ilvl="8" w:tplc="21E486D2" w:tentative="1">
      <w:start w:val="1"/>
      <w:numFmt w:val="bullet"/>
      <w:lvlText w:val=""/>
      <w:lvlJc w:val="left"/>
      <w:pPr>
        <w:ind w:left="6480" w:hanging="360"/>
      </w:pPr>
      <w:rPr>
        <w:rFonts w:ascii="Wingdings" w:hAnsi="Wingdings" w:hint="default"/>
      </w:rPr>
    </w:lvl>
  </w:abstractNum>
  <w:abstractNum w:abstractNumId="161" w15:restartNumberingAfterBreak="0">
    <w:nsid w:val="000000A2"/>
    <w:multiLevelType w:val="hybridMultilevel"/>
    <w:tmpl w:val="AAEA84EC"/>
    <w:lvl w:ilvl="0" w:tplc="A0208F64">
      <w:start w:val="1"/>
      <w:numFmt w:val="bullet"/>
      <w:lvlText w:val=""/>
      <w:lvlJc w:val="left"/>
      <w:pPr>
        <w:ind w:left="720" w:hanging="360"/>
      </w:pPr>
      <w:rPr>
        <w:rFonts w:ascii="Symbol" w:hAnsi="Symbol" w:hint="default"/>
      </w:rPr>
    </w:lvl>
    <w:lvl w:ilvl="1" w:tplc="5C64CAF0" w:tentative="1">
      <w:start w:val="1"/>
      <w:numFmt w:val="bullet"/>
      <w:lvlText w:val="o"/>
      <w:lvlJc w:val="left"/>
      <w:pPr>
        <w:ind w:left="1440" w:hanging="360"/>
      </w:pPr>
      <w:rPr>
        <w:rFonts w:ascii="Courier New" w:hAnsi="Courier New" w:cs="Courier New" w:hint="default"/>
      </w:rPr>
    </w:lvl>
    <w:lvl w:ilvl="2" w:tplc="D13A1800" w:tentative="1">
      <w:start w:val="1"/>
      <w:numFmt w:val="bullet"/>
      <w:lvlText w:val=""/>
      <w:lvlJc w:val="left"/>
      <w:pPr>
        <w:ind w:left="2160" w:hanging="360"/>
      </w:pPr>
      <w:rPr>
        <w:rFonts w:ascii="Wingdings" w:hAnsi="Wingdings" w:hint="default"/>
      </w:rPr>
    </w:lvl>
    <w:lvl w:ilvl="3" w:tplc="3F88D5C4" w:tentative="1">
      <w:start w:val="1"/>
      <w:numFmt w:val="bullet"/>
      <w:lvlText w:val=""/>
      <w:lvlJc w:val="left"/>
      <w:pPr>
        <w:ind w:left="2880" w:hanging="360"/>
      </w:pPr>
      <w:rPr>
        <w:rFonts w:ascii="Symbol" w:hAnsi="Symbol" w:hint="default"/>
      </w:rPr>
    </w:lvl>
    <w:lvl w:ilvl="4" w:tplc="73CA7750" w:tentative="1">
      <w:start w:val="1"/>
      <w:numFmt w:val="bullet"/>
      <w:lvlText w:val="o"/>
      <w:lvlJc w:val="left"/>
      <w:pPr>
        <w:ind w:left="3600" w:hanging="360"/>
      </w:pPr>
      <w:rPr>
        <w:rFonts w:ascii="Courier New" w:hAnsi="Courier New" w:cs="Courier New" w:hint="default"/>
      </w:rPr>
    </w:lvl>
    <w:lvl w:ilvl="5" w:tplc="D6B2F3B0" w:tentative="1">
      <w:start w:val="1"/>
      <w:numFmt w:val="bullet"/>
      <w:lvlText w:val=""/>
      <w:lvlJc w:val="left"/>
      <w:pPr>
        <w:ind w:left="4320" w:hanging="360"/>
      </w:pPr>
      <w:rPr>
        <w:rFonts w:ascii="Wingdings" w:hAnsi="Wingdings" w:hint="default"/>
      </w:rPr>
    </w:lvl>
    <w:lvl w:ilvl="6" w:tplc="5456E762" w:tentative="1">
      <w:start w:val="1"/>
      <w:numFmt w:val="bullet"/>
      <w:lvlText w:val=""/>
      <w:lvlJc w:val="left"/>
      <w:pPr>
        <w:ind w:left="5040" w:hanging="360"/>
      </w:pPr>
      <w:rPr>
        <w:rFonts w:ascii="Symbol" w:hAnsi="Symbol" w:hint="default"/>
      </w:rPr>
    </w:lvl>
    <w:lvl w:ilvl="7" w:tplc="308603A4" w:tentative="1">
      <w:start w:val="1"/>
      <w:numFmt w:val="bullet"/>
      <w:lvlText w:val="o"/>
      <w:lvlJc w:val="left"/>
      <w:pPr>
        <w:ind w:left="5760" w:hanging="360"/>
      </w:pPr>
      <w:rPr>
        <w:rFonts w:ascii="Courier New" w:hAnsi="Courier New" w:cs="Courier New" w:hint="default"/>
      </w:rPr>
    </w:lvl>
    <w:lvl w:ilvl="8" w:tplc="E1ECC044" w:tentative="1">
      <w:start w:val="1"/>
      <w:numFmt w:val="bullet"/>
      <w:lvlText w:val=""/>
      <w:lvlJc w:val="left"/>
      <w:pPr>
        <w:ind w:left="6480" w:hanging="360"/>
      </w:pPr>
      <w:rPr>
        <w:rFonts w:ascii="Wingdings" w:hAnsi="Wingdings" w:hint="default"/>
      </w:rPr>
    </w:lvl>
  </w:abstractNum>
  <w:abstractNum w:abstractNumId="162" w15:restartNumberingAfterBreak="0">
    <w:nsid w:val="000000A3"/>
    <w:multiLevelType w:val="hybridMultilevel"/>
    <w:tmpl w:val="6EF2D794"/>
    <w:lvl w:ilvl="0" w:tplc="D690D938">
      <w:start w:val="1"/>
      <w:numFmt w:val="bullet"/>
      <w:lvlText w:val=""/>
      <w:lvlJc w:val="left"/>
      <w:pPr>
        <w:ind w:left="720" w:hanging="360"/>
      </w:pPr>
      <w:rPr>
        <w:rFonts w:ascii="Symbol" w:hAnsi="Symbol" w:hint="default"/>
      </w:rPr>
    </w:lvl>
    <w:lvl w:ilvl="1" w:tplc="C58AEE8E" w:tentative="1">
      <w:start w:val="1"/>
      <w:numFmt w:val="bullet"/>
      <w:lvlText w:val="o"/>
      <w:lvlJc w:val="left"/>
      <w:pPr>
        <w:ind w:left="1440" w:hanging="360"/>
      </w:pPr>
      <w:rPr>
        <w:rFonts w:ascii="Courier New" w:hAnsi="Courier New" w:cs="Courier New" w:hint="default"/>
      </w:rPr>
    </w:lvl>
    <w:lvl w:ilvl="2" w:tplc="60481518" w:tentative="1">
      <w:start w:val="1"/>
      <w:numFmt w:val="bullet"/>
      <w:lvlText w:val=""/>
      <w:lvlJc w:val="left"/>
      <w:pPr>
        <w:ind w:left="2160" w:hanging="360"/>
      </w:pPr>
      <w:rPr>
        <w:rFonts w:ascii="Wingdings" w:hAnsi="Wingdings" w:hint="default"/>
      </w:rPr>
    </w:lvl>
    <w:lvl w:ilvl="3" w:tplc="804ECCE6" w:tentative="1">
      <w:start w:val="1"/>
      <w:numFmt w:val="bullet"/>
      <w:lvlText w:val=""/>
      <w:lvlJc w:val="left"/>
      <w:pPr>
        <w:ind w:left="2880" w:hanging="360"/>
      </w:pPr>
      <w:rPr>
        <w:rFonts w:ascii="Symbol" w:hAnsi="Symbol" w:hint="default"/>
      </w:rPr>
    </w:lvl>
    <w:lvl w:ilvl="4" w:tplc="1CB846B4" w:tentative="1">
      <w:start w:val="1"/>
      <w:numFmt w:val="bullet"/>
      <w:lvlText w:val="o"/>
      <w:lvlJc w:val="left"/>
      <w:pPr>
        <w:ind w:left="3600" w:hanging="360"/>
      </w:pPr>
      <w:rPr>
        <w:rFonts w:ascii="Courier New" w:hAnsi="Courier New" w:cs="Courier New" w:hint="default"/>
      </w:rPr>
    </w:lvl>
    <w:lvl w:ilvl="5" w:tplc="B99AC71E" w:tentative="1">
      <w:start w:val="1"/>
      <w:numFmt w:val="bullet"/>
      <w:lvlText w:val=""/>
      <w:lvlJc w:val="left"/>
      <w:pPr>
        <w:ind w:left="4320" w:hanging="360"/>
      </w:pPr>
      <w:rPr>
        <w:rFonts w:ascii="Wingdings" w:hAnsi="Wingdings" w:hint="default"/>
      </w:rPr>
    </w:lvl>
    <w:lvl w:ilvl="6" w:tplc="4B987DF2" w:tentative="1">
      <w:start w:val="1"/>
      <w:numFmt w:val="bullet"/>
      <w:lvlText w:val=""/>
      <w:lvlJc w:val="left"/>
      <w:pPr>
        <w:ind w:left="5040" w:hanging="360"/>
      </w:pPr>
      <w:rPr>
        <w:rFonts w:ascii="Symbol" w:hAnsi="Symbol" w:hint="default"/>
      </w:rPr>
    </w:lvl>
    <w:lvl w:ilvl="7" w:tplc="45461474" w:tentative="1">
      <w:start w:val="1"/>
      <w:numFmt w:val="bullet"/>
      <w:lvlText w:val="o"/>
      <w:lvlJc w:val="left"/>
      <w:pPr>
        <w:ind w:left="5760" w:hanging="360"/>
      </w:pPr>
      <w:rPr>
        <w:rFonts w:ascii="Courier New" w:hAnsi="Courier New" w:cs="Courier New" w:hint="default"/>
      </w:rPr>
    </w:lvl>
    <w:lvl w:ilvl="8" w:tplc="0A0829C0" w:tentative="1">
      <w:start w:val="1"/>
      <w:numFmt w:val="bullet"/>
      <w:lvlText w:val=""/>
      <w:lvlJc w:val="left"/>
      <w:pPr>
        <w:ind w:left="6480" w:hanging="360"/>
      </w:pPr>
      <w:rPr>
        <w:rFonts w:ascii="Wingdings" w:hAnsi="Wingdings" w:hint="default"/>
      </w:rPr>
    </w:lvl>
  </w:abstractNum>
  <w:abstractNum w:abstractNumId="163" w15:restartNumberingAfterBreak="0">
    <w:nsid w:val="000000A4"/>
    <w:multiLevelType w:val="hybridMultilevel"/>
    <w:tmpl w:val="190EB1BE"/>
    <w:lvl w:ilvl="0" w:tplc="44C6DC24">
      <w:start w:val="1"/>
      <w:numFmt w:val="decimal"/>
      <w:lvlText w:val="%1."/>
      <w:lvlJc w:val="left"/>
      <w:pPr>
        <w:ind w:left="720" w:hanging="360"/>
      </w:pPr>
      <w:rPr>
        <w:rFonts w:hint="default"/>
      </w:rPr>
    </w:lvl>
    <w:lvl w:ilvl="1" w:tplc="D53CED1C" w:tentative="1">
      <w:start w:val="1"/>
      <w:numFmt w:val="lowerLetter"/>
      <w:lvlText w:val="%2."/>
      <w:lvlJc w:val="left"/>
      <w:pPr>
        <w:ind w:left="1440" w:hanging="360"/>
      </w:pPr>
    </w:lvl>
    <w:lvl w:ilvl="2" w:tplc="046CFBD0" w:tentative="1">
      <w:start w:val="1"/>
      <w:numFmt w:val="lowerRoman"/>
      <w:lvlText w:val="%3."/>
      <w:lvlJc w:val="right"/>
      <w:pPr>
        <w:ind w:left="2160" w:hanging="180"/>
      </w:pPr>
    </w:lvl>
    <w:lvl w:ilvl="3" w:tplc="EB245ADA" w:tentative="1">
      <w:start w:val="1"/>
      <w:numFmt w:val="decimal"/>
      <w:lvlText w:val="%4."/>
      <w:lvlJc w:val="left"/>
      <w:pPr>
        <w:ind w:left="2880" w:hanging="360"/>
      </w:pPr>
    </w:lvl>
    <w:lvl w:ilvl="4" w:tplc="D8747724" w:tentative="1">
      <w:start w:val="1"/>
      <w:numFmt w:val="lowerLetter"/>
      <w:lvlText w:val="%5."/>
      <w:lvlJc w:val="left"/>
      <w:pPr>
        <w:ind w:left="3600" w:hanging="360"/>
      </w:pPr>
    </w:lvl>
    <w:lvl w:ilvl="5" w:tplc="25C6820E" w:tentative="1">
      <w:start w:val="1"/>
      <w:numFmt w:val="lowerRoman"/>
      <w:lvlText w:val="%6."/>
      <w:lvlJc w:val="right"/>
      <w:pPr>
        <w:ind w:left="4320" w:hanging="180"/>
      </w:pPr>
    </w:lvl>
    <w:lvl w:ilvl="6" w:tplc="DEB2FF8C" w:tentative="1">
      <w:start w:val="1"/>
      <w:numFmt w:val="decimal"/>
      <w:lvlText w:val="%7."/>
      <w:lvlJc w:val="left"/>
      <w:pPr>
        <w:ind w:left="5040" w:hanging="360"/>
      </w:pPr>
    </w:lvl>
    <w:lvl w:ilvl="7" w:tplc="543ABD3A" w:tentative="1">
      <w:start w:val="1"/>
      <w:numFmt w:val="lowerLetter"/>
      <w:lvlText w:val="%8."/>
      <w:lvlJc w:val="left"/>
      <w:pPr>
        <w:ind w:left="5760" w:hanging="360"/>
      </w:pPr>
    </w:lvl>
    <w:lvl w:ilvl="8" w:tplc="D362D744" w:tentative="1">
      <w:start w:val="1"/>
      <w:numFmt w:val="lowerRoman"/>
      <w:lvlText w:val="%9."/>
      <w:lvlJc w:val="right"/>
      <w:pPr>
        <w:ind w:left="6480" w:hanging="180"/>
      </w:pPr>
    </w:lvl>
  </w:abstractNum>
  <w:abstractNum w:abstractNumId="164" w15:restartNumberingAfterBreak="0">
    <w:nsid w:val="000000A5"/>
    <w:multiLevelType w:val="hybridMultilevel"/>
    <w:tmpl w:val="EE9C5CF2"/>
    <w:numStyleLink w:val="ImportedStyle2"/>
  </w:abstractNum>
  <w:abstractNum w:abstractNumId="165" w15:restartNumberingAfterBreak="0">
    <w:nsid w:val="000000A6"/>
    <w:multiLevelType w:val="hybridMultilevel"/>
    <w:tmpl w:val="EE9C5CF2"/>
    <w:styleLink w:val="ImportedStyle2"/>
    <w:lvl w:ilvl="0" w:tplc="348A13B2">
      <w:start w:val="1"/>
      <w:numFmt w:val="lowerLetter"/>
      <w:lvlText w:val="%1."/>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1" w:tplc="F85A2E9C">
      <w:start w:val="1"/>
      <w:numFmt w:val="lowerLetter"/>
      <w:lvlText w:val="%2."/>
      <w:lvlJc w:val="left"/>
      <w:pPr>
        <w:ind w:left="810" w:hanging="630"/>
      </w:pPr>
      <w:rPr>
        <w:rFonts w:hAnsi="Arial Unicode MS"/>
        <w:caps w:val="0"/>
        <w:smallCaps w:val="0"/>
        <w:strike w:val="0"/>
        <w:dstrike w:val="0"/>
        <w:color w:val="000000"/>
        <w:spacing w:val="0"/>
        <w:w w:val="100"/>
        <w:kern w:val="0"/>
        <w:position w:val="0"/>
        <w:highlight w:val="none"/>
        <w:vertAlign w:val="baseline"/>
      </w:rPr>
    </w:lvl>
    <w:lvl w:ilvl="2" w:tplc="73B20D32">
      <w:start w:val="1"/>
      <w:numFmt w:val="lowerRoman"/>
      <w:lvlText w:val="%3."/>
      <w:lvlJc w:val="left"/>
      <w:pPr>
        <w:ind w:left="1440" w:hanging="655"/>
      </w:pPr>
      <w:rPr>
        <w:rFonts w:hAnsi="Arial Unicode MS"/>
        <w:caps w:val="0"/>
        <w:smallCaps w:val="0"/>
        <w:strike w:val="0"/>
        <w:dstrike w:val="0"/>
        <w:color w:val="000000"/>
        <w:spacing w:val="0"/>
        <w:w w:val="100"/>
        <w:kern w:val="0"/>
        <w:position w:val="0"/>
        <w:highlight w:val="none"/>
        <w:vertAlign w:val="baseline"/>
      </w:rPr>
    </w:lvl>
    <w:lvl w:ilvl="3" w:tplc="9120E38E">
      <w:start w:val="1"/>
      <w:numFmt w:val="decimal"/>
      <w:lvlText w:val="%4."/>
      <w:lvlJc w:val="left"/>
      <w:pPr>
        <w:ind w:left="2160" w:hanging="720"/>
      </w:pPr>
      <w:rPr>
        <w:rFonts w:hAnsi="Arial Unicode MS"/>
        <w:caps w:val="0"/>
        <w:smallCaps w:val="0"/>
        <w:strike w:val="0"/>
        <w:dstrike w:val="0"/>
        <w:color w:val="000000"/>
        <w:spacing w:val="0"/>
        <w:w w:val="100"/>
        <w:kern w:val="0"/>
        <w:position w:val="0"/>
        <w:highlight w:val="none"/>
        <w:vertAlign w:val="baseline"/>
      </w:rPr>
    </w:lvl>
    <w:lvl w:ilvl="4" w:tplc="8310614E">
      <w:start w:val="1"/>
      <w:numFmt w:val="lowerLetter"/>
      <w:lvlText w:val="%5."/>
      <w:lvlJc w:val="left"/>
      <w:pPr>
        <w:ind w:left="2880" w:hanging="720"/>
      </w:pPr>
      <w:rPr>
        <w:rFonts w:hAnsi="Arial Unicode MS"/>
        <w:caps w:val="0"/>
        <w:smallCaps w:val="0"/>
        <w:strike w:val="0"/>
        <w:dstrike w:val="0"/>
        <w:color w:val="000000"/>
        <w:spacing w:val="0"/>
        <w:w w:val="100"/>
        <w:kern w:val="0"/>
        <w:position w:val="0"/>
        <w:highlight w:val="none"/>
        <w:vertAlign w:val="baseline"/>
      </w:rPr>
    </w:lvl>
    <w:lvl w:ilvl="5" w:tplc="4C2A55DC">
      <w:start w:val="1"/>
      <w:numFmt w:val="lowerRoman"/>
      <w:lvlText w:val="%6."/>
      <w:lvlJc w:val="left"/>
      <w:pPr>
        <w:ind w:left="3600" w:hanging="655"/>
      </w:pPr>
      <w:rPr>
        <w:rFonts w:hAnsi="Arial Unicode MS"/>
        <w:caps w:val="0"/>
        <w:smallCaps w:val="0"/>
        <w:strike w:val="0"/>
        <w:dstrike w:val="0"/>
        <w:color w:val="000000"/>
        <w:spacing w:val="0"/>
        <w:w w:val="100"/>
        <w:kern w:val="0"/>
        <w:position w:val="0"/>
        <w:highlight w:val="none"/>
        <w:vertAlign w:val="baseline"/>
      </w:rPr>
    </w:lvl>
    <w:lvl w:ilvl="6" w:tplc="2A205EF6">
      <w:start w:val="1"/>
      <w:numFmt w:val="decimal"/>
      <w:lvlText w:val="%7."/>
      <w:lvlJc w:val="left"/>
      <w:pPr>
        <w:ind w:left="4320" w:hanging="720"/>
      </w:pPr>
      <w:rPr>
        <w:rFonts w:hAnsi="Arial Unicode MS"/>
        <w:caps w:val="0"/>
        <w:smallCaps w:val="0"/>
        <w:strike w:val="0"/>
        <w:dstrike w:val="0"/>
        <w:color w:val="000000"/>
        <w:spacing w:val="0"/>
        <w:w w:val="100"/>
        <w:kern w:val="0"/>
        <w:position w:val="0"/>
        <w:highlight w:val="none"/>
        <w:vertAlign w:val="baseline"/>
      </w:rPr>
    </w:lvl>
    <w:lvl w:ilvl="7" w:tplc="7E503246">
      <w:start w:val="1"/>
      <w:numFmt w:val="lowerLetter"/>
      <w:lvlText w:val="%8."/>
      <w:lvlJc w:val="left"/>
      <w:pPr>
        <w:ind w:left="5040" w:hanging="720"/>
      </w:pPr>
      <w:rPr>
        <w:rFonts w:hAnsi="Arial Unicode MS"/>
        <w:caps w:val="0"/>
        <w:smallCaps w:val="0"/>
        <w:strike w:val="0"/>
        <w:dstrike w:val="0"/>
        <w:color w:val="000000"/>
        <w:spacing w:val="0"/>
        <w:w w:val="100"/>
        <w:kern w:val="0"/>
        <w:position w:val="0"/>
        <w:highlight w:val="none"/>
        <w:vertAlign w:val="baseline"/>
      </w:rPr>
    </w:lvl>
    <w:lvl w:ilvl="8" w:tplc="28E44086">
      <w:start w:val="1"/>
      <w:numFmt w:val="lowerRoman"/>
      <w:lvlText w:val="%9."/>
      <w:lvlJc w:val="left"/>
      <w:pPr>
        <w:ind w:left="5760" w:hanging="655"/>
      </w:pPr>
      <w:rPr>
        <w:rFonts w:hAnsi="Arial Unicode MS"/>
        <w:caps w:val="0"/>
        <w:smallCaps w:val="0"/>
        <w:strike w:val="0"/>
        <w:dstrike w:val="0"/>
        <w:color w:val="000000"/>
        <w:spacing w:val="0"/>
        <w:w w:val="100"/>
        <w:kern w:val="0"/>
        <w:position w:val="0"/>
        <w:highlight w:val="none"/>
        <w:vertAlign w:val="baseline"/>
      </w:rPr>
    </w:lvl>
  </w:abstractNum>
  <w:abstractNum w:abstractNumId="166" w15:restartNumberingAfterBreak="0">
    <w:nsid w:val="000000A7"/>
    <w:multiLevelType w:val="hybridMultilevel"/>
    <w:tmpl w:val="983CDB16"/>
    <w:lvl w:ilvl="0" w:tplc="8ED04E9E">
      <w:start w:val="1"/>
      <w:numFmt w:val="lowerLetter"/>
      <w:lvlText w:val="%1."/>
      <w:lvlJc w:val="left"/>
      <w:pPr>
        <w:ind w:left="720" w:hanging="720"/>
      </w:pPr>
      <w:rPr>
        <w:rFonts w:hAnsi="Arial Unicode MS" w:hint="default"/>
        <w:caps w:val="0"/>
        <w:smallCaps w:val="0"/>
        <w:strike w:val="0"/>
        <w:dstrike w:val="0"/>
        <w:color w:val="000000"/>
        <w:spacing w:val="0"/>
        <w:w w:val="100"/>
        <w:kern w:val="0"/>
        <w:position w:val="0"/>
        <w:vertAlign w:val="baseline"/>
      </w:rPr>
    </w:lvl>
    <w:lvl w:ilvl="1" w:tplc="6B8C4286" w:tentative="1">
      <w:start w:val="1"/>
      <w:numFmt w:val="lowerLetter"/>
      <w:lvlText w:val="%2."/>
      <w:lvlJc w:val="left"/>
      <w:pPr>
        <w:ind w:left="1440" w:hanging="360"/>
      </w:pPr>
    </w:lvl>
    <w:lvl w:ilvl="2" w:tplc="87DC6FA8" w:tentative="1">
      <w:start w:val="1"/>
      <w:numFmt w:val="lowerRoman"/>
      <w:lvlText w:val="%3."/>
      <w:lvlJc w:val="right"/>
      <w:pPr>
        <w:ind w:left="2160" w:hanging="180"/>
      </w:pPr>
    </w:lvl>
    <w:lvl w:ilvl="3" w:tplc="F8569056" w:tentative="1">
      <w:start w:val="1"/>
      <w:numFmt w:val="decimal"/>
      <w:lvlText w:val="%4."/>
      <w:lvlJc w:val="left"/>
      <w:pPr>
        <w:ind w:left="2880" w:hanging="360"/>
      </w:pPr>
    </w:lvl>
    <w:lvl w:ilvl="4" w:tplc="B754A61C" w:tentative="1">
      <w:start w:val="1"/>
      <w:numFmt w:val="lowerLetter"/>
      <w:lvlText w:val="%5."/>
      <w:lvlJc w:val="left"/>
      <w:pPr>
        <w:ind w:left="3600" w:hanging="360"/>
      </w:pPr>
    </w:lvl>
    <w:lvl w:ilvl="5" w:tplc="F7A03FF2" w:tentative="1">
      <w:start w:val="1"/>
      <w:numFmt w:val="lowerRoman"/>
      <w:lvlText w:val="%6."/>
      <w:lvlJc w:val="right"/>
      <w:pPr>
        <w:ind w:left="4320" w:hanging="180"/>
      </w:pPr>
    </w:lvl>
    <w:lvl w:ilvl="6" w:tplc="9706566E" w:tentative="1">
      <w:start w:val="1"/>
      <w:numFmt w:val="decimal"/>
      <w:lvlText w:val="%7."/>
      <w:lvlJc w:val="left"/>
      <w:pPr>
        <w:ind w:left="5040" w:hanging="360"/>
      </w:pPr>
    </w:lvl>
    <w:lvl w:ilvl="7" w:tplc="13228626" w:tentative="1">
      <w:start w:val="1"/>
      <w:numFmt w:val="lowerLetter"/>
      <w:lvlText w:val="%8."/>
      <w:lvlJc w:val="left"/>
      <w:pPr>
        <w:ind w:left="5760" w:hanging="360"/>
      </w:pPr>
    </w:lvl>
    <w:lvl w:ilvl="8" w:tplc="E6CCE516" w:tentative="1">
      <w:start w:val="1"/>
      <w:numFmt w:val="lowerRoman"/>
      <w:lvlText w:val="%9."/>
      <w:lvlJc w:val="right"/>
      <w:pPr>
        <w:ind w:left="6480" w:hanging="180"/>
      </w:pPr>
    </w:lvl>
  </w:abstractNum>
  <w:abstractNum w:abstractNumId="167" w15:restartNumberingAfterBreak="0">
    <w:nsid w:val="000000A8"/>
    <w:multiLevelType w:val="hybridMultilevel"/>
    <w:tmpl w:val="3F82EF70"/>
    <w:lvl w:ilvl="0" w:tplc="BDE8066A">
      <w:start w:val="1"/>
      <w:numFmt w:val="upperRoman"/>
      <w:lvlText w:val="%1."/>
      <w:lvlJc w:val="left"/>
      <w:pPr>
        <w:ind w:left="709" w:hanging="527"/>
      </w:pPr>
      <w:rPr>
        <w:rFonts w:ascii="Times New Roman Bold" w:hAnsi="Times New Roman Bold"/>
        <w:b/>
        <w:caps w:val="0"/>
        <w:smallCaps w:val="0"/>
        <w:strike w:val="0"/>
        <w:dstrike w:val="0"/>
        <w:color w:val="000000"/>
        <w:spacing w:val="-20"/>
      </w:rPr>
    </w:lvl>
    <w:lvl w:ilvl="1" w:tplc="6984651A">
      <w:start w:val="1"/>
      <w:numFmt w:val="lowerLetter"/>
      <w:lvlText w:val="%2."/>
      <w:lvlJc w:val="left"/>
      <w:pPr>
        <w:ind w:left="709" w:hanging="527"/>
      </w:pPr>
      <w:rPr>
        <w:rFonts w:ascii="Times New Roman" w:hAnsi="Times New Roman"/>
        <w:b/>
        <w:caps w:val="0"/>
        <w:smallCaps w:val="0"/>
        <w:strike w:val="0"/>
        <w:dstrike w:val="0"/>
        <w:color w:val="000000"/>
      </w:rPr>
    </w:lvl>
    <w:lvl w:ilvl="2" w:tplc="0678796A">
      <w:start w:val="1"/>
      <w:numFmt w:val="lowerRoman"/>
      <w:lvlText w:val="%3."/>
      <w:lvlJc w:val="left"/>
      <w:pPr>
        <w:ind w:left="709" w:hanging="527"/>
      </w:pPr>
      <w:rPr>
        <w:rFonts w:ascii="Times New Roman" w:hAnsi="Times New Roman"/>
        <w:b/>
        <w:caps w:val="0"/>
        <w:smallCaps w:val="0"/>
        <w:strike w:val="0"/>
        <w:dstrike w:val="0"/>
        <w:color w:val="000000"/>
      </w:rPr>
    </w:lvl>
    <w:lvl w:ilvl="3" w:tplc="6DE2EE10">
      <w:start w:val="1"/>
      <w:numFmt w:val="lowerLetter"/>
      <w:lvlText w:val="%4."/>
      <w:lvlJc w:val="left"/>
      <w:pPr>
        <w:ind w:left="709" w:hanging="527"/>
      </w:pPr>
      <w:rPr>
        <w:rFonts w:ascii="Times New Roman" w:hAnsi="Times New Roman"/>
        <w:b w:val="0"/>
        <w:caps w:val="0"/>
        <w:smallCaps w:val="0"/>
        <w:strike w:val="0"/>
        <w:dstrike w:val="0"/>
        <w:color w:val="000000"/>
      </w:rPr>
    </w:lvl>
    <w:lvl w:ilvl="4" w:tplc="75E673BC">
      <w:start w:val="1"/>
      <w:numFmt w:val="lowerLetter"/>
      <w:lvlText w:val="%5."/>
      <w:lvlJc w:val="left"/>
      <w:pPr>
        <w:ind w:left="709" w:hanging="527"/>
      </w:pPr>
      <w:rPr>
        <w:rFonts w:ascii="Times New Roman" w:hAnsi="Times New Roman"/>
        <w:b/>
        <w:caps w:val="0"/>
        <w:smallCaps w:val="0"/>
        <w:strike w:val="0"/>
        <w:dstrike w:val="0"/>
        <w:color w:val="000000"/>
      </w:rPr>
    </w:lvl>
    <w:lvl w:ilvl="5" w:tplc="814CBA98">
      <w:start w:val="1"/>
      <w:numFmt w:val="lowerRoman"/>
      <w:lvlText w:val="%6."/>
      <w:lvlJc w:val="left"/>
      <w:pPr>
        <w:ind w:left="709" w:hanging="527"/>
      </w:pPr>
      <w:rPr>
        <w:rFonts w:ascii="Times New Roman" w:hAnsi="Times New Roman"/>
        <w:b/>
        <w:caps w:val="0"/>
        <w:smallCaps w:val="0"/>
        <w:strike w:val="0"/>
        <w:dstrike w:val="0"/>
        <w:color w:val="000000"/>
      </w:rPr>
    </w:lvl>
    <w:lvl w:ilvl="6" w:tplc="DEE8E55C">
      <w:start w:val="1"/>
      <w:numFmt w:val="decimal"/>
      <w:lvlText w:val="%7."/>
      <w:lvlJc w:val="left"/>
      <w:pPr>
        <w:ind w:left="709" w:hanging="527"/>
      </w:pPr>
      <w:rPr>
        <w:rFonts w:ascii="Times New Roman" w:hAnsi="Times New Roman"/>
        <w:b w:val="0"/>
        <w:caps w:val="0"/>
        <w:smallCaps w:val="0"/>
        <w:strike w:val="0"/>
        <w:dstrike w:val="0"/>
        <w:color w:val="000000"/>
        <w:u w:color="0000FF"/>
      </w:rPr>
    </w:lvl>
    <w:lvl w:ilvl="7" w:tplc="8E42E526">
      <w:start w:val="1"/>
      <w:numFmt w:val="lowerLetter"/>
      <w:lvlText w:val="%8."/>
      <w:lvlJc w:val="left"/>
      <w:pPr>
        <w:ind w:left="709" w:hanging="527"/>
      </w:pPr>
      <w:rPr>
        <w:rFonts w:ascii="Times New Roman" w:hAnsi="Times New Roman"/>
        <w:b/>
        <w:caps w:val="0"/>
        <w:smallCaps w:val="0"/>
        <w:strike w:val="0"/>
        <w:dstrike w:val="0"/>
        <w:color w:val="000000"/>
      </w:rPr>
    </w:lvl>
    <w:lvl w:ilvl="8" w:tplc="8668EA24">
      <w:start w:val="1"/>
      <w:numFmt w:val="lowerRoman"/>
      <w:lvlText w:val="%9."/>
      <w:lvlJc w:val="left"/>
      <w:pPr>
        <w:ind w:left="709" w:hanging="527"/>
      </w:pPr>
      <w:rPr>
        <w:rFonts w:ascii="Times New Roman" w:hAnsi="Times New Roman"/>
        <w:b/>
        <w:caps w:val="0"/>
        <w:smallCaps w:val="0"/>
        <w:strike w:val="0"/>
        <w:dstrike w:val="0"/>
        <w:color w:val="000000"/>
      </w:rPr>
    </w:lvl>
  </w:abstractNum>
  <w:abstractNum w:abstractNumId="168" w15:restartNumberingAfterBreak="0">
    <w:nsid w:val="000000A9"/>
    <w:multiLevelType w:val="hybridMultilevel"/>
    <w:tmpl w:val="AC221D40"/>
    <w:lvl w:ilvl="0" w:tplc="30BE6E1C">
      <w:start w:val="1"/>
      <w:numFmt w:val="decimal"/>
      <w:lvlText w:val="%1."/>
      <w:lvlJc w:val="left"/>
      <w:pPr>
        <w:ind w:left="1800" w:hanging="360"/>
      </w:pPr>
      <w:rPr>
        <w:caps w:val="0"/>
        <w:smallCaps w:val="0"/>
        <w:strike w:val="0"/>
        <w:dstrike w:val="0"/>
        <w:color w:val="000000"/>
      </w:rPr>
    </w:lvl>
    <w:lvl w:ilvl="1" w:tplc="94CCC1CE">
      <w:start w:val="1"/>
      <w:numFmt w:val="lowerLetter"/>
      <w:lvlText w:val="%2."/>
      <w:lvlJc w:val="left"/>
      <w:pPr>
        <w:ind w:left="1440" w:hanging="360"/>
      </w:pPr>
      <w:rPr>
        <w:rFonts w:ascii="Times New Roman" w:hAnsi="Times New Roman"/>
        <w:caps w:val="0"/>
        <w:smallCaps w:val="0"/>
        <w:strike w:val="0"/>
        <w:dstrike w:val="0"/>
        <w:color w:val="000000"/>
      </w:rPr>
    </w:lvl>
    <w:lvl w:ilvl="2" w:tplc="79BC8132">
      <w:start w:val="1"/>
      <w:numFmt w:val="lowerRoman"/>
      <w:lvlText w:val="%3."/>
      <w:lvlJc w:val="left"/>
      <w:pPr>
        <w:ind w:left="2160" w:hanging="300"/>
      </w:pPr>
      <w:rPr>
        <w:rFonts w:ascii="Times New Roman" w:hAnsi="Times New Roman"/>
        <w:caps w:val="0"/>
        <w:smallCaps w:val="0"/>
        <w:strike w:val="0"/>
        <w:dstrike w:val="0"/>
        <w:color w:val="000000"/>
      </w:rPr>
    </w:lvl>
    <w:lvl w:ilvl="3" w:tplc="CCC4F08A">
      <w:start w:val="1"/>
      <w:numFmt w:val="decimal"/>
      <w:lvlText w:val="%4."/>
      <w:lvlJc w:val="left"/>
      <w:pPr>
        <w:ind w:left="2880" w:hanging="360"/>
      </w:pPr>
      <w:rPr>
        <w:rFonts w:ascii="Times New Roman" w:hAnsi="Times New Roman"/>
        <w:caps w:val="0"/>
        <w:smallCaps w:val="0"/>
        <w:strike w:val="0"/>
        <w:dstrike w:val="0"/>
        <w:color w:val="000000"/>
      </w:rPr>
    </w:lvl>
    <w:lvl w:ilvl="4" w:tplc="9B405576">
      <w:start w:val="1"/>
      <w:numFmt w:val="lowerLetter"/>
      <w:lvlText w:val="%5."/>
      <w:lvlJc w:val="left"/>
      <w:pPr>
        <w:ind w:left="3600" w:hanging="360"/>
      </w:pPr>
      <w:rPr>
        <w:rFonts w:ascii="Times New Roman" w:hAnsi="Times New Roman"/>
        <w:caps w:val="0"/>
        <w:smallCaps w:val="0"/>
        <w:strike w:val="0"/>
        <w:dstrike w:val="0"/>
        <w:color w:val="000000"/>
      </w:rPr>
    </w:lvl>
    <w:lvl w:ilvl="5" w:tplc="204A1794">
      <w:start w:val="1"/>
      <w:numFmt w:val="lowerRoman"/>
      <w:lvlText w:val="%6."/>
      <w:lvlJc w:val="left"/>
      <w:pPr>
        <w:ind w:left="4320" w:hanging="300"/>
      </w:pPr>
      <w:rPr>
        <w:rFonts w:ascii="Times New Roman" w:hAnsi="Times New Roman"/>
        <w:caps w:val="0"/>
        <w:smallCaps w:val="0"/>
        <w:strike w:val="0"/>
        <w:dstrike w:val="0"/>
        <w:color w:val="000000"/>
      </w:rPr>
    </w:lvl>
    <w:lvl w:ilvl="6" w:tplc="0F406132">
      <w:start w:val="1"/>
      <w:numFmt w:val="decimal"/>
      <w:lvlText w:val="%7."/>
      <w:lvlJc w:val="left"/>
      <w:pPr>
        <w:ind w:left="5040" w:hanging="360"/>
      </w:pPr>
      <w:rPr>
        <w:rFonts w:ascii="Times New Roman" w:hAnsi="Times New Roman"/>
        <w:caps w:val="0"/>
        <w:smallCaps w:val="0"/>
        <w:strike w:val="0"/>
        <w:dstrike w:val="0"/>
        <w:color w:val="000000"/>
      </w:rPr>
    </w:lvl>
    <w:lvl w:ilvl="7" w:tplc="16562646">
      <w:start w:val="1"/>
      <w:numFmt w:val="lowerLetter"/>
      <w:lvlText w:val="%8."/>
      <w:lvlJc w:val="left"/>
      <w:pPr>
        <w:ind w:left="5760" w:hanging="360"/>
      </w:pPr>
      <w:rPr>
        <w:rFonts w:ascii="Times New Roman" w:hAnsi="Times New Roman"/>
        <w:caps w:val="0"/>
        <w:smallCaps w:val="0"/>
        <w:strike w:val="0"/>
        <w:dstrike w:val="0"/>
        <w:color w:val="000000"/>
      </w:rPr>
    </w:lvl>
    <w:lvl w:ilvl="8" w:tplc="AC0AA712">
      <w:start w:val="1"/>
      <w:numFmt w:val="lowerRoman"/>
      <w:lvlText w:val="%9."/>
      <w:lvlJc w:val="left"/>
      <w:pPr>
        <w:ind w:left="6480" w:hanging="300"/>
      </w:pPr>
      <w:rPr>
        <w:rFonts w:ascii="Times New Roman" w:hAnsi="Times New Roman"/>
        <w:caps w:val="0"/>
        <w:smallCaps w:val="0"/>
        <w:strike w:val="0"/>
        <w:dstrike w:val="0"/>
        <w:color w:val="000000"/>
      </w:rPr>
    </w:lvl>
  </w:abstractNum>
  <w:abstractNum w:abstractNumId="169" w15:restartNumberingAfterBreak="0">
    <w:nsid w:val="000000AA"/>
    <w:multiLevelType w:val="hybridMultilevel"/>
    <w:tmpl w:val="DE24C48C"/>
    <w:numStyleLink w:val="ImportedStyle3"/>
  </w:abstractNum>
  <w:abstractNum w:abstractNumId="170" w15:restartNumberingAfterBreak="0">
    <w:nsid w:val="000000AB"/>
    <w:multiLevelType w:val="hybridMultilevel"/>
    <w:tmpl w:val="DE24C48C"/>
    <w:styleLink w:val="ImportedStyle3"/>
    <w:lvl w:ilvl="0" w:tplc="E1BA6266">
      <w:start w:val="1"/>
      <w:numFmt w:val="decimal"/>
      <w:lvlText w:val="%1."/>
      <w:lvlJc w:val="left"/>
      <w:pPr>
        <w:ind w:left="1282" w:hanging="382"/>
      </w:pPr>
      <w:rPr>
        <w:rFonts w:ascii="Times New Roman" w:hAnsi="Times New Roman"/>
        <w:caps w:val="0"/>
        <w:smallCaps w:val="0"/>
        <w:strike w:val="0"/>
        <w:dstrike w:val="0"/>
        <w:color w:val="000000"/>
      </w:rPr>
    </w:lvl>
    <w:lvl w:ilvl="1" w:tplc="5DD4E54A">
      <w:start w:val="1"/>
      <w:numFmt w:val="lowerLetter"/>
      <w:lvlText w:val="%2."/>
      <w:lvlJc w:val="left"/>
      <w:pPr>
        <w:ind w:left="4431" w:hanging="382"/>
      </w:pPr>
      <w:rPr>
        <w:rFonts w:ascii="Times New Roman" w:hAnsi="Times New Roman"/>
        <w:caps w:val="0"/>
        <w:smallCaps w:val="0"/>
        <w:strike w:val="0"/>
        <w:dstrike w:val="0"/>
        <w:color w:val="000000"/>
      </w:rPr>
    </w:lvl>
    <w:lvl w:ilvl="2" w:tplc="E6E8EC38">
      <w:start w:val="1"/>
      <w:numFmt w:val="lowerRoman"/>
      <w:lvlText w:val="%3."/>
      <w:lvlJc w:val="left"/>
      <w:pPr>
        <w:ind w:left="5151" w:hanging="307"/>
      </w:pPr>
      <w:rPr>
        <w:rFonts w:ascii="Times New Roman" w:hAnsi="Times New Roman"/>
        <w:caps w:val="0"/>
        <w:smallCaps w:val="0"/>
        <w:strike w:val="0"/>
        <w:dstrike w:val="0"/>
        <w:color w:val="000000"/>
      </w:rPr>
    </w:lvl>
    <w:lvl w:ilvl="3" w:tplc="A32C366A">
      <w:start w:val="1"/>
      <w:numFmt w:val="decimal"/>
      <w:lvlText w:val="%4."/>
      <w:lvlJc w:val="left"/>
      <w:pPr>
        <w:ind w:left="5871" w:hanging="382"/>
      </w:pPr>
      <w:rPr>
        <w:rFonts w:ascii="Times New Roman" w:hAnsi="Times New Roman"/>
        <w:caps w:val="0"/>
        <w:smallCaps w:val="0"/>
        <w:strike w:val="0"/>
        <w:dstrike w:val="0"/>
        <w:color w:val="000000"/>
      </w:rPr>
    </w:lvl>
    <w:lvl w:ilvl="4" w:tplc="CA0CD6D8">
      <w:start w:val="1"/>
      <w:numFmt w:val="lowerLetter"/>
      <w:lvlText w:val="%5."/>
      <w:lvlJc w:val="left"/>
      <w:pPr>
        <w:ind w:left="6591" w:hanging="382"/>
      </w:pPr>
      <w:rPr>
        <w:rFonts w:ascii="Times New Roman" w:hAnsi="Times New Roman"/>
        <w:caps w:val="0"/>
        <w:smallCaps w:val="0"/>
        <w:strike w:val="0"/>
        <w:dstrike w:val="0"/>
        <w:color w:val="000000"/>
      </w:rPr>
    </w:lvl>
    <w:lvl w:ilvl="5" w:tplc="D040CF82">
      <w:start w:val="1"/>
      <w:numFmt w:val="lowerRoman"/>
      <w:lvlText w:val="%6."/>
      <w:lvlJc w:val="left"/>
      <w:pPr>
        <w:ind w:left="7311" w:hanging="307"/>
      </w:pPr>
      <w:rPr>
        <w:rFonts w:ascii="Times New Roman" w:hAnsi="Times New Roman"/>
        <w:caps w:val="0"/>
        <w:smallCaps w:val="0"/>
        <w:strike w:val="0"/>
        <w:dstrike w:val="0"/>
        <w:color w:val="000000"/>
      </w:rPr>
    </w:lvl>
    <w:lvl w:ilvl="6" w:tplc="5DD2CE8E">
      <w:start w:val="1"/>
      <w:numFmt w:val="decimal"/>
      <w:lvlText w:val="%7."/>
      <w:lvlJc w:val="left"/>
      <w:pPr>
        <w:ind w:left="8031" w:hanging="382"/>
      </w:pPr>
      <w:rPr>
        <w:rFonts w:ascii="Times New Roman" w:hAnsi="Times New Roman"/>
        <w:caps w:val="0"/>
        <w:smallCaps w:val="0"/>
        <w:strike w:val="0"/>
        <w:dstrike w:val="0"/>
        <w:color w:val="000000"/>
      </w:rPr>
    </w:lvl>
    <w:lvl w:ilvl="7" w:tplc="92E29226">
      <w:start w:val="1"/>
      <w:numFmt w:val="lowerLetter"/>
      <w:lvlText w:val="%8."/>
      <w:lvlJc w:val="left"/>
      <w:pPr>
        <w:ind w:hanging="382"/>
      </w:pPr>
      <w:rPr>
        <w:rFonts w:ascii="Times New Roman" w:hAnsi="Times New Roman"/>
        <w:caps w:val="0"/>
        <w:smallCaps w:val="0"/>
        <w:strike w:val="0"/>
        <w:dstrike w:val="0"/>
        <w:color w:val="000000"/>
      </w:rPr>
    </w:lvl>
    <w:lvl w:ilvl="8" w:tplc="55E6D128">
      <w:start w:val="1"/>
      <w:numFmt w:val="lowerRoman"/>
      <w:lvlText w:val="%9."/>
      <w:lvlJc w:val="left"/>
      <w:pPr>
        <w:ind w:hanging="307"/>
      </w:pPr>
      <w:rPr>
        <w:rFonts w:ascii="Times New Roman" w:hAnsi="Times New Roman"/>
        <w:caps w:val="0"/>
        <w:smallCaps w:val="0"/>
        <w:strike w:val="0"/>
        <w:dstrike w:val="0"/>
        <w:color w:val="000000"/>
      </w:rPr>
    </w:lvl>
  </w:abstractNum>
  <w:abstractNum w:abstractNumId="171" w15:restartNumberingAfterBreak="0">
    <w:nsid w:val="000000AC"/>
    <w:multiLevelType w:val="hybridMultilevel"/>
    <w:tmpl w:val="E66AF598"/>
    <w:lvl w:ilvl="0" w:tplc="EC787988">
      <w:start w:val="1"/>
      <w:numFmt w:val="decimal"/>
      <w:lvlText w:val="%1."/>
      <w:lvlJc w:val="left"/>
      <w:pPr>
        <w:ind w:left="1276" w:hanging="425"/>
      </w:pPr>
      <w:rPr>
        <w:rFonts w:ascii="Times New Roman" w:hAnsi="Times New Roman"/>
        <w:caps w:val="0"/>
        <w:smallCaps w:val="0"/>
        <w:strike w:val="0"/>
        <w:dstrike w:val="0"/>
        <w:color w:val="000000"/>
      </w:rPr>
    </w:lvl>
    <w:lvl w:ilvl="1" w:tplc="E95CFF5C">
      <w:start w:val="1"/>
      <w:numFmt w:val="lowerLetter"/>
      <w:lvlText w:val="%2."/>
      <w:lvlJc w:val="left"/>
      <w:pPr>
        <w:ind w:left="1890" w:hanging="360"/>
      </w:pPr>
      <w:rPr>
        <w:rFonts w:ascii="Times New Roman" w:hAnsi="Times New Roman"/>
        <w:caps w:val="0"/>
        <w:smallCaps w:val="0"/>
        <w:strike w:val="0"/>
        <w:dstrike w:val="0"/>
        <w:color w:val="000000"/>
      </w:rPr>
    </w:lvl>
    <w:lvl w:ilvl="2" w:tplc="319A46BC">
      <w:start w:val="1"/>
      <w:numFmt w:val="lowerRoman"/>
      <w:lvlText w:val="%3."/>
      <w:lvlJc w:val="left"/>
      <w:pPr>
        <w:ind w:left="2610" w:hanging="300"/>
      </w:pPr>
      <w:rPr>
        <w:rFonts w:ascii="Times New Roman" w:hAnsi="Times New Roman"/>
        <w:caps w:val="0"/>
        <w:smallCaps w:val="0"/>
        <w:strike w:val="0"/>
        <w:dstrike w:val="0"/>
        <w:color w:val="000000"/>
      </w:rPr>
    </w:lvl>
    <w:lvl w:ilvl="3" w:tplc="298C6CCC">
      <w:start w:val="1"/>
      <w:numFmt w:val="decimal"/>
      <w:lvlText w:val="%4."/>
      <w:lvlJc w:val="left"/>
      <w:pPr>
        <w:ind w:left="3330" w:hanging="360"/>
      </w:pPr>
      <w:rPr>
        <w:rFonts w:ascii="Times New Roman" w:hAnsi="Times New Roman"/>
        <w:caps w:val="0"/>
        <w:smallCaps w:val="0"/>
        <w:strike w:val="0"/>
        <w:dstrike w:val="0"/>
        <w:color w:val="000000"/>
      </w:rPr>
    </w:lvl>
    <w:lvl w:ilvl="4" w:tplc="4D3A428C">
      <w:start w:val="1"/>
      <w:numFmt w:val="lowerLetter"/>
      <w:lvlText w:val="%5."/>
      <w:lvlJc w:val="left"/>
      <w:pPr>
        <w:ind w:left="4050" w:hanging="360"/>
      </w:pPr>
      <w:rPr>
        <w:rFonts w:ascii="Times New Roman" w:hAnsi="Times New Roman"/>
        <w:caps w:val="0"/>
        <w:smallCaps w:val="0"/>
        <w:strike w:val="0"/>
        <w:dstrike w:val="0"/>
        <w:color w:val="000000"/>
      </w:rPr>
    </w:lvl>
    <w:lvl w:ilvl="5" w:tplc="5AB8DF16">
      <w:start w:val="1"/>
      <w:numFmt w:val="lowerRoman"/>
      <w:lvlText w:val="%6."/>
      <w:lvlJc w:val="left"/>
      <w:pPr>
        <w:ind w:left="4770" w:hanging="300"/>
      </w:pPr>
      <w:rPr>
        <w:rFonts w:ascii="Times New Roman" w:hAnsi="Times New Roman"/>
        <w:caps w:val="0"/>
        <w:smallCaps w:val="0"/>
        <w:strike w:val="0"/>
        <w:dstrike w:val="0"/>
        <w:color w:val="000000"/>
      </w:rPr>
    </w:lvl>
    <w:lvl w:ilvl="6" w:tplc="F64C6B6A">
      <w:start w:val="1"/>
      <w:numFmt w:val="decimal"/>
      <w:lvlText w:val="%7."/>
      <w:lvlJc w:val="left"/>
      <w:pPr>
        <w:ind w:left="5490" w:hanging="360"/>
      </w:pPr>
      <w:rPr>
        <w:rFonts w:ascii="Times New Roman" w:hAnsi="Times New Roman"/>
        <w:caps w:val="0"/>
        <w:smallCaps w:val="0"/>
        <w:strike w:val="0"/>
        <w:dstrike w:val="0"/>
        <w:color w:val="000000"/>
      </w:rPr>
    </w:lvl>
    <w:lvl w:ilvl="7" w:tplc="54A80FBE">
      <w:start w:val="1"/>
      <w:numFmt w:val="lowerLetter"/>
      <w:lvlText w:val="%8."/>
      <w:lvlJc w:val="left"/>
      <w:pPr>
        <w:ind w:left="6210" w:hanging="360"/>
      </w:pPr>
      <w:rPr>
        <w:rFonts w:ascii="Times New Roman" w:hAnsi="Times New Roman"/>
        <w:caps w:val="0"/>
        <w:smallCaps w:val="0"/>
        <w:strike w:val="0"/>
        <w:dstrike w:val="0"/>
        <w:color w:val="000000"/>
      </w:rPr>
    </w:lvl>
    <w:lvl w:ilvl="8" w:tplc="4FC6E0C4">
      <w:start w:val="1"/>
      <w:numFmt w:val="lowerRoman"/>
      <w:lvlText w:val="%9."/>
      <w:lvlJc w:val="left"/>
      <w:pPr>
        <w:ind w:left="6930" w:hanging="300"/>
      </w:pPr>
      <w:rPr>
        <w:rFonts w:ascii="Times New Roman" w:hAnsi="Times New Roman"/>
        <w:caps w:val="0"/>
        <w:smallCaps w:val="0"/>
        <w:strike w:val="0"/>
        <w:dstrike w:val="0"/>
        <w:color w:val="000000"/>
      </w:rPr>
    </w:lvl>
  </w:abstractNum>
  <w:abstractNum w:abstractNumId="172" w15:restartNumberingAfterBreak="0">
    <w:nsid w:val="000000AD"/>
    <w:multiLevelType w:val="hybridMultilevel"/>
    <w:tmpl w:val="FCEA3C00"/>
    <w:numStyleLink w:val="ImportedStyle20"/>
  </w:abstractNum>
  <w:abstractNum w:abstractNumId="173" w15:restartNumberingAfterBreak="0">
    <w:nsid w:val="000000AE"/>
    <w:multiLevelType w:val="hybridMultilevel"/>
    <w:tmpl w:val="FCEA3C00"/>
    <w:styleLink w:val="ImportedStyle20"/>
    <w:lvl w:ilvl="0" w:tplc="693EE1BA">
      <w:start w:val="1"/>
      <w:numFmt w:val="decimal"/>
      <w:lvlText w:val="%1."/>
      <w:lvlJc w:val="left"/>
      <w:pPr>
        <w:ind w:left="1282" w:hanging="432"/>
      </w:pPr>
      <w:rPr>
        <w:rFonts w:ascii="Times New Roman" w:hAnsi="Times New Roman"/>
        <w:caps w:val="0"/>
        <w:smallCaps w:val="0"/>
        <w:strike w:val="0"/>
        <w:dstrike w:val="0"/>
        <w:color w:val="000000"/>
      </w:rPr>
    </w:lvl>
    <w:lvl w:ilvl="1" w:tplc="52EC98F6">
      <w:start w:val="1"/>
      <w:numFmt w:val="lowerLetter"/>
      <w:lvlText w:val="%2."/>
      <w:lvlJc w:val="left"/>
      <w:pPr>
        <w:ind w:left="4431" w:hanging="432"/>
      </w:pPr>
      <w:rPr>
        <w:rFonts w:ascii="Times New Roman" w:hAnsi="Times New Roman"/>
        <w:caps w:val="0"/>
        <w:smallCaps w:val="0"/>
        <w:strike w:val="0"/>
        <w:dstrike w:val="0"/>
        <w:color w:val="000000"/>
      </w:rPr>
    </w:lvl>
    <w:lvl w:ilvl="2" w:tplc="C5BEA24A">
      <w:start w:val="1"/>
      <w:numFmt w:val="lowerRoman"/>
      <w:lvlText w:val="%3."/>
      <w:lvlJc w:val="left"/>
      <w:pPr>
        <w:ind w:left="5151" w:hanging="357"/>
      </w:pPr>
      <w:rPr>
        <w:rFonts w:ascii="Times New Roman" w:hAnsi="Times New Roman"/>
        <w:caps w:val="0"/>
        <w:smallCaps w:val="0"/>
        <w:strike w:val="0"/>
        <w:dstrike w:val="0"/>
        <w:color w:val="000000"/>
      </w:rPr>
    </w:lvl>
    <w:lvl w:ilvl="3" w:tplc="851AAEDC">
      <w:start w:val="1"/>
      <w:numFmt w:val="decimal"/>
      <w:lvlText w:val="%4."/>
      <w:lvlJc w:val="left"/>
      <w:pPr>
        <w:ind w:left="5871" w:hanging="432"/>
      </w:pPr>
      <w:rPr>
        <w:rFonts w:ascii="Times New Roman" w:hAnsi="Times New Roman"/>
        <w:caps w:val="0"/>
        <w:smallCaps w:val="0"/>
        <w:strike w:val="0"/>
        <w:dstrike w:val="0"/>
        <w:color w:val="000000"/>
      </w:rPr>
    </w:lvl>
    <w:lvl w:ilvl="4" w:tplc="BE94E2E0">
      <w:start w:val="1"/>
      <w:numFmt w:val="lowerLetter"/>
      <w:lvlText w:val="%5."/>
      <w:lvlJc w:val="left"/>
      <w:pPr>
        <w:ind w:left="6591" w:hanging="432"/>
      </w:pPr>
      <w:rPr>
        <w:rFonts w:ascii="Times New Roman" w:hAnsi="Times New Roman"/>
        <w:caps w:val="0"/>
        <w:smallCaps w:val="0"/>
        <w:strike w:val="0"/>
        <w:dstrike w:val="0"/>
        <w:color w:val="000000"/>
      </w:rPr>
    </w:lvl>
    <w:lvl w:ilvl="5" w:tplc="68086272">
      <w:start w:val="1"/>
      <w:numFmt w:val="lowerRoman"/>
      <w:lvlText w:val="%6."/>
      <w:lvlJc w:val="left"/>
      <w:pPr>
        <w:ind w:left="7311" w:hanging="357"/>
      </w:pPr>
      <w:rPr>
        <w:rFonts w:ascii="Times New Roman" w:hAnsi="Times New Roman"/>
        <w:caps w:val="0"/>
        <w:smallCaps w:val="0"/>
        <w:strike w:val="0"/>
        <w:dstrike w:val="0"/>
        <w:color w:val="000000"/>
      </w:rPr>
    </w:lvl>
    <w:lvl w:ilvl="6" w:tplc="49EE9F86">
      <w:start w:val="1"/>
      <w:numFmt w:val="decimal"/>
      <w:lvlText w:val="%7."/>
      <w:lvlJc w:val="left"/>
      <w:pPr>
        <w:ind w:left="8031" w:hanging="432"/>
      </w:pPr>
      <w:rPr>
        <w:rFonts w:ascii="Times New Roman" w:hAnsi="Times New Roman"/>
        <w:caps w:val="0"/>
        <w:smallCaps w:val="0"/>
        <w:strike w:val="0"/>
        <w:dstrike w:val="0"/>
        <w:color w:val="000000"/>
      </w:rPr>
    </w:lvl>
    <w:lvl w:ilvl="7" w:tplc="6B1442C4">
      <w:start w:val="1"/>
      <w:numFmt w:val="lowerLetter"/>
      <w:lvlText w:val="%8."/>
      <w:lvlJc w:val="left"/>
      <w:pPr>
        <w:ind w:hanging="432"/>
      </w:pPr>
      <w:rPr>
        <w:rFonts w:ascii="Times New Roman" w:hAnsi="Times New Roman"/>
        <w:caps w:val="0"/>
        <w:smallCaps w:val="0"/>
        <w:strike w:val="0"/>
        <w:dstrike w:val="0"/>
        <w:color w:val="000000"/>
      </w:rPr>
    </w:lvl>
    <w:lvl w:ilvl="8" w:tplc="BDF26654">
      <w:start w:val="1"/>
      <w:numFmt w:val="lowerRoman"/>
      <w:lvlText w:val="%9."/>
      <w:lvlJc w:val="left"/>
      <w:pPr>
        <w:ind w:hanging="357"/>
      </w:pPr>
      <w:rPr>
        <w:rFonts w:ascii="Times New Roman" w:hAnsi="Times New Roman"/>
        <w:caps w:val="0"/>
        <w:smallCaps w:val="0"/>
        <w:strike w:val="0"/>
        <w:dstrike w:val="0"/>
        <w:color w:val="000000"/>
      </w:rPr>
    </w:lvl>
  </w:abstractNum>
  <w:abstractNum w:abstractNumId="174" w15:restartNumberingAfterBreak="0">
    <w:nsid w:val="000000AF"/>
    <w:multiLevelType w:val="hybridMultilevel"/>
    <w:tmpl w:val="91249E76"/>
    <w:lvl w:ilvl="0" w:tplc="E2B60B30">
      <w:start w:val="1"/>
      <w:numFmt w:val="decimal"/>
      <w:lvlText w:val="%1."/>
      <w:lvlJc w:val="left"/>
      <w:pPr>
        <w:ind w:left="1230" w:hanging="330"/>
      </w:pPr>
      <w:rPr>
        <w:rFonts w:ascii="Times New Roman" w:hAnsi="Times New Roman"/>
        <w:caps w:val="0"/>
        <w:smallCaps w:val="0"/>
        <w:strike w:val="0"/>
        <w:dstrike w:val="0"/>
        <w:color w:val="000000"/>
      </w:rPr>
    </w:lvl>
    <w:lvl w:ilvl="1" w:tplc="7CF8D62A">
      <w:start w:val="1"/>
      <w:numFmt w:val="lowerLetter"/>
      <w:lvlText w:val="%2."/>
      <w:lvlJc w:val="left"/>
      <w:pPr>
        <w:ind w:left="1230" w:hanging="330"/>
      </w:pPr>
      <w:rPr>
        <w:rFonts w:ascii="Times New Roman" w:hAnsi="Times New Roman"/>
        <w:caps w:val="0"/>
        <w:smallCaps w:val="0"/>
        <w:strike w:val="0"/>
        <w:dstrike w:val="0"/>
        <w:color w:val="000000"/>
      </w:rPr>
    </w:lvl>
    <w:lvl w:ilvl="2" w:tplc="842058B8">
      <w:start w:val="1"/>
      <w:numFmt w:val="lowerRoman"/>
      <w:lvlText w:val="%3."/>
      <w:lvlJc w:val="left"/>
      <w:pPr>
        <w:ind w:left="1230" w:hanging="330"/>
      </w:pPr>
      <w:rPr>
        <w:rFonts w:ascii="Times New Roman" w:hAnsi="Times New Roman"/>
        <w:caps w:val="0"/>
        <w:smallCaps w:val="0"/>
        <w:strike w:val="0"/>
        <w:dstrike w:val="0"/>
        <w:color w:val="000000"/>
      </w:rPr>
    </w:lvl>
    <w:lvl w:ilvl="3" w:tplc="07F212C0">
      <w:start w:val="1"/>
      <w:numFmt w:val="decimal"/>
      <w:lvlText w:val="%4."/>
      <w:lvlJc w:val="left"/>
      <w:pPr>
        <w:ind w:left="1230" w:hanging="330"/>
      </w:pPr>
      <w:rPr>
        <w:rFonts w:ascii="Times New Roman" w:hAnsi="Times New Roman"/>
        <w:caps w:val="0"/>
        <w:smallCaps w:val="0"/>
        <w:strike w:val="0"/>
        <w:dstrike w:val="0"/>
        <w:color w:val="000000"/>
      </w:rPr>
    </w:lvl>
    <w:lvl w:ilvl="4" w:tplc="9F6EADA6">
      <w:start w:val="1"/>
      <w:numFmt w:val="lowerLetter"/>
      <w:lvlText w:val="%5."/>
      <w:lvlJc w:val="left"/>
      <w:pPr>
        <w:ind w:left="1230" w:hanging="330"/>
      </w:pPr>
      <w:rPr>
        <w:rFonts w:ascii="Times New Roman" w:hAnsi="Times New Roman"/>
        <w:caps w:val="0"/>
        <w:smallCaps w:val="0"/>
        <w:strike w:val="0"/>
        <w:dstrike w:val="0"/>
        <w:color w:val="000000"/>
      </w:rPr>
    </w:lvl>
    <w:lvl w:ilvl="5" w:tplc="406E4AC0">
      <w:start w:val="1"/>
      <w:numFmt w:val="lowerRoman"/>
      <w:lvlText w:val="%6."/>
      <w:lvlJc w:val="left"/>
      <w:pPr>
        <w:ind w:left="1230" w:hanging="330"/>
      </w:pPr>
      <w:rPr>
        <w:rFonts w:ascii="Times New Roman" w:hAnsi="Times New Roman"/>
        <w:caps w:val="0"/>
        <w:smallCaps w:val="0"/>
        <w:strike w:val="0"/>
        <w:dstrike w:val="0"/>
        <w:color w:val="000000"/>
      </w:rPr>
    </w:lvl>
    <w:lvl w:ilvl="6" w:tplc="1332BB06">
      <w:start w:val="1"/>
      <w:numFmt w:val="decimal"/>
      <w:lvlText w:val="%7."/>
      <w:lvlJc w:val="left"/>
      <w:pPr>
        <w:ind w:left="1230" w:hanging="330"/>
      </w:pPr>
      <w:rPr>
        <w:rFonts w:ascii="Times New Roman" w:hAnsi="Times New Roman"/>
        <w:caps w:val="0"/>
        <w:smallCaps w:val="0"/>
        <w:strike w:val="0"/>
        <w:dstrike w:val="0"/>
        <w:color w:val="000000"/>
      </w:rPr>
    </w:lvl>
    <w:lvl w:ilvl="7" w:tplc="526C8312">
      <w:start w:val="1"/>
      <w:numFmt w:val="lowerLetter"/>
      <w:lvlText w:val="%8."/>
      <w:lvlJc w:val="left"/>
      <w:pPr>
        <w:ind w:left="1230" w:hanging="330"/>
      </w:pPr>
      <w:rPr>
        <w:rFonts w:ascii="Times New Roman" w:hAnsi="Times New Roman"/>
        <w:caps w:val="0"/>
        <w:smallCaps w:val="0"/>
        <w:strike w:val="0"/>
        <w:dstrike w:val="0"/>
        <w:color w:val="000000"/>
      </w:rPr>
    </w:lvl>
    <w:lvl w:ilvl="8" w:tplc="B4A23D3C">
      <w:start w:val="1"/>
      <w:numFmt w:val="lowerRoman"/>
      <w:lvlText w:val="%9."/>
      <w:lvlJc w:val="left"/>
      <w:pPr>
        <w:ind w:left="1230" w:hanging="330"/>
      </w:pPr>
      <w:rPr>
        <w:rFonts w:ascii="Times New Roman" w:hAnsi="Times New Roman"/>
        <w:caps w:val="0"/>
        <w:smallCaps w:val="0"/>
        <w:strike w:val="0"/>
        <w:dstrike w:val="0"/>
        <w:color w:val="000000"/>
      </w:rPr>
    </w:lvl>
  </w:abstractNum>
  <w:abstractNum w:abstractNumId="175" w15:restartNumberingAfterBreak="0">
    <w:nsid w:val="000000B0"/>
    <w:multiLevelType w:val="hybridMultilevel"/>
    <w:tmpl w:val="298E74B4"/>
    <w:lvl w:ilvl="0" w:tplc="10C23742">
      <w:start w:val="1"/>
      <w:numFmt w:val="lowerLetter"/>
      <w:lvlText w:val="%1."/>
      <w:lvlJc w:val="left"/>
      <w:pPr>
        <w:ind w:left="1980" w:hanging="360"/>
      </w:pPr>
      <w:rPr>
        <w:rFonts w:ascii="Times New Roman" w:hAnsi="Times New Roman"/>
        <w:caps w:val="0"/>
        <w:smallCaps w:val="0"/>
        <w:strike w:val="0"/>
        <w:dstrike w:val="0"/>
        <w:color w:val="000000"/>
      </w:rPr>
    </w:lvl>
    <w:lvl w:ilvl="1" w:tplc="5268BC34" w:tentative="1">
      <w:start w:val="1"/>
      <w:numFmt w:val="lowerLetter"/>
      <w:lvlText w:val="%2."/>
      <w:lvlJc w:val="left"/>
      <w:pPr>
        <w:ind w:left="2700" w:hanging="360"/>
      </w:pPr>
    </w:lvl>
    <w:lvl w:ilvl="2" w:tplc="C4DCA7C8" w:tentative="1">
      <w:start w:val="1"/>
      <w:numFmt w:val="lowerRoman"/>
      <w:lvlText w:val="%3."/>
      <w:lvlJc w:val="right"/>
      <w:pPr>
        <w:ind w:left="3420" w:hanging="180"/>
      </w:pPr>
    </w:lvl>
    <w:lvl w:ilvl="3" w:tplc="112E7DD0" w:tentative="1">
      <w:start w:val="1"/>
      <w:numFmt w:val="decimal"/>
      <w:lvlText w:val="%4."/>
      <w:lvlJc w:val="left"/>
      <w:pPr>
        <w:ind w:left="4140" w:hanging="360"/>
      </w:pPr>
    </w:lvl>
    <w:lvl w:ilvl="4" w:tplc="F5CC1AC0" w:tentative="1">
      <w:start w:val="1"/>
      <w:numFmt w:val="lowerLetter"/>
      <w:lvlText w:val="%5."/>
      <w:lvlJc w:val="left"/>
      <w:pPr>
        <w:ind w:left="4860" w:hanging="360"/>
      </w:pPr>
    </w:lvl>
    <w:lvl w:ilvl="5" w:tplc="A246FE5A" w:tentative="1">
      <w:start w:val="1"/>
      <w:numFmt w:val="lowerRoman"/>
      <w:lvlText w:val="%6."/>
      <w:lvlJc w:val="right"/>
      <w:pPr>
        <w:ind w:left="5580" w:hanging="180"/>
      </w:pPr>
    </w:lvl>
    <w:lvl w:ilvl="6" w:tplc="63EA62EA" w:tentative="1">
      <w:start w:val="1"/>
      <w:numFmt w:val="decimal"/>
      <w:lvlText w:val="%7."/>
      <w:lvlJc w:val="left"/>
      <w:pPr>
        <w:ind w:left="6300" w:hanging="360"/>
      </w:pPr>
    </w:lvl>
    <w:lvl w:ilvl="7" w:tplc="3A5C335E" w:tentative="1">
      <w:start w:val="1"/>
      <w:numFmt w:val="lowerLetter"/>
      <w:lvlText w:val="%8."/>
      <w:lvlJc w:val="left"/>
      <w:pPr>
        <w:ind w:left="7020" w:hanging="360"/>
      </w:pPr>
    </w:lvl>
    <w:lvl w:ilvl="8" w:tplc="096A67CA" w:tentative="1">
      <w:start w:val="1"/>
      <w:numFmt w:val="lowerRoman"/>
      <w:lvlText w:val="%9."/>
      <w:lvlJc w:val="right"/>
      <w:pPr>
        <w:ind w:left="7740" w:hanging="180"/>
      </w:pPr>
    </w:lvl>
  </w:abstractNum>
  <w:abstractNum w:abstractNumId="176" w15:restartNumberingAfterBreak="0">
    <w:nsid w:val="000000B1"/>
    <w:multiLevelType w:val="hybridMultilevel"/>
    <w:tmpl w:val="DB54A0DE"/>
    <w:lvl w:ilvl="0" w:tplc="49F242B8">
      <w:start w:val="1"/>
      <w:numFmt w:val="decimal"/>
      <w:lvlText w:val="%1."/>
      <w:lvlJc w:val="left"/>
      <w:pPr>
        <w:ind w:left="1276" w:hanging="425"/>
      </w:pPr>
      <w:rPr>
        <w:rFonts w:ascii="Times New Roman" w:hAnsi="Times New Roman"/>
        <w:caps w:val="0"/>
        <w:smallCaps w:val="0"/>
        <w:strike w:val="0"/>
        <w:dstrike w:val="0"/>
        <w:color w:val="000000"/>
      </w:rPr>
    </w:lvl>
    <w:lvl w:ilvl="1" w:tplc="21CC1236">
      <w:start w:val="1"/>
      <w:numFmt w:val="lowerLetter"/>
      <w:lvlText w:val="%2."/>
      <w:lvlJc w:val="left"/>
      <w:pPr>
        <w:ind w:left="1276" w:hanging="425"/>
      </w:pPr>
      <w:rPr>
        <w:rFonts w:ascii="Times New Roman" w:hAnsi="Times New Roman"/>
        <w:caps w:val="0"/>
        <w:smallCaps w:val="0"/>
        <w:strike w:val="0"/>
        <w:dstrike w:val="0"/>
        <w:color w:val="000000"/>
      </w:rPr>
    </w:lvl>
    <w:lvl w:ilvl="2" w:tplc="E6CA854C">
      <w:start w:val="1"/>
      <w:numFmt w:val="lowerRoman"/>
      <w:lvlText w:val="%3."/>
      <w:lvlJc w:val="left"/>
      <w:pPr>
        <w:ind w:left="1276" w:hanging="425"/>
      </w:pPr>
      <w:rPr>
        <w:rFonts w:ascii="Times New Roman" w:hAnsi="Times New Roman"/>
        <w:caps w:val="0"/>
        <w:smallCaps w:val="0"/>
        <w:strike w:val="0"/>
        <w:dstrike w:val="0"/>
        <w:color w:val="000000"/>
      </w:rPr>
    </w:lvl>
    <w:lvl w:ilvl="3" w:tplc="24D66DA0">
      <w:start w:val="1"/>
      <w:numFmt w:val="decimal"/>
      <w:lvlText w:val="%4."/>
      <w:lvlJc w:val="left"/>
      <w:pPr>
        <w:ind w:left="1276" w:hanging="425"/>
      </w:pPr>
      <w:rPr>
        <w:rFonts w:ascii="Times New Roman" w:hAnsi="Times New Roman"/>
        <w:caps w:val="0"/>
        <w:smallCaps w:val="0"/>
        <w:strike w:val="0"/>
        <w:dstrike w:val="0"/>
        <w:color w:val="000000"/>
      </w:rPr>
    </w:lvl>
    <w:lvl w:ilvl="4" w:tplc="07301742">
      <w:start w:val="1"/>
      <w:numFmt w:val="lowerLetter"/>
      <w:lvlText w:val="%5."/>
      <w:lvlJc w:val="left"/>
      <w:pPr>
        <w:ind w:left="1276" w:hanging="425"/>
      </w:pPr>
      <w:rPr>
        <w:rFonts w:ascii="Times New Roman" w:hAnsi="Times New Roman"/>
        <w:caps w:val="0"/>
        <w:smallCaps w:val="0"/>
        <w:strike w:val="0"/>
        <w:dstrike w:val="0"/>
        <w:color w:val="000000"/>
      </w:rPr>
    </w:lvl>
    <w:lvl w:ilvl="5" w:tplc="A850BA4C">
      <w:start w:val="1"/>
      <w:numFmt w:val="lowerRoman"/>
      <w:lvlText w:val="%6."/>
      <w:lvlJc w:val="left"/>
      <w:pPr>
        <w:ind w:left="1276" w:hanging="425"/>
      </w:pPr>
      <w:rPr>
        <w:rFonts w:ascii="Times New Roman" w:hAnsi="Times New Roman"/>
        <w:caps w:val="0"/>
        <w:smallCaps w:val="0"/>
        <w:strike w:val="0"/>
        <w:dstrike w:val="0"/>
        <w:color w:val="000000"/>
      </w:rPr>
    </w:lvl>
    <w:lvl w:ilvl="6" w:tplc="85E62BB4">
      <w:start w:val="1"/>
      <w:numFmt w:val="decimal"/>
      <w:lvlText w:val="%7."/>
      <w:lvlJc w:val="left"/>
      <w:pPr>
        <w:ind w:left="1276" w:hanging="425"/>
      </w:pPr>
      <w:rPr>
        <w:rFonts w:ascii="Times New Roman" w:hAnsi="Times New Roman"/>
        <w:caps w:val="0"/>
        <w:smallCaps w:val="0"/>
        <w:strike w:val="0"/>
        <w:dstrike w:val="0"/>
        <w:color w:val="000000"/>
      </w:rPr>
    </w:lvl>
    <w:lvl w:ilvl="7" w:tplc="181A0C8A">
      <w:start w:val="1"/>
      <w:numFmt w:val="lowerLetter"/>
      <w:lvlText w:val="%8."/>
      <w:lvlJc w:val="left"/>
      <w:pPr>
        <w:ind w:left="1276" w:hanging="425"/>
      </w:pPr>
      <w:rPr>
        <w:rFonts w:ascii="Times New Roman" w:hAnsi="Times New Roman"/>
        <w:caps w:val="0"/>
        <w:smallCaps w:val="0"/>
        <w:strike w:val="0"/>
        <w:dstrike w:val="0"/>
        <w:color w:val="000000"/>
      </w:rPr>
    </w:lvl>
    <w:lvl w:ilvl="8" w:tplc="8D2A2390">
      <w:start w:val="1"/>
      <w:numFmt w:val="lowerRoman"/>
      <w:lvlText w:val="%9."/>
      <w:lvlJc w:val="left"/>
      <w:pPr>
        <w:ind w:left="1276" w:hanging="425"/>
      </w:pPr>
      <w:rPr>
        <w:rFonts w:ascii="Times New Roman" w:hAnsi="Times New Roman"/>
        <w:caps w:val="0"/>
        <w:smallCaps w:val="0"/>
        <w:strike w:val="0"/>
        <w:dstrike w:val="0"/>
        <w:color w:val="000000"/>
      </w:rPr>
    </w:lvl>
  </w:abstractNum>
  <w:abstractNum w:abstractNumId="177" w15:restartNumberingAfterBreak="0">
    <w:nsid w:val="000000B2"/>
    <w:multiLevelType w:val="hybridMultilevel"/>
    <w:tmpl w:val="9D9260A4"/>
    <w:lvl w:ilvl="0" w:tplc="CBC60766">
      <w:start w:val="1"/>
      <w:numFmt w:val="lowerLetter"/>
      <w:lvlText w:val="%1."/>
      <w:lvlJc w:val="left"/>
      <w:pPr>
        <w:ind w:left="1571" w:hanging="360"/>
      </w:pPr>
      <w:rPr>
        <w:rFonts w:ascii="Times New Roman" w:hAnsi="Times New Roman"/>
        <w:caps w:val="0"/>
        <w:smallCaps w:val="0"/>
        <w:strike w:val="0"/>
        <w:dstrike w:val="0"/>
        <w:color w:val="000000"/>
      </w:rPr>
    </w:lvl>
    <w:lvl w:ilvl="1" w:tplc="1F102F88">
      <w:start w:val="1"/>
      <w:numFmt w:val="lowerLetter"/>
      <w:lvlText w:val="%2."/>
      <w:lvlJc w:val="left"/>
      <w:pPr>
        <w:ind w:left="2291" w:hanging="360"/>
      </w:pPr>
      <w:rPr>
        <w:rFonts w:ascii="Times New Roman" w:hAnsi="Times New Roman"/>
        <w:caps w:val="0"/>
        <w:smallCaps w:val="0"/>
        <w:strike w:val="0"/>
        <w:dstrike w:val="0"/>
        <w:color w:val="000000"/>
      </w:rPr>
    </w:lvl>
    <w:lvl w:ilvl="2" w:tplc="E6CA5CCE">
      <w:start w:val="1"/>
      <w:numFmt w:val="lowerRoman"/>
      <w:lvlText w:val="%3."/>
      <w:lvlJc w:val="left"/>
      <w:pPr>
        <w:ind w:left="3011" w:hanging="300"/>
      </w:pPr>
      <w:rPr>
        <w:rFonts w:ascii="Times New Roman" w:hAnsi="Times New Roman"/>
        <w:caps w:val="0"/>
        <w:smallCaps w:val="0"/>
        <w:strike w:val="0"/>
        <w:dstrike w:val="0"/>
        <w:color w:val="000000"/>
      </w:rPr>
    </w:lvl>
    <w:lvl w:ilvl="3" w:tplc="A41EA596">
      <w:start w:val="1"/>
      <w:numFmt w:val="decimal"/>
      <w:lvlText w:val="%4."/>
      <w:lvlJc w:val="left"/>
      <w:pPr>
        <w:ind w:left="3731" w:hanging="360"/>
      </w:pPr>
      <w:rPr>
        <w:rFonts w:ascii="Times New Roman" w:hAnsi="Times New Roman"/>
        <w:caps w:val="0"/>
        <w:smallCaps w:val="0"/>
        <w:strike w:val="0"/>
        <w:dstrike w:val="0"/>
        <w:color w:val="000000"/>
      </w:rPr>
    </w:lvl>
    <w:lvl w:ilvl="4" w:tplc="0AF0D6C6">
      <w:start w:val="1"/>
      <w:numFmt w:val="lowerLetter"/>
      <w:lvlText w:val="%5."/>
      <w:lvlJc w:val="left"/>
      <w:pPr>
        <w:ind w:left="4451" w:hanging="360"/>
      </w:pPr>
      <w:rPr>
        <w:rFonts w:ascii="Times New Roman" w:hAnsi="Times New Roman"/>
        <w:caps w:val="0"/>
        <w:smallCaps w:val="0"/>
        <w:strike w:val="0"/>
        <w:dstrike w:val="0"/>
        <w:color w:val="000000"/>
      </w:rPr>
    </w:lvl>
    <w:lvl w:ilvl="5" w:tplc="E30CC464">
      <w:start w:val="1"/>
      <w:numFmt w:val="lowerRoman"/>
      <w:lvlText w:val="%6."/>
      <w:lvlJc w:val="left"/>
      <w:pPr>
        <w:ind w:left="5171" w:hanging="300"/>
      </w:pPr>
      <w:rPr>
        <w:rFonts w:ascii="Times New Roman" w:hAnsi="Times New Roman"/>
        <w:caps w:val="0"/>
        <w:smallCaps w:val="0"/>
        <w:strike w:val="0"/>
        <w:dstrike w:val="0"/>
        <w:color w:val="000000"/>
      </w:rPr>
    </w:lvl>
    <w:lvl w:ilvl="6" w:tplc="A6D83A42">
      <w:start w:val="1"/>
      <w:numFmt w:val="decimal"/>
      <w:lvlText w:val="%7."/>
      <w:lvlJc w:val="left"/>
      <w:pPr>
        <w:ind w:left="5891" w:hanging="360"/>
      </w:pPr>
      <w:rPr>
        <w:rFonts w:ascii="Times New Roman" w:hAnsi="Times New Roman"/>
        <w:caps w:val="0"/>
        <w:smallCaps w:val="0"/>
        <w:strike w:val="0"/>
        <w:dstrike w:val="0"/>
        <w:color w:val="000000"/>
      </w:rPr>
    </w:lvl>
    <w:lvl w:ilvl="7" w:tplc="43C6699E">
      <w:start w:val="1"/>
      <w:numFmt w:val="lowerLetter"/>
      <w:lvlText w:val="%8."/>
      <w:lvlJc w:val="left"/>
      <w:pPr>
        <w:ind w:left="6611" w:hanging="360"/>
      </w:pPr>
      <w:rPr>
        <w:rFonts w:ascii="Times New Roman" w:hAnsi="Times New Roman"/>
        <w:caps w:val="0"/>
        <w:smallCaps w:val="0"/>
        <w:strike w:val="0"/>
        <w:dstrike w:val="0"/>
        <w:color w:val="000000"/>
      </w:rPr>
    </w:lvl>
    <w:lvl w:ilvl="8" w:tplc="47DE99F0">
      <w:start w:val="1"/>
      <w:numFmt w:val="lowerRoman"/>
      <w:lvlText w:val="%9."/>
      <w:lvlJc w:val="left"/>
      <w:pPr>
        <w:ind w:left="7331" w:hanging="300"/>
      </w:pPr>
      <w:rPr>
        <w:rFonts w:ascii="Times New Roman" w:hAnsi="Times New Roman"/>
        <w:caps w:val="0"/>
        <w:smallCaps w:val="0"/>
        <w:strike w:val="0"/>
        <w:dstrike w:val="0"/>
        <w:color w:val="000000"/>
      </w:rPr>
    </w:lvl>
  </w:abstractNum>
  <w:abstractNum w:abstractNumId="178" w15:restartNumberingAfterBreak="0">
    <w:nsid w:val="000000B3"/>
    <w:multiLevelType w:val="hybridMultilevel"/>
    <w:tmpl w:val="11EE3834"/>
    <w:lvl w:ilvl="0" w:tplc="097ADCAC">
      <w:start w:val="1"/>
      <w:numFmt w:val="lowerLetter"/>
      <w:lvlText w:val="%1."/>
      <w:lvlJc w:val="left"/>
      <w:pPr>
        <w:ind w:left="1980" w:hanging="360"/>
      </w:pPr>
      <w:rPr>
        <w:rFonts w:ascii="Times New Roman" w:hAnsi="Times New Roman"/>
        <w:caps w:val="0"/>
        <w:smallCaps w:val="0"/>
        <w:strike w:val="0"/>
        <w:dstrike w:val="0"/>
        <w:color w:val="000000"/>
      </w:rPr>
    </w:lvl>
    <w:lvl w:ilvl="1" w:tplc="62DE407E" w:tentative="1">
      <w:start w:val="1"/>
      <w:numFmt w:val="lowerLetter"/>
      <w:lvlText w:val="%2."/>
      <w:lvlJc w:val="left"/>
      <w:pPr>
        <w:ind w:left="2700" w:hanging="360"/>
      </w:pPr>
    </w:lvl>
    <w:lvl w:ilvl="2" w:tplc="85EEA306" w:tentative="1">
      <w:start w:val="1"/>
      <w:numFmt w:val="lowerRoman"/>
      <w:lvlText w:val="%3."/>
      <w:lvlJc w:val="right"/>
      <w:pPr>
        <w:ind w:left="3420" w:hanging="180"/>
      </w:pPr>
    </w:lvl>
    <w:lvl w:ilvl="3" w:tplc="8872163E" w:tentative="1">
      <w:start w:val="1"/>
      <w:numFmt w:val="decimal"/>
      <w:lvlText w:val="%4."/>
      <w:lvlJc w:val="left"/>
      <w:pPr>
        <w:ind w:left="4140" w:hanging="360"/>
      </w:pPr>
    </w:lvl>
    <w:lvl w:ilvl="4" w:tplc="87BCCDAE" w:tentative="1">
      <w:start w:val="1"/>
      <w:numFmt w:val="lowerLetter"/>
      <w:lvlText w:val="%5."/>
      <w:lvlJc w:val="left"/>
      <w:pPr>
        <w:ind w:left="4860" w:hanging="360"/>
      </w:pPr>
    </w:lvl>
    <w:lvl w:ilvl="5" w:tplc="0090CDF4" w:tentative="1">
      <w:start w:val="1"/>
      <w:numFmt w:val="lowerRoman"/>
      <w:lvlText w:val="%6."/>
      <w:lvlJc w:val="right"/>
      <w:pPr>
        <w:ind w:left="5580" w:hanging="180"/>
      </w:pPr>
    </w:lvl>
    <w:lvl w:ilvl="6" w:tplc="AD40F4DE" w:tentative="1">
      <w:start w:val="1"/>
      <w:numFmt w:val="decimal"/>
      <w:lvlText w:val="%7."/>
      <w:lvlJc w:val="left"/>
      <w:pPr>
        <w:ind w:left="6300" w:hanging="360"/>
      </w:pPr>
    </w:lvl>
    <w:lvl w:ilvl="7" w:tplc="6B924CF6" w:tentative="1">
      <w:start w:val="1"/>
      <w:numFmt w:val="lowerLetter"/>
      <w:lvlText w:val="%8."/>
      <w:lvlJc w:val="left"/>
      <w:pPr>
        <w:ind w:left="7020" w:hanging="360"/>
      </w:pPr>
    </w:lvl>
    <w:lvl w:ilvl="8" w:tplc="01D0FA12" w:tentative="1">
      <w:start w:val="1"/>
      <w:numFmt w:val="lowerRoman"/>
      <w:lvlText w:val="%9."/>
      <w:lvlJc w:val="right"/>
      <w:pPr>
        <w:ind w:left="7740" w:hanging="180"/>
      </w:pPr>
    </w:lvl>
  </w:abstractNum>
  <w:abstractNum w:abstractNumId="179" w15:restartNumberingAfterBreak="0">
    <w:nsid w:val="000000B4"/>
    <w:multiLevelType w:val="hybridMultilevel"/>
    <w:tmpl w:val="C254A6C6"/>
    <w:lvl w:ilvl="0" w:tplc="24E6002E">
      <w:start w:val="1"/>
      <w:numFmt w:val="lowerLetter"/>
      <w:lvlText w:val="(%1)"/>
      <w:lvlJc w:val="left"/>
      <w:pPr>
        <w:ind w:left="720" w:hanging="720"/>
      </w:pPr>
      <w:rPr>
        <w:rFonts w:ascii="Times New Roman" w:hAnsi="Times New Roman"/>
        <w:caps w:val="0"/>
        <w:smallCaps w:val="0"/>
        <w:strike w:val="0"/>
        <w:dstrike w:val="0"/>
        <w:color w:val="000000"/>
      </w:rPr>
    </w:lvl>
    <w:lvl w:ilvl="1" w:tplc="44444436">
      <w:start w:val="1"/>
      <w:numFmt w:val="lowerLetter"/>
      <w:lvlText w:val="(%2)"/>
      <w:lvlJc w:val="left"/>
      <w:pPr>
        <w:ind w:left="720" w:hanging="720"/>
      </w:pPr>
      <w:rPr>
        <w:rFonts w:ascii="Times New Roman" w:hAnsi="Times New Roman"/>
        <w:caps w:val="0"/>
        <w:smallCaps w:val="0"/>
        <w:strike w:val="0"/>
        <w:dstrike w:val="0"/>
        <w:color w:val="000000"/>
      </w:rPr>
    </w:lvl>
    <w:lvl w:ilvl="2" w:tplc="5BE0057E">
      <w:start w:val="1"/>
      <w:numFmt w:val="lowerRoman"/>
      <w:lvlText w:val="%3."/>
      <w:lvlJc w:val="left"/>
      <w:pPr>
        <w:ind w:left="2268" w:hanging="425"/>
      </w:pPr>
      <w:rPr>
        <w:rFonts w:ascii="Times New Roman" w:hAnsi="Times New Roman"/>
        <w:caps w:val="0"/>
        <w:smallCaps w:val="0"/>
        <w:strike w:val="0"/>
        <w:dstrike w:val="0"/>
        <w:color w:val="000000"/>
      </w:rPr>
    </w:lvl>
    <w:lvl w:ilvl="3" w:tplc="F7C6E8CE">
      <w:start w:val="1"/>
      <w:numFmt w:val="decimal"/>
      <w:lvlText w:val="%4."/>
      <w:lvlJc w:val="left"/>
      <w:pPr>
        <w:ind w:left="2268" w:hanging="425"/>
      </w:pPr>
      <w:rPr>
        <w:rFonts w:ascii="Times New Roman" w:hAnsi="Times New Roman"/>
        <w:caps w:val="0"/>
        <w:smallCaps w:val="0"/>
        <w:strike w:val="0"/>
        <w:dstrike w:val="0"/>
        <w:color w:val="000000"/>
      </w:rPr>
    </w:lvl>
    <w:lvl w:ilvl="4" w:tplc="E7CC31D2">
      <w:start w:val="1"/>
      <w:numFmt w:val="lowerLetter"/>
      <w:lvlText w:val="%5."/>
      <w:lvlJc w:val="left"/>
      <w:pPr>
        <w:ind w:left="2268" w:hanging="425"/>
      </w:pPr>
      <w:rPr>
        <w:rFonts w:ascii="Times New Roman" w:hAnsi="Times New Roman"/>
        <w:caps w:val="0"/>
        <w:smallCaps w:val="0"/>
        <w:strike w:val="0"/>
        <w:dstrike w:val="0"/>
        <w:color w:val="000000"/>
      </w:rPr>
    </w:lvl>
    <w:lvl w:ilvl="5" w:tplc="AF1C58D4">
      <w:start w:val="1"/>
      <w:numFmt w:val="upperRoman"/>
      <w:lvlText w:val="%6."/>
      <w:lvlJc w:val="left"/>
      <w:pPr>
        <w:ind w:left="2268" w:hanging="425"/>
      </w:pPr>
      <w:rPr>
        <w:rFonts w:ascii="Times New Roman" w:hAnsi="Times New Roman"/>
        <w:caps w:val="0"/>
        <w:smallCaps w:val="0"/>
        <w:strike w:val="0"/>
        <w:dstrike w:val="0"/>
        <w:color w:val="000000"/>
      </w:rPr>
    </w:lvl>
    <w:lvl w:ilvl="6" w:tplc="4CD057E4">
      <w:start w:val="1"/>
      <w:numFmt w:val="decimal"/>
      <w:lvlText w:val="%7."/>
      <w:lvlJc w:val="left"/>
      <w:pPr>
        <w:ind w:left="2268" w:hanging="425"/>
      </w:pPr>
      <w:rPr>
        <w:rFonts w:ascii="Times New Roman" w:hAnsi="Times New Roman"/>
        <w:caps w:val="0"/>
        <w:smallCaps w:val="0"/>
        <w:strike w:val="0"/>
        <w:dstrike w:val="0"/>
        <w:color w:val="000000"/>
      </w:rPr>
    </w:lvl>
    <w:lvl w:ilvl="7" w:tplc="4358EBF8">
      <w:start w:val="1"/>
      <w:numFmt w:val="lowerLetter"/>
      <w:lvlText w:val="%8."/>
      <w:lvlJc w:val="left"/>
      <w:pPr>
        <w:ind w:left="2268" w:hanging="425"/>
      </w:pPr>
      <w:rPr>
        <w:rFonts w:ascii="Times New Roman" w:hAnsi="Times New Roman"/>
        <w:caps w:val="0"/>
        <w:smallCaps w:val="0"/>
        <w:strike w:val="0"/>
        <w:dstrike w:val="0"/>
        <w:color w:val="000000"/>
      </w:rPr>
    </w:lvl>
    <w:lvl w:ilvl="8" w:tplc="31168A9E">
      <w:start w:val="1"/>
      <w:numFmt w:val="lowerRoman"/>
      <w:lvlText w:val="%9."/>
      <w:lvlJc w:val="left"/>
      <w:pPr>
        <w:ind w:left="2268" w:hanging="425"/>
      </w:pPr>
      <w:rPr>
        <w:rFonts w:ascii="Times New Roman" w:hAnsi="Times New Roman"/>
        <w:caps w:val="0"/>
        <w:smallCaps w:val="0"/>
        <w:strike w:val="0"/>
        <w:dstrike w:val="0"/>
        <w:color w:val="000000"/>
      </w:rPr>
    </w:lvl>
  </w:abstractNum>
  <w:abstractNum w:abstractNumId="180" w15:restartNumberingAfterBreak="0">
    <w:nsid w:val="000000B5"/>
    <w:multiLevelType w:val="hybridMultilevel"/>
    <w:tmpl w:val="54AA9122"/>
    <w:numStyleLink w:val="List13"/>
  </w:abstractNum>
  <w:abstractNum w:abstractNumId="181" w15:restartNumberingAfterBreak="0">
    <w:nsid w:val="000000B6"/>
    <w:multiLevelType w:val="hybridMultilevel"/>
    <w:tmpl w:val="54AA9122"/>
    <w:styleLink w:val="List13"/>
    <w:lvl w:ilvl="0" w:tplc="F8B613E0">
      <w:start w:val="1"/>
      <w:numFmt w:val="lowerLetter"/>
      <w:lvlText w:val="(%1)"/>
      <w:lvlJc w:val="left"/>
      <w:pPr>
        <w:ind w:left="2700" w:hanging="540"/>
      </w:pPr>
      <w:rPr>
        <w:rFonts w:ascii="Times New Roman" w:hAnsi="Times New Roman"/>
        <w:caps w:val="0"/>
        <w:smallCaps w:val="0"/>
        <w:strike w:val="0"/>
        <w:dstrike w:val="0"/>
        <w:color w:val="000000"/>
      </w:rPr>
    </w:lvl>
    <w:lvl w:ilvl="1" w:tplc="EE9A359A">
      <w:start w:val="1"/>
      <w:numFmt w:val="lowerLetter"/>
      <w:lvlText w:val="(%2)"/>
      <w:lvlJc w:val="left"/>
      <w:pPr>
        <w:ind w:left="2700" w:hanging="540"/>
      </w:pPr>
      <w:rPr>
        <w:rFonts w:ascii="Times New Roman" w:hAnsi="Times New Roman"/>
        <w:caps w:val="0"/>
        <w:smallCaps w:val="0"/>
        <w:strike w:val="0"/>
        <w:dstrike w:val="0"/>
        <w:color w:val="000000"/>
      </w:rPr>
    </w:lvl>
    <w:lvl w:ilvl="2" w:tplc="D7AA3B1E">
      <w:start w:val="1"/>
      <w:numFmt w:val="lowerRoman"/>
      <w:lvlText w:val="%3."/>
      <w:lvlJc w:val="left"/>
      <w:pPr>
        <w:ind w:left="2700" w:hanging="540"/>
      </w:pPr>
      <w:rPr>
        <w:rFonts w:ascii="Times New Roman" w:hAnsi="Times New Roman"/>
        <w:caps w:val="0"/>
        <w:smallCaps w:val="0"/>
        <w:strike w:val="0"/>
        <w:dstrike w:val="0"/>
        <w:color w:val="000000"/>
      </w:rPr>
    </w:lvl>
    <w:lvl w:ilvl="3" w:tplc="5DA60E94">
      <w:start w:val="1"/>
      <w:numFmt w:val="lowerLetter"/>
      <w:lvlText w:val="(%4)"/>
      <w:lvlJc w:val="left"/>
      <w:pPr>
        <w:ind w:left="2700" w:hanging="540"/>
      </w:pPr>
      <w:rPr>
        <w:rFonts w:ascii="Times New Roman" w:hAnsi="Times New Roman"/>
        <w:caps w:val="0"/>
        <w:smallCaps w:val="0"/>
        <w:strike w:val="0"/>
        <w:dstrike w:val="0"/>
        <w:color w:val="000000"/>
      </w:rPr>
    </w:lvl>
    <w:lvl w:ilvl="4" w:tplc="9B06B2CA">
      <w:start w:val="1"/>
      <w:numFmt w:val="lowerLetter"/>
      <w:lvlText w:val="%5."/>
      <w:lvlJc w:val="left"/>
      <w:pPr>
        <w:ind w:left="2700" w:hanging="540"/>
      </w:pPr>
      <w:rPr>
        <w:rFonts w:ascii="Times New Roman" w:hAnsi="Times New Roman"/>
        <w:caps w:val="0"/>
        <w:smallCaps w:val="0"/>
        <w:strike w:val="0"/>
        <w:dstrike w:val="0"/>
        <w:color w:val="000000"/>
      </w:rPr>
    </w:lvl>
    <w:lvl w:ilvl="5" w:tplc="A288C8F0">
      <w:start w:val="1"/>
      <w:numFmt w:val="lowerRoman"/>
      <w:lvlText w:val="%6."/>
      <w:lvlJc w:val="left"/>
      <w:pPr>
        <w:ind w:left="2700" w:hanging="540"/>
      </w:pPr>
      <w:rPr>
        <w:rFonts w:ascii="Times New Roman" w:hAnsi="Times New Roman"/>
        <w:caps w:val="0"/>
        <w:smallCaps w:val="0"/>
        <w:strike w:val="0"/>
        <w:dstrike w:val="0"/>
        <w:color w:val="000000"/>
      </w:rPr>
    </w:lvl>
    <w:lvl w:ilvl="6" w:tplc="17A6A1D8">
      <w:start w:val="1"/>
      <w:numFmt w:val="decimal"/>
      <w:lvlText w:val="%7."/>
      <w:lvlJc w:val="left"/>
      <w:pPr>
        <w:ind w:left="2700" w:hanging="540"/>
      </w:pPr>
      <w:rPr>
        <w:rFonts w:ascii="Times New Roman" w:hAnsi="Times New Roman"/>
        <w:caps w:val="0"/>
        <w:smallCaps w:val="0"/>
        <w:strike w:val="0"/>
        <w:dstrike w:val="0"/>
        <w:color w:val="000000"/>
      </w:rPr>
    </w:lvl>
    <w:lvl w:ilvl="7" w:tplc="6B3EC352">
      <w:start w:val="1"/>
      <w:numFmt w:val="lowerLetter"/>
      <w:lvlText w:val="%8."/>
      <w:lvlJc w:val="left"/>
      <w:pPr>
        <w:ind w:left="2700" w:hanging="540"/>
      </w:pPr>
      <w:rPr>
        <w:rFonts w:ascii="Times New Roman" w:hAnsi="Times New Roman"/>
        <w:caps w:val="0"/>
        <w:smallCaps w:val="0"/>
        <w:strike w:val="0"/>
        <w:dstrike w:val="0"/>
        <w:color w:val="000000"/>
      </w:rPr>
    </w:lvl>
    <w:lvl w:ilvl="8" w:tplc="C1F8E8CE">
      <w:start w:val="1"/>
      <w:numFmt w:val="lowerRoman"/>
      <w:lvlText w:val="%9."/>
      <w:lvlJc w:val="left"/>
      <w:pPr>
        <w:ind w:left="2700" w:hanging="540"/>
      </w:pPr>
      <w:rPr>
        <w:rFonts w:ascii="Times New Roman" w:hAnsi="Times New Roman"/>
        <w:caps w:val="0"/>
        <w:smallCaps w:val="0"/>
        <w:strike w:val="0"/>
        <w:dstrike w:val="0"/>
        <w:color w:val="000000"/>
      </w:rPr>
    </w:lvl>
  </w:abstractNum>
  <w:abstractNum w:abstractNumId="182" w15:restartNumberingAfterBreak="0">
    <w:nsid w:val="000000B7"/>
    <w:multiLevelType w:val="hybridMultilevel"/>
    <w:tmpl w:val="A976B004"/>
    <w:lvl w:ilvl="0" w:tplc="2460DA62">
      <w:start w:val="1"/>
      <w:numFmt w:val="lowerLetter"/>
      <w:lvlText w:val="%1."/>
      <w:lvlJc w:val="left"/>
      <w:pPr>
        <w:ind w:left="1800" w:hanging="540"/>
      </w:pPr>
      <w:rPr>
        <w:rFonts w:ascii="Times New Roman" w:hAnsi="Times New Roman"/>
        <w:caps w:val="0"/>
        <w:smallCaps w:val="0"/>
        <w:strike w:val="0"/>
        <w:dstrike w:val="0"/>
        <w:color w:val="000000"/>
      </w:rPr>
    </w:lvl>
    <w:lvl w:ilvl="1" w:tplc="7F9E3444">
      <w:start w:val="1"/>
      <w:numFmt w:val="lowerLetter"/>
      <w:lvlText w:val="%2."/>
      <w:lvlJc w:val="left"/>
      <w:pPr>
        <w:ind w:left="1800" w:hanging="540"/>
      </w:pPr>
      <w:rPr>
        <w:rFonts w:ascii="Times New Roman" w:hAnsi="Times New Roman"/>
        <w:caps w:val="0"/>
        <w:smallCaps w:val="0"/>
        <w:strike w:val="0"/>
        <w:dstrike w:val="0"/>
        <w:color w:val="000000"/>
      </w:rPr>
    </w:lvl>
    <w:lvl w:ilvl="2" w:tplc="865A921A">
      <w:start w:val="1"/>
      <w:numFmt w:val="lowerRoman"/>
      <w:lvlText w:val="%3."/>
      <w:lvlJc w:val="left"/>
      <w:pPr>
        <w:ind w:left="1800" w:hanging="540"/>
      </w:pPr>
      <w:rPr>
        <w:rFonts w:ascii="Times New Roman" w:hAnsi="Times New Roman"/>
        <w:caps w:val="0"/>
        <w:smallCaps w:val="0"/>
        <w:strike w:val="0"/>
        <w:dstrike w:val="0"/>
        <w:color w:val="000000"/>
      </w:rPr>
    </w:lvl>
    <w:lvl w:ilvl="3" w:tplc="662CFAF8">
      <w:start w:val="1"/>
      <w:numFmt w:val="decimal"/>
      <w:lvlText w:val="%4."/>
      <w:lvlJc w:val="left"/>
      <w:pPr>
        <w:ind w:left="1800" w:hanging="540"/>
      </w:pPr>
      <w:rPr>
        <w:rFonts w:ascii="Times New Roman" w:hAnsi="Times New Roman"/>
        <w:caps w:val="0"/>
        <w:smallCaps w:val="0"/>
        <w:strike w:val="0"/>
        <w:dstrike w:val="0"/>
        <w:color w:val="000000"/>
      </w:rPr>
    </w:lvl>
    <w:lvl w:ilvl="4" w:tplc="87565174">
      <w:start w:val="1"/>
      <w:numFmt w:val="lowerLetter"/>
      <w:lvlText w:val="%5."/>
      <w:lvlJc w:val="left"/>
      <w:pPr>
        <w:ind w:left="1800" w:hanging="540"/>
      </w:pPr>
      <w:rPr>
        <w:rFonts w:ascii="Times New Roman" w:hAnsi="Times New Roman"/>
        <w:caps w:val="0"/>
        <w:smallCaps w:val="0"/>
        <w:strike w:val="0"/>
        <w:dstrike w:val="0"/>
        <w:color w:val="000000"/>
      </w:rPr>
    </w:lvl>
    <w:lvl w:ilvl="5" w:tplc="57CC7EBC">
      <w:start w:val="1"/>
      <w:numFmt w:val="lowerRoman"/>
      <w:lvlText w:val="%6."/>
      <w:lvlJc w:val="left"/>
      <w:pPr>
        <w:ind w:left="1800" w:hanging="540"/>
      </w:pPr>
      <w:rPr>
        <w:rFonts w:ascii="Times New Roman" w:hAnsi="Times New Roman"/>
        <w:caps w:val="0"/>
        <w:smallCaps w:val="0"/>
        <w:strike w:val="0"/>
        <w:dstrike w:val="0"/>
        <w:color w:val="000000"/>
      </w:rPr>
    </w:lvl>
    <w:lvl w:ilvl="6" w:tplc="50C2BA44">
      <w:start w:val="1"/>
      <w:numFmt w:val="decimal"/>
      <w:lvlText w:val="%7."/>
      <w:lvlJc w:val="left"/>
      <w:pPr>
        <w:ind w:left="1800" w:hanging="540"/>
      </w:pPr>
      <w:rPr>
        <w:rFonts w:ascii="Times New Roman" w:hAnsi="Times New Roman"/>
        <w:caps w:val="0"/>
        <w:smallCaps w:val="0"/>
        <w:strike w:val="0"/>
        <w:dstrike w:val="0"/>
        <w:color w:val="000000"/>
      </w:rPr>
    </w:lvl>
    <w:lvl w:ilvl="7" w:tplc="361057C8">
      <w:start w:val="1"/>
      <w:numFmt w:val="lowerLetter"/>
      <w:lvlText w:val="%8."/>
      <w:lvlJc w:val="left"/>
      <w:pPr>
        <w:ind w:left="1800" w:hanging="540"/>
      </w:pPr>
      <w:rPr>
        <w:rFonts w:ascii="Times New Roman" w:hAnsi="Times New Roman"/>
        <w:caps w:val="0"/>
        <w:smallCaps w:val="0"/>
        <w:strike w:val="0"/>
        <w:dstrike w:val="0"/>
        <w:color w:val="000000"/>
      </w:rPr>
    </w:lvl>
    <w:lvl w:ilvl="8" w:tplc="1948692A">
      <w:start w:val="1"/>
      <w:numFmt w:val="lowerRoman"/>
      <w:lvlText w:val="%9."/>
      <w:lvlJc w:val="left"/>
      <w:pPr>
        <w:ind w:left="1800" w:hanging="540"/>
      </w:pPr>
      <w:rPr>
        <w:rFonts w:ascii="Times New Roman" w:hAnsi="Times New Roman"/>
        <w:caps w:val="0"/>
        <w:smallCaps w:val="0"/>
        <w:strike w:val="0"/>
        <w:dstrike w:val="0"/>
        <w:color w:val="000000"/>
      </w:rPr>
    </w:lvl>
  </w:abstractNum>
  <w:abstractNum w:abstractNumId="183" w15:restartNumberingAfterBreak="0">
    <w:nsid w:val="000000B8"/>
    <w:multiLevelType w:val="hybridMultilevel"/>
    <w:tmpl w:val="FDC64B96"/>
    <w:lvl w:ilvl="0" w:tplc="7900672C">
      <w:start w:val="1"/>
      <w:numFmt w:val="decimal"/>
      <w:lvlText w:val="%1."/>
      <w:lvlJc w:val="left"/>
      <w:pPr>
        <w:ind w:left="1069" w:hanging="360"/>
      </w:pPr>
      <w:rPr>
        <w:rFonts w:hint="default"/>
        <w:b/>
        <w:color w:val="000000" w:themeColor="text1"/>
        <w:u w:val="none"/>
      </w:rPr>
    </w:lvl>
    <w:lvl w:ilvl="1" w:tplc="6F9C11BE" w:tentative="1">
      <w:start w:val="1"/>
      <w:numFmt w:val="lowerLetter"/>
      <w:lvlText w:val="%2."/>
      <w:lvlJc w:val="left"/>
      <w:pPr>
        <w:ind w:left="1789" w:hanging="360"/>
      </w:pPr>
    </w:lvl>
    <w:lvl w:ilvl="2" w:tplc="E520A35C" w:tentative="1">
      <w:start w:val="1"/>
      <w:numFmt w:val="lowerRoman"/>
      <w:lvlText w:val="%3."/>
      <w:lvlJc w:val="right"/>
      <w:pPr>
        <w:ind w:left="2509" w:hanging="180"/>
      </w:pPr>
    </w:lvl>
    <w:lvl w:ilvl="3" w:tplc="B1D6EE30" w:tentative="1">
      <w:start w:val="1"/>
      <w:numFmt w:val="decimal"/>
      <w:lvlText w:val="%4."/>
      <w:lvlJc w:val="left"/>
      <w:pPr>
        <w:ind w:left="3229" w:hanging="360"/>
      </w:pPr>
    </w:lvl>
    <w:lvl w:ilvl="4" w:tplc="29B68AC8" w:tentative="1">
      <w:start w:val="1"/>
      <w:numFmt w:val="lowerLetter"/>
      <w:lvlText w:val="%5."/>
      <w:lvlJc w:val="left"/>
      <w:pPr>
        <w:ind w:left="3949" w:hanging="360"/>
      </w:pPr>
    </w:lvl>
    <w:lvl w:ilvl="5" w:tplc="C1D0F39C" w:tentative="1">
      <w:start w:val="1"/>
      <w:numFmt w:val="lowerRoman"/>
      <w:lvlText w:val="%6."/>
      <w:lvlJc w:val="right"/>
      <w:pPr>
        <w:ind w:left="4669" w:hanging="180"/>
      </w:pPr>
    </w:lvl>
    <w:lvl w:ilvl="6" w:tplc="4F38A4A8" w:tentative="1">
      <w:start w:val="1"/>
      <w:numFmt w:val="decimal"/>
      <w:lvlText w:val="%7."/>
      <w:lvlJc w:val="left"/>
      <w:pPr>
        <w:ind w:left="5389" w:hanging="360"/>
      </w:pPr>
    </w:lvl>
    <w:lvl w:ilvl="7" w:tplc="71C4CDE8" w:tentative="1">
      <w:start w:val="1"/>
      <w:numFmt w:val="lowerLetter"/>
      <w:lvlText w:val="%8."/>
      <w:lvlJc w:val="left"/>
      <w:pPr>
        <w:ind w:left="6109" w:hanging="360"/>
      </w:pPr>
    </w:lvl>
    <w:lvl w:ilvl="8" w:tplc="D7C2C938" w:tentative="1">
      <w:start w:val="1"/>
      <w:numFmt w:val="lowerRoman"/>
      <w:lvlText w:val="%9."/>
      <w:lvlJc w:val="right"/>
      <w:pPr>
        <w:ind w:left="6829" w:hanging="180"/>
      </w:pPr>
    </w:lvl>
  </w:abstractNum>
  <w:abstractNum w:abstractNumId="184" w15:restartNumberingAfterBreak="0">
    <w:nsid w:val="000000B9"/>
    <w:multiLevelType w:val="hybridMultilevel"/>
    <w:tmpl w:val="42620240"/>
    <w:lvl w:ilvl="0" w:tplc="D8BE6D7C">
      <w:start w:val="1"/>
      <w:numFmt w:val="lowerLetter"/>
      <w:lvlText w:val="%1."/>
      <w:lvlJc w:val="left"/>
      <w:pPr>
        <w:ind w:left="1789" w:hanging="360"/>
      </w:pPr>
      <w:rPr>
        <w:rFonts w:ascii="Times New Roman" w:hAnsi="Times New Roman"/>
        <w:b w:val="0"/>
        <w:caps w:val="0"/>
        <w:smallCaps w:val="0"/>
        <w:strike w:val="0"/>
        <w:dstrike w:val="0"/>
        <w:color w:val="000000"/>
      </w:rPr>
    </w:lvl>
    <w:lvl w:ilvl="1" w:tplc="C258443A" w:tentative="1">
      <w:start w:val="1"/>
      <w:numFmt w:val="lowerLetter"/>
      <w:lvlText w:val="%2."/>
      <w:lvlJc w:val="left"/>
      <w:pPr>
        <w:ind w:left="2509" w:hanging="360"/>
      </w:pPr>
    </w:lvl>
    <w:lvl w:ilvl="2" w:tplc="EA820EDC" w:tentative="1">
      <w:start w:val="1"/>
      <w:numFmt w:val="lowerRoman"/>
      <w:lvlText w:val="%3."/>
      <w:lvlJc w:val="right"/>
      <w:pPr>
        <w:ind w:left="3229" w:hanging="180"/>
      </w:pPr>
    </w:lvl>
    <w:lvl w:ilvl="3" w:tplc="83083E18" w:tentative="1">
      <w:start w:val="1"/>
      <w:numFmt w:val="decimal"/>
      <w:lvlText w:val="%4."/>
      <w:lvlJc w:val="left"/>
      <w:pPr>
        <w:ind w:left="3949" w:hanging="360"/>
      </w:pPr>
    </w:lvl>
    <w:lvl w:ilvl="4" w:tplc="8014178E" w:tentative="1">
      <w:start w:val="1"/>
      <w:numFmt w:val="lowerLetter"/>
      <w:lvlText w:val="%5."/>
      <w:lvlJc w:val="left"/>
      <w:pPr>
        <w:ind w:left="4669" w:hanging="360"/>
      </w:pPr>
    </w:lvl>
    <w:lvl w:ilvl="5" w:tplc="177094A2" w:tentative="1">
      <w:start w:val="1"/>
      <w:numFmt w:val="lowerRoman"/>
      <w:lvlText w:val="%6."/>
      <w:lvlJc w:val="right"/>
      <w:pPr>
        <w:ind w:left="5389" w:hanging="180"/>
      </w:pPr>
    </w:lvl>
    <w:lvl w:ilvl="6" w:tplc="94EEFCEE" w:tentative="1">
      <w:start w:val="1"/>
      <w:numFmt w:val="decimal"/>
      <w:lvlText w:val="%7."/>
      <w:lvlJc w:val="left"/>
      <w:pPr>
        <w:ind w:left="6109" w:hanging="360"/>
      </w:pPr>
    </w:lvl>
    <w:lvl w:ilvl="7" w:tplc="EB3CFEB2" w:tentative="1">
      <w:start w:val="1"/>
      <w:numFmt w:val="lowerLetter"/>
      <w:lvlText w:val="%8."/>
      <w:lvlJc w:val="left"/>
      <w:pPr>
        <w:ind w:left="6829" w:hanging="360"/>
      </w:pPr>
    </w:lvl>
    <w:lvl w:ilvl="8" w:tplc="942CD82A" w:tentative="1">
      <w:start w:val="1"/>
      <w:numFmt w:val="lowerRoman"/>
      <w:lvlText w:val="%9."/>
      <w:lvlJc w:val="right"/>
      <w:pPr>
        <w:ind w:left="7549" w:hanging="180"/>
      </w:pPr>
    </w:lvl>
  </w:abstractNum>
  <w:abstractNum w:abstractNumId="185" w15:restartNumberingAfterBreak="0">
    <w:nsid w:val="000000BA"/>
    <w:multiLevelType w:val="hybridMultilevel"/>
    <w:tmpl w:val="16F61E74"/>
    <w:lvl w:ilvl="0" w:tplc="E1864BC0">
      <w:start w:val="1"/>
      <w:numFmt w:val="upperRoman"/>
      <w:lvlText w:val="%1."/>
      <w:lvlJc w:val="left"/>
      <w:pPr>
        <w:ind w:left="709" w:hanging="527"/>
      </w:pPr>
      <w:rPr>
        <w:rFonts w:ascii="Times New Roman Bold" w:hAnsi="Times New Roman Bold"/>
        <w:b/>
        <w:caps w:val="0"/>
        <w:smallCaps w:val="0"/>
        <w:strike w:val="0"/>
        <w:dstrike w:val="0"/>
        <w:color w:val="000000"/>
        <w:spacing w:val="-20"/>
      </w:rPr>
    </w:lvl>
    <w:lvl w:ilvl="1" w:tplc="51E08F74">
      <w:start w:val="1"/>
      <w:numFmt w:val="lowerLetter"/>
      <w:lvlText w:val="%2."/>
      <w:lvlJc w:val="left"/>
      <w:pPr>
        <w:ind w:left="709" w:hanging="527"/>
      </w:pPr>
      <w:rPr>
        <w:rFonts w:ascii="Times New Roman" w:hAnsi="Times New Roman"/>
        <w:b/>
        <w:caps w:val="0"/>
        <w:smallCaps w:val="0"/>
        <w:strike w:val="0"/>
        <w:dstrike w:val="0"/>
        <w:color w:val="000000"/>
      </w:rPr>
    </w:lvl>
    <w:lvl w:ilvl="2" w:tplc="C93A55E2">
      <w:start w:val="1"/>
      <w:numFmt w:val="lowerRoman"/>
      <w:lvlText w:val="%3."/>
      <w:lvlJc w:val="left"/>
      <w:pPr>
        <w:ind w:left="709" w:hanging="527"/>
      </w:pPr>
      <w:rPr>
        <w:rFonts w:ascii="Times New Roman" w:hAnsi="Times New Roman"/>
        <w:b/>
        <w:caps w:val="0"/>
        <w:smallCaps w:val="0"/>
        <w:strike w:val="0"/>
        <w:dstrike w:val="0"/>
        <w:color w:val="000000"/>
      </w:rPr>
    </w:lvl>
    <w:lvl w:ilvl="3" w:tplc="29FAE6EA">
      <w:start w:val="1"/>
      <w:numFmt w:val="lowerLetter"/>
      <w:lvlText w:val="%4."/>
      <w:lvlJc w:val="left"/>
      <w:pPr>
        <w:ind w:left="709" w:hanging="527"/>
      </w:pPr>
      <w:rPr>
        <w:rFonts w:ascii="Times New Roman" w:hAnsi="Times New Roman"/>
        <w:b w:val="0"/>
        <w:caps w:val="0"/>
        <w:smallCaps w:val="0"/>
        <w:strike w:val="0"/>
        <w:dstrike w:val="0"/>
        <w:color w:val="000000"/>
      </w:rPr>
    </w:lvl>
    <w:lvl w:ilvl="4" w:tplc="6338EC92">
      <w:start w:val="1"/>
      <w:numFmt w:val="lowerLetter"/>
      <w:lvlText w:val="%5."/>
      <w:lvlJc w:val="left"/>
      <w:pPr>
        <w:ind w:left="709" w:hanging="527"/>
      </w:pPr>
      <w:rPr>
        <w:rFonts w:ascii="Times New Roman" w:hAnsi="Times New Roman"/>
        <w:b/>
        <w:caps w:val="0"/>
        <w:smallCaps w:val="0"/>
        <w:strike w:val="0"/>
        <w:dstrike w:val="0"/>
        <w:color w:val="000000"/>
      </w:rPr>
    </w:lvl>
    <w:lvl w:ilvl="5" w:tplc="56324AE4">
      <w:start w:val="1"/>
      <w:numFmt w:val="lowerRoman"/>
      <w:lvlText w:val="%6."/>
      <w:lvlJc w:val="left"/>
      <w:pPr>
        <w:ind w:left="709" w:hanging="527"/>
      </w:pPr>
      <w:rPr>
        <w:rFonts w:ascii="Times New Roman" w:hAnsi="Times New Roman"/>
        <w:b/>
        <w:caps w:val="0"/>
        <w:smallCaps w:val="0"/>
        <w:strike w:val="0"/>
        <w:dstrike w:val="0"/>
        <w:color w:val="000000"/>
      </w:rPr>
    </w:lvl>
    <w:lvl w:ilvl="6" w:tplc="9CF01E1E">
      <w:start w:val="1"/>
      <w:numFmt w:val="lowerLetter"/>
      <w:lvlText w:val="%7."/>
      <w:lvlJc w:val="left"/>
      <w:pPr>
        <w:ind w:left="709" w:hanging="527"/>
      </w:pPr>
      <w:rPr>
        <w:rFonts w:ascii="Times New Roman" w:hAnsi="Times New Roman"/>
        <w:b w:val="0"/>
        <w:caps w:val="0"/>
        <w:smallCaps w:val="0"/>
        <w:strike w:val="0"/>
        <w:dstrike w:val="0"/>
        <w:color w:val="000000"/>
        <w:u w:color="0000FF"/>
      </w:rPr>
    </w:lvl>
    <w:lvl w:ilvl="7" w:tplc="C128C39A">
      <w:start w:val="1"/>
      <w:numFmt w:val="lowerLetter"/>
      <w:lvlText w:val="%8."/>
      <w:lvlJc w:val="left"/>
      <w:pPr>
        <w:ind w:left="709" w:hanging="527"/>
      </w:pPr>
      <w:rPr>
        <w:rFonts w:ascii="Times New Roman" w:hAnsi="Times New Roman"/>
        <w:b/>
        <w:caps w:val="0"/>
        <w:smallCaps w:val="0"/>
        <w:strike w:val="0"/>
        <w:dstrike w:val="0"/>
        <w:color w:val="000000"/>
      </w:rPr>
    </w:lvl>
    <w:lvl w:ilvl="8" w:tplc="A09C23FC">
      <w:start w:val="1"/>
      <w:numFmt w:val="lowerRoman"/>
      <w:lvlText w:val="%9."/>
      <w:lvlJc w:val="left"/>
      <w:pPr>
        <w:ind w:left="709" w:hanging="527"/>
      </w:pPr>
      <w:rPr>
        <w:rFonts w:ascii="Times New Roman" w:hAnsi="Times New Roman"/>
        <w:b/>
        <w:caps w:val="0"/>
        <w:smallCaps w:val="0"/>
        <w:strike w:val="0"/>
        <w:dstrike w:val="0"/>
        <w:color w:val="000000"/>
      </w:rPr>
    </w:lvl>
  </w:abstractNum>
  <w:abstractNum w:abstractNumId="186" w15:restartNumberingAfterBreak="0">
    <w:nsid w:val="000000BB"/>
    <w:multiLevelType w:val="hybridMultilevel"/>
    <w:tmpl w:val="C14E4FD6"/>
    <w:numStyleLink w:val="ImportedStyle1"/>
  </w:abstractNum>
  <w:abstractNum w:abstractNumId="187" w15:restartNumberingAfterBreak="0">
    <w:nsid w:val="000000BC"/>
    <w:multiLevelType w:val="hybridMultilevel"/>
    <w:tmpl w:val="C14E4FD6"/>
    <w:styleLink w:val="ImportedStyle1"/>
    <w:lvl w:ilvl="0" w:tplc="085A9F70">
      <w:start w:val="1"/>
      <w:numFmt w:val="upperRoman"/>
      <w:lvlText w:val="%1."/>
      <w:lvlJc w:val="left"/>
      <w:pPr>
        <w:ind w:left="720" w:hanging="48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6E2310">
      <w:start w:val="1"/>
      <w:numFmt w:val="lowerLetter"/>
      <w:lvlText w:val="%2."/>
      <w:lvlJc w:val="left"/>
      <w:pPr>
        <w:ind w:left="14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9A39B2">
      <w:start w:val="1"/>
      <w:numFmt w:val="lowerRoman"/>
      <w:lvlText w:val="%3."/>
      <w:lvlJc w:val="left"/>
      <w:pPr>
        <w:ind w:left="216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C0671E">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9C5232">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06128C">
      <w:start w:val="1"/>
      <w:numFmt w:val="lowerRoman"/>
      <w:lvlText w:val="%6."/>
      <w:lvlJc w:val="left"/>
      <w:pPr>
        <w:ind w:left="432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21ED8">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184C42">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DA0154">
      <w:start w:val="1"/>
      <w:numFmt w:val="lowerRoman"/>
      <w:lvlText w:val="%9."/>
      <w:lvlJc w:val="left"/>
      <w:pPr>
        <w:ind w:left="648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8" w15:restartNumberingAfterBreak="0">
    <w:nsid w:val="000000BD"/>
    <w:multiLevelType w:val="hybridMultilevel"/>
    <w:tmpl w:val="17407044"/>
    <w:numStyleLink w:val="ImportedStyle10"/>
  </w:abstractNum>
  <w:abstractNum w:abstractNumId="189" w15:restartNumberingAfterBreak="0">
    <w:nsid w:val="000000BE"/>
    <w:multiLevelType w:val="hybridMultilevel"/>
    <w:tmpl w:val="17407044"/>
    <w:styleLink w:val="ImportedStyle10"/>
    <w:lvl w:ilvl="0" w:tplc="8042DE22">
      <w:start w:val="1"/>
      <w:numFmt w:val="decimal"/>
      <w:lvlText w:val="%1."/>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A63B5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FE1A4C">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5695B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A0D51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9465A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F6AD4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3C9BA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3C327C">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0" w15:restartNumberingAfterBreak="0">
    <w:nsid w:val="000000BF"/>
    <w:multiLevelType w:val="hybridMultilevel"/>
    <w:tmpl w:val="00BA2BA2"/>
    <w:numStyleLink w:val="ImportedStyle21"/>
  </w:abstractNum>
  <w:abstractNum w:abstractNumId="191" w15:restartNumberingAfterBreak="0">
    <w:nsid w:val="000000C0"/>
    <w:multiLevelType w:val="hybridMultilevel"/>
    <w:tmpl w:val="00BA2BA2"/>
    <w:styleLink w:val="ImportedStyle21"/>
    <w:lvl w:ilvl="0" w:tplc="F35468BE">
      <w:start w:val="1"/>
      <w:numFmt w:val="decimal"/>
      <w:lvlText w:val="%1."/>
      <w:lvlJc w:val="left"/>
      <w:pPr>
        <w:ind w:left="1440" w:hanging="7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16E3EC">
      <w:start w:val="1"/>
      <w:numFmt w:val="lowerLetter"/>
      <w:lvlText w:val="%2."/>
      <w:lvlJc w:val="left"/>
      <w:pPr>
        <w:ind w:left="2160" w:hanging="7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589F48">
      <w:start w:val="1"/>
      <w:numFmt w:val="lowerRoman"/>
      <w:lvlText w:val="%3."/>
      <w:lvlJc w:val="left"/>
      <w:pPr>
        <w:ind w:left="2880" w:hanging="6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5652A0">
      <w:start w:val="1"/>
      <w:numFmt w:val="decimal"/>
      <w:lvlText w:val="%4."/>
      <w:lvlJc w:val="left"/>
      <w:pPr>
        <w:ind w:left="3600" w:hanging="7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B8BBF0">
      <w:start w:val="1"/>
      <w:numFmt w:val="lowerLetter"/>
      <w:lvlText w:val="%5."/>
      <w:lvlJc w:val="left"/>
      <w:pPr>
        <w:ind w:left="4320" w:hanging="7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B26416">
      <w:start w:val="1"/>
      <w:numFmt w:val="lowerRoman"/>
      <w:lvlText w:val="%6."/>
      <w:lvlJc w:val="left"/>
      <w:pPr>
        <w:ind w:left="5040" w:hanging="6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304730">
      <w:start w:val="1"/>
      <w:numFmt w:val="decimal"/>
      <w:lvlText w:val="%7."/>
      <w:lvlJc w:val="left"/>
      <w:pPr>
        <w:ind w:left="5760" w:hanging="7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22C7D0">
      <w:start w:val="1"/>
      <w:numFmt w:val="lowerLetter"/>
      <w:lvlText w:val="%8."/>
      <w:lvlJc w:val="left"/>
      <w:pPr>
        <w:ind w:left="6480" w:hanging="7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90E49E">
      <w:start w:val="1"/>
      <w:numFmt w:val="lowerRoman"/>
      <w:lvlText w:val="%9."/>
      <w:lvlJc w:val="left"/>
      <w:pPr>
        <w:ind w:left="7200" w:hanging="6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2" w15:restartNumberingAfterBreak="0">
    <w:nsid w:val="000000C1"/>
    <w:multiLevelType w:val="hybridMultilevel"/>
    <w:tmpl w:val="0192BF06"/>
    <w:numStyleLink w:val="ImportedStyle30"/>
  </w:abstractNum>
  <w:abstractNum w:abstractNumId="193" w15:restartNumberingAfterBreak="0">
    <w:nsid w:val="000000C2"/>
    <w:multiLevelType w:val="hybridMultilevel"/>
    <w:tmpl w:val="0192BF06"/>
    <w:styleLink w:val="ImportedStyle30"/>
    <w:lvl w:ilvl="0" w:tplc="348EB1B8">
      <w:start w:val="1"/>
      <w:numFmt w:val="lowerLetter"/>
      <w:lvlText w:val="%1."/>
      <w:lvlJc w:val="left"/>
      <w:pPr>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9C2F0A">
      <w:start w:val="1"/>
      <w:numFmt w:val="lowerLetter"/>
      <w:lvlText w:val="%2."/>
      <w:lvlJc w:val="left"/>
      <w:pPr>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BC4984">
      <w:start w:val="1"/>
      <w:numFmt w:val="lowerRoman"/>
      <w:lvlText w:val="%3."/>
      <w:lvlJc w:val="left"/>
      <w:pPr>
        <w:ind w:left="360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F4690A">
      <w:start w:val="1"/>
      <w:numFmt w:val="decimal"/>
      <w:lvlText w:val="%4."/>
      <w:lvlJc w:val="left"/>
      <w:pPr>
        <w:ind w:left="43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986A3E">
      <w:start w:val="1"/>
      <w:numFmt w:val="lowerLetter"/>
      <w:lvlText w:val="%5."/>
      <w:lvlJc w:val="left"/>
      <w:pPr>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4E4590">
      <w:start w:val="1"/>
      <w:numFmt w:val="lowerRoman"/>
      <w:lvlText w:val="%6."/>
      <w:lvlJc w:val="left"/>
      <w:pPr>
        <w:ind w:left="576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686780">
      <w:start w:val="1"/>
      <w:numFmt w:val="decimal"/>
      <w:lvlText w:val="%7."/>
      <w:lvlJc w:val="left"/>
      <w:pPr>
        <w:ind w:left="64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DE27B8">
      <w:start w:val="1"/>
      <w:numFmt w:val="lowerLetter"/>
      <w:lvlText w:val="%8."/>
      <w:lvlJc w:val="left"/>
      <w:pPr>
        <w:ind w:left="72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26E49C">
      <w:start w:val="1"/>
      <w:numFmt w:val="lowerRoman"/>
      <w:lvlText w:val="%9."/>
      <w:lvlJc w:val="left"/>
      <w:pPr>
        <w:ind w:left="792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4" w15:restartNumberingAfterBreak="0">
    <w:nsid w:val="000000C3"/>
    <w:multiLevelType w:val="hybridMultilevel"/>
    <w:tmpl w:val="C92C1870"/>
    <w:numStyleLink w:val="List12"/>
  </w:abstractNum>
  <w:abstractNum w:abstractNumId="195" w15:restartNumberingAfterBreak="0">
    <w:nsid w:val="000000C4"/>
    <w:multiLevelType w:val="hybridMultilevel"/>
    <w:tmpl w:val="C92C1870"/>
    <w:styleLink w:val="List12"/>
    <w:lvl w:ilvl="0" w:tplc="BEFAF858">
      <w:start w:val="1"/>
      <w:numFmt w:val="lowerLetter"/>
      <w:lvlText w:val="(%1)"/>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60294A">
      <w:start w:val="1"/>
      <w:numFmt w:val="lowerLetter"/>
      <w:lvlText w:val="(%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70DEB4">
      <w:start w:val="1"/>
      <w:numFmt w:val="lowerRoman"/>
      <w:lvlText w:val="%3."/>
      <w:lvlJc w:val="left"/>
      <w:pPr>
        <w:ind w:left="2268"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A8B8FA">
      <w:start w:val="1"/>
      <w:numFmt w:val="decimal"/>
      <w:lvlText w:val="%4."/>
      <w:lvlJc w:val="left"/>
      <w:pPr>
        <w:ind w:left="2268"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8E9252">
      <w:start w:val="1"/>
      <w:numFmt w:val="lowerLetter"/>
      <w:lvlText w:val="%5."/>
      <w:lvlJc w:val="left"/>
      <w:pPr>
        <w:ind w:left="2268"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703FE6">
      <w:start w:val="1"/>
      <w:numFmt w:val="upperRoman"/>
      <w:lvlText w:val="%6."/>
      <w:lvlJc w:val="left"/>
      <w:pPr>
        <w:ind w:left="2268"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8E1C7C">
      <w:start w:val="1"/>
      <w:numFmt w:val="decimal"/>
      <w:lvlText w:val="%7."/>
      <w:lvlJc w:val="left"/>
      <w:pPr>
        <w:ind w:left="2268"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7BF8">
      <w:start w:val="1"/>
      <w:numFmt w:val="lowerLetter"/>
      <w:lvlText w:val="%8."/>
      <w:lvlJc w:val="left"/>
      <w:pPr>
        <w:ind w:left="2268"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488424">
      <w:start w:val="1"/>
      <w:numFmt w:val="lowerRoman"/>
      <w:lvlText w:val="%9."/>
      <w:lvlJc w:val="left"/>
      <w:pPr>
        <w:ind w:left="2268"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6" w15:restartNumberingAfterBreak="0">
    <w:nsid w:val="000000C5"/>
    <w:multiLevelType w:val="hybridMultilevel"/>
    <w:tmpl w:val="D3702F04"/>
    <w:numStyleLink w:val="List130"/>
  </w:abstractNum>
  <w:abstractNum w:abstractNumId="197" w15:restartNumberingAfterBreak="0">
    <w:nsid w:val="000000C6"/>
    <w:multiLevelType w:val="hybridMultilevel"/>
    <w:tmpl w:val="D3702F04"/>
    <w:styleLink w:val="List130"/>
    <w:lvl w:ilvl="0" w:tplc="54F83D1C">
      <w:start w:val="1"/>
      <w:numFmt w:val="lowerLetter"/>
      <w:lvlText w:val="(%1)"/>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9C2F26">
      <w:start w:val="1"/>
      <w:numFmt w:val="lowerLetter"/>
      <w:lvlText w:val="(%2)"/>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74C29C">
      <w:start w:val="1"/>
      <w:numFmt w:val="lowerRoman"/>
      <w:lvlText w:val="%3."/>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C2438E">
      <w:start w:val="1"/>
      <w:numFmt w:val="lowerLetter"/>
      <w:lvlText w:val="(%4)"/>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DA7320">
      <w:start w:val="1"/>
      <w:numFmt w:val="lowerLetter"/>
      <w:lvlText w:val="%5."/>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66C04C">
      <w:start w:val="1"/>
      <w:numFmt w:val="lowerRoman"/>
      <w:lvlText w:val="%6."/>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C8F3F0">
      <w:start w:val="1"/>
      <w:numFmt w:val="decimal"/>
      <w:lvlText w:val="%7."/>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CAFDC">
      <w:start w:val="1"/>
      <w:numFmt w:val="lowerLetter"/>
      <w:lvlText w:val="%8."/>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0234E4">
      <w:start w:val="1"/>
      <w:numFmt w:val="lowerRoman"/>
      <w:lvlText w:val="%9."/>
      <w:lvlJc w:val="left"/>
      <w:pPr>
        <w:ind w:left="27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8" w15:restartNumberingAfterBreak="0">
    <w:nsid w:val="000000C7"/>
    <w:multiLevelType w:val="hybridMultilevel"/>
    <w:tmpl w:val="46441B28"/>
    <w:lvl w:ilvl="0" w:tplc="B5F4ED82">
      <w:start w:val="1"/>
      <w:numFmt w:val="lowerLetter"/>
      <w:lvlText w:val="%1."/>
      <w:lvlJc w:val="left"/>
      <w:pPr>
        <w:ind w:left="2520" w:hanging="360"/>
      </w:pPr>
      <w:rPr>
        <w:rFonts w:ascii="Times New Roman" w:hAnsi="Times New Roman"/>
        <w:caps w:val="0"/>
        <w:smallCaps w:val="0"/>
        <w:strike w:val="0"/>
        <w:dstrike w:val="0"/>
        <w:color w:val="000000"/>
      </w:rPr>
    </w:lvl>
    <w:lvl w:ilvl="1" w:tplc="39B2F154" w:tentative="1">
      <w:start w:val="1"/>
      <w:numFmt w:val="lowerLetter"/>
      <w:lvlText w:val="%2."/>
      <w:lvlJc w:val="left"/>
      <w:pPr>
        <w:ind w:left="3240" w:hanging="360"/>
      </w:pPr>
    </w:lvl>
    <w:lvl w:ilvl="2" w:tplc="CF604AD2" w:tentative="1">
      <w:start w:val="1"/>
      <w:numFmt w:val="lowerRoman"/>
      <w:lvlText w:val="%3."/>
      <w:lvlJc w:val="right"/>
      <w:pPr>
        <w:ind w:left="3960" w:hanging="180"/>
      </w:pPr>
    </w:lvl>
    <w:lvl w:ilvl="3" w:tplc="D9D8EC04" w:tentative="1">
      <w:start w:val="1"/>
      <w:numFmt w:val="decimal"/>
      <w:lvlText w:val="%4."/>
      <w:lvlJc w:val="left"/>
      <w:pPr>
        <w:ind w:left="4680" w:hanging="360"/>
      </w:pPr>
    </w:lvl>
    <w:lvl w:ilvl="4" w:tplc="FE4439DE" w:tentative="1">
      <w:start w:val="1"/>
      <w:numFmt w:val="lowerLetter"/>
      <w:lvlText w:val="%5."/>
      <w:lvlJc w:val="left"/>
      <w:pPr>
        <w:ind w:left="5400" w:hanging="360"/>
      </w:pPr>
    </w:lvl>
    <w:lvl w:ilvl="5" w:tplc="74D6CAC6" w:tentative="1">
      <w:start w:val="1"/>
      <w:numFmt w:val="lowerRoman"/>
      <w:lvlText w:val="%6."/>
      <w:lvlJc w:val="right"/>
      <w:pPr>
        <w:ind w:left="6120" w:hanging="180"/>
      </w:pPr>
    </w:lvl>
    <w:lvl w:ilvl="6" w:tplc="CA56C030" w:tentative="1">
      <w:start w:val="1"/>
      <w:numFmt w:val="decimal"/>
      <w:lvlText w:val="%7."/>
      <w:lvlJc w:val="left"/>
      <w:pPr>
        <w:ind w:left="6840" w:hanging="360"/>
      </w:pPr>
    </w:lvl>
    <w:lvl w:ilvl="7" w:tplc="98F8F56E" w:tentative="1">
      <w:start w:val="1"/>
      <w:numFmt w:val="lowerLetter"/>
      <w:lvlText w:val="%8."/>
      <w:lvlJc w:val="left"/>
      <w:pPr>
        <w:ind w:left="7560" w:hanging="360"/>
      </w:pPr>
    </w:lvl>
    <w:lvl w:ilvl="8" w:tplc="292A7D9A" w:tentative="1">
      <w:start w:val="1"/>
      <w:numFmt w:val="lowerRoman"/>
      <w:lvlText w:val="%9."/>
      <w:lvlJc w:val="right"/>
      <w:pPr>
        <w:ind w:left="8280" w:hanging="180"/>
      </w:pPr>
    </w:lvl>
  </w:abstractNum>
  <w:abstractNum w:abstractNumId="199" w15:restartNumberingAfterBreak="0">
    <w:nsid w:val="000000C8"/>
    <w:multiLevelType w:val="hybridMultilevel"/>
    <w:tmpl w:val="A788ABF4"/>
    <w:numStyleLink w:val="ImportedStyle300"/>
  </w:abstractNum>
  <w:abstractNum w:abstractNumId="200" w15:restartNumberingAfterBreak="0">
    <w:nsid w:val="000000C9"/>
    <w:multiLevelType w:val="hybridMultilevel"/>
    <w:tmpl w:val="A788ABF4"/>
    <w:styleLink w:val="ImportedStyle300"/>
    <w:lvl w:ilvl="0" w:tplc="17743FCC">
      <w:start w:val="1"/>
      <w:numFmt w:val="decimal"/>
      <w:lvlText w:val="%1."/>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2E41C4">
      <w:start w:val="1"/>
      <w:numFmt w:val="lowerLetter"/>
      <w:lvlText w:val="%2."/>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5EEA56">
      <w:start w:val="1"/>
      <w:numFmt w:val="lowerRoman"/>
      <w:lvlText w:val="%3."/>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C4C50">
      <w:start w:val="1"/>
      <w:numFmt w:val="decimal"/>
      <w:lvlText w:val="%4."/>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98B3DC">
      <w:start w:val="1"/>
      <w:numFmt w:val="lowerLetter"/>
      <w:lvlText w:val="%5."/>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AA3964">
      <w:start w:val="1"/>
      <w:numFmt w:val="lowerRoman"/>
      <w:lvlText w:val="%6."/>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D2ACF2C">
      <w:start w:val="1"/>
      <w:numFmt w:val="decimal"/>
      <w:lvlText w:val="%7."/>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E01818">
      <w:start w:val="1"/>
      <w:numFmt w:val="lowerLetter"/>
      <w:lvlText w:val="%8."/>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C8A3E2">
      <w:start w:val="1"/>
      <w:numFmt w:val="lowerRoman"/>
      <w:lvlText w:val="%9."/>
      <w:lvlJc w:val="left"/>
      <w:pPr>
        <w:ind w:left="127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1" w15:restartNumberingAfterBreak="0">
    <w:nsid w:val="000000CA"/>
    <w:multiLevelType w:val="hybridMultilevel"/>
    <w:tmpl w:val="F44253B6"/>
    <w:numStyleLink w:val="List0"/>
  </w:abstractNum>
  <w:abstractNum w:abstractNumId="202" w15:restartNumberingAfterBreak="0">
    <w:nsid w:val="000000CB"/>
    <w:multiLevelType w:val="hybridMultilevel"/>
    <w:tmpl w:val="F44253B6"/>
    <w:styleLink w:val="List0"/>
    <w:lvl w:ilvl="0" w:tplc="E6587D24">
      <w:start w:val="1"/>
      <w:numFmt w:val="upperRoman"/>
      <w:lvlText w:val="%1."/>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66CB30">
      <w:start w:val="1"/>
      <w:numFmt w:val="lowerLetter"/>
      <w:lvlText w:val="%2."/>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701C82">
      <w:start w:val="1"/>
      <w:numFmt w:val="lowerRoman"/>
      <w:lvlText w:val="%3."/>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68F764">
      <w:start w:val="1"/>
      <w:numFmt w:val="decimal"/>
      <w:lvlText w:val="%4."/>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F42140">
      <w:start w:val="1"/>
      <w:numFmt w:val="lowerLetter"/>
      <w:lvlText w:val="%5."/>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1AE5AE">
      <w:start w:val="1"/>
      <w:numFmt w:val="lowerRoman"/>
      <w:lvlText w:val="%6."/>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C85CB2">
      <w:start w:val="1"/>
      <w:numFmt w:val="decimal"/>
      <w:lvlText w:val="%7."/>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EE48F0">
      <w:start w:val="1"/>
      <w:numFmt w:val="lowerLetter"/>
      <w:lvlText w:val="%8."/>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32ECEE">
      <w:start w:val="1"/>
      <w:numFmt w:val="lowerRoman"/>
      <w:lvlText w:val="%9."/>
      <w:lvlJc w:val="left"/>
      <w:pPr>
        <w:ind w:left="709" w:hanging="5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3" w15:restartNumberingAfterBreak="0">
    <w:nsid w:val="000000CC"/>
    <w:multiLevelType w:val="hybridMultilevel"/>
    <w:tmpl w:val="DC72C2BA"/>
    <w:lvl w:ilvl="0" w:tplc="E0221484">
      <w:start w:val="1"/>
      <w:numFmt w:val="lowerLetter"/>
      <w:lvlText w:val="(%1)"/>
      <w:lvlJc w:val="left"/>
      <w:pPr>
        <w:ind w:left="720" w:hanging="360"/>
      </w:pPr>
      <w:rPr>
        <w:rFonts w:hint="default"/>
        <w:b w:val="0"/>
        <w:i w:val="0"/>
      </w:rPr>
    </w:lvl>
    <w:lvl w:ilvl="1" w:tplc="6598D772" w:tentative="1">
      <w:start w:val="1"/>
      <w:numFmt w:val="lowerLetter"/>
      <w:lvlText w:val="%2."/>
      <w:lvlJc w:val="left"/>
      <w:pPr>
        <w:ind w:left="1440" w:hanging="360"/>
      </w:pPr>
    </w:lvl>
    <w:lvl w:ilvl="2" w:tplc="BD948AAC" w:tentative="1">
      <w:start w:val="1"/>
      <w:numFmt w:val="lowerRoman"/>
      <w:lvlText w:val="%3."/>
      <w:lvlJc w:val="right"/>
      <w:pPr>
        <w:ind w:left="2160" w:hanging="180"/>
      </w:pPr>
    </w:lvl>
    <w:lvl w:ilvl="3" w:tplc="6E764390" w:tentative="1">
      <w:start w:val="1"/>
      <w:numFmt w:val="decimal"/>
      <w:lvlText w:val="%4."/>
      <w:lvlJc w:val="left"/>
      <w:pPr>
        <w:ind w:left="2880" w:hanging="360"/>
      </w:pPr>
    </w:lvl>
    <w:lvl w:ilvl="4" w:tplc="4C48EAC0" w:tentative="1">
      <w:start w:val="1"/>
      <w:numFmt w:val="lowerLetter"/>
      <w:lvlText w:val="%5."/>
      <w:lvlJc w:val="left"/>
      <w:pPr>
        <w:ind w:left="3600" w:hanging="360"/>
      </w:pPr>
    </w:lvl>
    <w:lvl w:ilvl="5" w:tplc="45A40E4E" w:tentative="1">
      <w:start w:val="1"/>
      <w:numFmt w:val="lowerRoman"/>
      <w:lvlText w:val="%6."/>
      <w:lvlJc w:val="right"/>
      <w:pPr>
        <w:ind w:left="4320" w:hanging="180"/>
      </w:pPr>
    </w:lvl>
    <w:lvl w:ilvl="6" w:tplc="2EBAFA0A" w:tentative="1">
      <w:start w:val="1"/>
      <w:numFmt w:val="decimal"/>
      <w:lvlText w:val="%7."/>
      <w:lvlJc w:val="left"/>
      <w:pPr>
        <w:ind w:left="5040" w:hanging="360"/>
      </w:pPr>
    </w:lvl>
    <w:lvl w:ilvl="7" w:tplc="F7F4F91E" w:tentative="1">
      <w:start w:val="1"/>
      <w:numFmt w:val="lowerLetter"/>
      <w:lvlText w:val="%8."/>
      <w:lvlJc w:val="left"/>
      <w:pPr>
        <w:ind w:left="5760" w:hanging="360"/>
      </w:pPr>
    </w:lvl>
    <w:lvl w:ilvl="8" w:tplc="A52C3C6E" w:tentative="1">
      <w:start w:val="1"/>
      <w:numFmt w:val="lowerRoman"/>
      <w:lvlText w:val="%9."/>
      <w:lvlJc w:val="right"/>
      <w:pPr>
        <w:ind w:left="6480" w:hanging="180"/>
      </w:pPr>
    </w:lvl>
  </w:abstractNum>
  <w:abstractNum w:abstractNumId="204" w15:restartNumberingAfterBreak="0">
    <w:nsid w:val="000000CD"/>
    <w:multiLevelType w:val="hybridMultilevel"/>
    <w:tmpl w:val="3DB0E9F4"/>
    <w:lvl w:ilvl="0" w:tplc="0554B858">
      <w:start w:val="1"/>
      <w:numFmt w:val="lowerLetter"/>
      <w:lvlText w:val="(%1)"/>
      <w:lvlJc w:val="left"/>
      <w:pPr>
        <w:ind w:left="2520" w:hanging="360"/>
      </w:pPr>
      <w:rPr>
        <w:rFonts w:hint="default"/>
      </w:rPr>
    </w:lvl>
    <w:lvl w:ilvl="1" w:tplc="825A356E" w:tentative="1">
      <w:start w:val="1"/>
      <w:numFmt w:val="lowerLetter"/>
      <w:lvlText w:val="%2."/>
      <w:lvlJc w:val="left"/>
      <w:pPr>
        <w:ind w:left="3240" w:hanging="360"/>
      </w:pPr>
    </w:lvl>
    <w:lvl w:ilvl="2" w:tplc="3F5E8AC2" w:tentative="1">
      <w:start w:val="1"/>
      <w:numFmt w:val="lowerRoman"/>
      <w:lvlText w:val="%3."/>
      <w:lvlJc w:val="right"/>
      <w:pPr>
        <w:ind w:left="3960" w:hanging="180"/>
      </w:pPr>
    </w:lvl>
    <w:lvl w:ilvl="3" w:tplc="A4BA10FA" w:tentative="1">
      <w:start w:val="1"/>
      <w:numFmt w:val="decimal"/>
      <w:lvlText w:val="%4."/>
      <w:lvlJc w:val="left"/>
      <w:pPr>
        <w:ind w:left="4680" w:hanging="360"/>
      </w:pPr>
    </w:lvl>
    <w:lvl w:ilvl="4" w:tplc="9FE23FF0" w:tentative="1">
      <w:start w:val="1"/>
      <w:numFmt w:val="lowerLetter"/>
      <w:lvlText w:val="%5."/>
      <w:lvlJc w:val="left"/>
      <w:pPr>
        <w:ind w:left="5400" w:hanging="360"/>
      </w:pPr>
    </w:lvl>
    <w:lvl w:ilvl="5" w:tplc="5776A1FE" w:tentative="1">
      <w:start w:val="1"/>
      <w:numFmt w:val="lowerRoman"/>
      <w:lvlText w:val="%6."/>
      <w:lvlJc w:val="right"/>
      <w:pPr>
        <w:ind w:left="6120" w:hanging="180"/>
      </w:pPr>
    </w:lvl>
    <w:lvl w:ilvl="6" w:tplc="25940086" w:tentative="1">
      <w:start w:val="1"/>
      <w:numFmt w:val="decimal"/>
      <w:lvlText w:val="%7."/>
      <w:lvlJc w:val="left"/>
      <w:pPr>
        <w:ind w:left="6840" w:hanging="360"/>
      </w:pPr>
    </w:lvl>
    <w:lvl w:ilvl="7" w:tplc="8D7E9406" w:tentative="1">
      <w:start w:val="1"/>
      <w:numFmt w:val="lowerLetter"/>
      <w:lvlText w:val="%8."/>
      <w:lvlJc w:val="left"/>
      <w:pPr>
        <w:ind w:left="7560" w:hanging="360"/>
      </w:pPr>
    </w:lvl>
    <w:lvl w:ilvl="8" w:tplc="0CA67B52" w:tentative="1">
      <w:start w:val="1"/>
      <w:numFmt w:val="lowerRoman"/>
      <w:lvlText w:val="%9."/>
      <w:lvlJc w:val="right"/>
      <w:pPr>
        <w:ind w:left="8280" w:hanging="180"/>
      </w:pPr>
    </w:lvl>
  </w:abstractNum>
  <w:abstractNum w:abstractNumId="205" w15:restartNumberingAfterBreak="0">
    <w:nsid w:val="000000CE"/>
    <w:multiLevelType w:val="hybridMultilevel"/>
    <w:tmpl w:val="1044780E"/>
    <w:lvl w:ilvl="0" w:tplc="325C4992">
      <w:start w:val="1"/>
      <w:numFmt w:val="lowerLetter"/>
      <w:lvlText w:val="(%1)"/>
      <w:lvlJc w:val="left"/>
      <w:pPr>
        <w:ind w:left="2520" w:hanging="360"/>
      </w:pPr>
      <w:rPr>
        <w:rFonts w:hint="default"/>
      </w:rPr>
    </w:lvl>
    <w:lvl w:ilvl="1" w:tplc="F4249D30" w:tentative="1">
      <w:start w:val="1"/>
      <w:numFmt w:val="lowerLetter"/>
      <w:lvlText w:val="%2."/>
      <w:lvlJc w:val="left"/>
      <w:pPr>
        <w:ind w:left="3240" w:hanging="360"/>
      </w:pPr>
    </w:lvl>
    <w:lvl w:ilvl="2" w:tplc="A164FB28" w:tentative="1">
      <w:start w:val="1"/>
      <w:numFmt w:val="lowerRoman"/>
      <w:lvlText w:val="%3."/>
      <w:lvlJc w:val="right"/>
      <w:pPr>
        <w:ind w:left="3960" w:hanging="180"/>
      </w:pPr>
    </w:lvl>
    <w:lvl w:ilvl="3" w:tplc="EAB014DC" w:tentative="1">
      <w:start w:val="1"/>
      <w:numFmt w:val="decimal"/>
      <w:lvlText w:val="%4."/>
      <w:lvlJc w:val="left"/>
      <w:pPr>
        <w:ind w:left="4680" w:hanging="360"/>
      </w:pPr>
    </w:lvl>
    <w:lvl w:ilvl="4" w:tplc="AD6A2EFA" w:tentative="1">
      <w:start w:val="1"/>
      <w:numFmt w:val="lowerLetter"/>
      <w:lvlText w:val="%5."/>
      <w:lvlJc w:val="left"/>
      <w:pPr>
        <w:ind w:left="5400" w:hanging="360"/>
      </w:pPr>
    </w:lvl>
    <w:lvl w:ilvl="5" w:tplc="86AAA9D8" w:tentative="1">
      <w:start w:val="1"/>
      <w:numFmt w:val="lowerRoman"/>
      <w:lvlText w:val="%6."/>
      <w:lvlJc w:val="right"/>
      <w:pPr>
        <w:ind w:left="6120" w:hanging="180"/>
      </w:pPr>
    </w:lvl>
    <w:lvl w:ilvl="6" w:tplc="6AB87DBC" w:tentative="1">
      <w:start w:val="1"/>
      <w:numFmt w:val="decimal"/>
      <w:lvlText w:val="%7."/>
      <w:lvlJc w:val="left"/>
      <w:pPr>
        <w:ind w:left="6840" w:hanging="360"/>
      </w:pPr>
    </w:lvl>
    <w:lvl w:ilvl="7" w:tplc="FBBCEDD4" w:tentative="1">
      <w:start w:val="1"/>
      <w:numFmt w:val="lowerLetter"/>
      <w:lvlText w:val="%8."/>
      <w:lvlJc w:val="left"/>
      <w:pPr>
        <w:ind w:left="7560" w:hanging="360"/>
      </w:pPr>
    </w:lvl>
    <w:lvl w:ilvl="8" w:tplc="77E2AE98" w:tentative="1">
      <w:start w:val="1"/>
      <w:numFmt w:val="lowerRoman"/>
      <w:lvlText w:val="%9."/>
      <w:lvlJc w:val="right"/>
      <w:pPr>
        <w:ind w:left="8280" w:hanging="180"/>
      </w:pPr>
    </w:lvl>
  </w:abstractNum>
  <w:abstractNum w:abstractNumId="206" w15:restartNumberingAfterBreak="0">
    <w:nsid w:val="000000CF"/>
    <w:multiLevelType w:val="multilevel"/>
    <w:tmpl w:val="322AFA3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7" w15:restartNumberingAfterBreak="0">
    <w:nsid w:val="000000D0"/>
    <w:multiLevelType w:val="hybridMultilevel"/>
    <w:tmpl w:val="55B45212"/>
    <w:lvl w:ilvl="0" w:tplc="E17CE380">
      <w:start w:val="1"/>
      <w:numFmt w:val="bullet"/>
      <w:lvlText w:val=""/>
      <w:lvlJc w:val="left"/>
      <w:pPr>
        <w:ind w:left="720" w:hanging="360"/>
      </w:pPr>
      <w:rPr>
        <w:rFonts w:ascii="Symbol" w:hAnsi="Symbol" w:hint="default"/>
      </w:rPr>
    </w:lvl>
    <w:lvl w:ilvl="1" w:tplc="2F3220FA" w:tentative="1">
      <w:start w:val="1"/>
      <w:numFmt w:val="bullet"/>
      <w:lvlText w:val="o"/>
      <w:lvlJc w:val="left"/>
      <w:pPr>
        <w:ind w:left="1440" w:hanging="360"/>
      </w:pPr>
      <w:rPr>
        <w:rFonts w:ascii="Courier New" w:hAnsi="Courier New" w:cs="Courier New" w:hint="default"/>
      </w:rPr>
    </w:lvl>
    <w:lvl w:ilvl="2" w:tplc="6F127470" w:tentative="1">
      <w:start w:val="1"/>
      <w:numFmt w:val="bullet"/>
      <w:lvlText w:val=""/>
      <w:lvlJc w:val="left"/>
      <w:pPr>
        <w:ind w:left="2160" w:hanging="360"/>
      </w:pPr>
      <w:rPr>
        <w:rFonts w:ascii="Wingdings" w:hAnsi="Wingdings" w:hint="default"/>
      </w:rPr>
    </w:lvl>
    <w:lvl w:ilvl="3" w:tplc="79D4369C" w:tentative="1">
      <w:start w:val="1"/>
      <w:numFmt w:val="bullet"/>
      <w:lvlText w:val=""/>
      <w:lvlJc w:val="left"/>
      <w:pPr>
        <w:ind w:left="2880" w:hanging="360"/>
      </w:pPr>
      <w:rPr>
        <w:rFonts w:ascii="Symbol" w:hAnsi="Symbol" w:hint="default"/>
      </w:rPr>
    </w:lvl>
    <w:lvl w:ilvl="4" w:tplc="61E632EC" w:tentative="1">
      <w:start w:val="1"/>
      <w:numFmt w:val="bullet"/>
      <w:lvlText w:val="o"/>
      <w:lvlJc w:val="left"/>
      <w:pPr>
        <w:ind w:left="3600" w:hanging="360"/>
      </w:pPr>
      <w:rPr>
        <w:rFonts w:ascii="Courier New" w:hAnsi="Courier New" w:cs="Courier New" w:hint="default"/>
      </w:rPr>
    </w:lvl>
    <w:lvl w:ilvl="5" w:tplc="D206D5AA" w:tentative="1">
      <w:start w:val="1"/>
      <w:numFmt w:val="bullet"/>
      <w:lvlText w:val=""/>
      <w:lvlJc w:val="left"/>
      <w:pPr>
        <w:ind w:left="4320" w:hanging="360"/>
      </w:pPr>
      <w:rPr>
        <w:rFonts w:ascii="Wingdings" w:hAnsi="Wingdings" w:hint="default"/>
      </w:rPr>
    </w:lvl>
    <w:lvl w:ilvl="6" w:tplc="84B808FE" w:tentative="1">
      <w:start w:val="1"/>
      <w:numFmt w:val="bullet"/>
      <w:lvlText w:val=""/>
      <w:lvlJc w:val="left"/>
      <w:pPr>
        <w:ind w:left="5040" w:hanging="360"/>
      </w:pPr>
      <w:rPr>
        <w:rFonts w:ascii="Symbol" w:hAnsi="Symbol" w:hint="default"/>
      </w:rPr>
    </w:lvl>
    <w:lvl w:ilvl="7" w:tplc="560C841E" w:tentative="1">
      <w:start w:val="1"/>
      <w:numFmt w:val="bullet"/>
      <w:lvlText w:val="o"/>
      <w:lvlJc w:val="left"/>
      <w:pPr>
        <w:ind w:left="5760" w:hanging="360"/>
      </w:pPr>
      <w:rPr>
        <w:rFonts w:ascii="Courier New" w:hAnsi="Courier New" w:cs="Courier New" w:hint="default"/>
      </w:rPr>
    </w:lvl>
    <w:lvl w:ilvl="8" w:tplc="FE465F30" w:tentative="1">
      <w:start w:val="1"/>
      <w:numFmt w:val="bullet"/>
      <w:lvlText w:val=""/>
      <w:lvlJc w:val="left"/>
      <w:pPr>
        <w:ind w:left="6480" w:hanging="360"/>
      </w:pPr>
      <w:rPr>
        <w:rFonts w:ascii="Wingdings" w:hAnsi="Wingdings" w:hint="default"/>
      </w:rPr>
    </w:lvl>
  </w:abstractNum>
  <w:abstractNum w:abstractNumId="208" w15:restartNumberingAfterBreak="0">
    <w:nsid w:val="000000D1"/>
    <w:multiLevelType w:val="hybridMultilevel"/>
    <w:tmpl w:val="B17456E0"/>
    <w:lvl w:ilvl="0" w:tplc="21CAA3EE">
      <w:start w:val="1"/>
      <w:numFmt w:val="upperLetter"/>
      <w:lvlText w:val="(%1)"/>
      <w:lvlJc w:val="left"/>
      <w:pPr>
        <w:ind w:left="2160" w:hanging="720"/>
      </w:pPr>
      <w:rPr>
        <w:rFonts w:hint="default"/>
      </w:rPr>
    </w:lvl>
    <w:lvl w:ilvl="1" w:tplc="6D8C06D8" w:tentative="1">
      <w:start w:val="1"/>
      <w:numFmt w:val="lowerLetter"/>
      <w:lvlText w:val="%2."/>
      <w:lvlJc w:val="left"/>
      <w:pPr>
        <w:ind w:left="2520" w:hanging="360"/>
      </w:pPr>
    </w:lvl>
    <w:lvl w:ilvl="2" w:tplc="E43A1ED6" w:tentative="1">
      <w:start w:val="1"/>
      <w:numFmt w:val="lowerRoman"/>
      <w:lvlText w:val="%3."/>
      <w:lvlJc w:val="right"/>
      <w:pPr>
        <w:ind w:left="3240" w:hanging="180"/>
      </w:pPr>
    </w:lvl>
    <w:lvl w:ilvl="3" w:tplc="7D1645D8" w:tentative="1">
      <w:start w:val="1"/>
      <w:numFmt w:val="decimal"/>
      <w:lvlText w:val="%4."/>
      <w:lvlJc w:val="left"/>
      <w:pPr>
        <w:ind w:left="3960" w:hanging="360"/>
      </w:pPr>
    </w:lvl>
    <w:lvl w:ilvl="4" w:tplc="E3002F14" w:tentative="1">
      <w:start w:val="1"/>
      <w:numFmt w:val="lowerLetter"/>
      <w:lvlText w:val="%5."/>
      <w:lvlJc w:val="left"/>
      <w:pPr>
        <w:ind w:left="4680" w:hanging="360"/>
      </w:pPr>
    </w:lvl>
    <w:lvl w:ilvl="5" w:tplc="904E8208" w:tentative="1">
      <w:start w:val="1"/>
      <w:numFmt w:val="lowerRoman"/>
      <w:lvlText w:val="%6."/>
      <w:lvlJc w:val="right"/>
      <w:pPr>
        <w:ind w:left="5400" w:hanging="180"/>
      </w:pPr>
    </w:lvl>
    <w:lvl w:ilvl="6" w:tplc="120CB386" w:tentative="1">
      <w:start w:val="1"/>
      <w:numFmt w:val="decimal"/>
      <w:lvlText w:val="%7."/>
      <w:lvlJc w:val="left"/>
      <w:pPr>
        <w:ind w:left="6120" w:hanging="360"/>
      </w:pPr>
    </w:lvl>
    <w:lvl w:ilvl="7" w:tplc="BE264042" w:tentative="1">
      <w:start w:val="1"/>
      <w:numFmt w:val="lowerLetter"/>
      <w:lvlText w:val="%8."/>
      <w:lvlJc w:val="left"/>
      <w:pPr>
        <w:ind w:left="6840" w:hanging="360"/>
      </w:pPr>
    </w:lvl>
    <w:lvl w:ilvl="8" w:tplc="7ED88FD2" w:tentative="1">
      <w:start w:val="1"/>
      <w:numFmt w:val="lowerRoman"/>
      <w:lvlText w:val="%9."/>
      <w:lvlJc w:val="right"/>
      <w:pPr>
        <w:ind w:left="7560" w:hanging="180"/>
      </w:pPr>
    </w:lvl>
  </w:abstractNum>
  <w:abstractNum w:abstractNumId="209" w15:restartNumberingAfterBreak="0">
    <w:nsid w:val="000000D2"/>
    <w:multiLevelType w:val="hybridMultilevel"/>
    <w:tmpl w:val="CD5E1256"/>
    <w:lvl w:ilvl="0" w:tplc="64F0DBC0">
      <w:start w:val="1"/>
      <w:numFmt w:val="bullet"/>
      <w:lvlText w:val=""/>
      <w:lvlJc w:val="left"/>
      <w:pPr>
        <w:ind w:left="1080" w:firstLine="648"/>
      </w:pPr>
      <w:rPr>
        <w:rFonts w:ascii="Symbol" w:hAnsi="Symbol" w:hint="default"/>
      </w:rPr>
    </w:lvl>
    <w:lvl w:ilvl="1" w:tplc="10CE3578">
      <w:start w:val="1"/>
      <w:numFmt w:val="bullet"/>
      <w:lvlText w:val="o"/>
      <w:lvlJc w:val="left"/>
      <w:pPr>
        <w:ind w:left="2160" w:hanging="360"/>
      </w:pPr>
      <w:rPr>
        <w:rFonts w:ascii="Courier New" w:hAnsi="Courier New" w:cs="Courier New" w:hint="default"/>
      </w:rPr>
    </w:lvl>
    <w:lvl w:ilvl="2" w:tplc="86AE4BF8" w:tentative="1">
      <w:start w:val="1"/>
      <w:numFmt w:val="bullet"/>
      <w:lvlText w:val=""/>
      <w:lvlJc w:val="left"/>
      <w:pPr>
        <w:ind w:left="2880" w:hanging="360"/>
      </w:pPr>
      <w:rPr>
        <w:rFonts w:ascii="Wingdings" w:hAnsi="Wingdings" w:hint="default"/>
      </w:rPr>
    </w:lvl>
    <w:lvl w:ilvl="3" w:tplc="D7C2E662" w:tentative="1">
      <w:start w:val="1"/>
      <w:numFmt w:val="bullet"/>
      <w:lvlText w:val=""/>
      <w:lvlJc w:val="left"/>
      <w:pPr>
        <w:ind w:left="3600" w:hanging="360"/>
      </w:pPr>
      <w:rPr>
        <w:rFonts w:ascii="Symbol" w:hAnsi="Symbol" w:hint="default"/>
      </w:rPr>
    </w:lvl>
    <w:lvl w:ilvl="4" w:tplc="DA707AA0" w:tentative="1">
      <w:start w:val="1"/>
      <w:numFmt w:val="bullet"/>
      <w:lvlText w:val="o"/>
      <w:lvlJc w:val="left"/>
      <w:pPr>
        <w:ind w:left="4320" w:hanging="360"/>
      </w:pPr>
      <w:rPr>
        <w:rFonts w:ascii="Courier New" w:hAnsi="Courier New" w:cs="Courier New" w:hint="default"/>
      </w:rPr>
    </w:lvl>
    <w:lvl w:ilvl="5" w:tplc="B14E8D5E" w:tentative="1">
      <w:start w:val="1"/>
      <w:numFmt w:val="bullet"/>
      <w:lvlText w:val=""/>
      <w:lvlJc w:val="left"/>
      <w:pPr>
        <w:ind w:left="5040" w:hanging="360"/>
      </w:pPr>
      <w:rPr>
        <w:rFonts w:ascii="Wingdings" w:hAnsi="Wingdings" w:hint="default"/>
      </w:rPr>
    </w:lvl>
    <w:lvl w:ilvl="6" w:tplc="E4869E50" w:tentative="1">
      <w:start w:val="1"/>
      <w:numFmt w:val="bullet"/>
      <w:lvlText w:val=""/>
      <w:lvlJc w:val="left"/>
      <w:pPr>
        <w:ind w:left="5760" w:hanging="360"/>
      </w:pPr>
      <w:rPr>
        <w:rFonts w:ascii="Symbol" w:hAnsi="Symbol" w:hint="default"/>
      </w:rPr>
    </w:lvl>
    <w:lvl w:ilvl="7" w:tplc="0AC80CF0" w:tentative="1">
      <w:start w:val="1"/>
      <w:numFmt w:val="bullet"/>
      <w:lvlText w:val="o"/>
      <w:lvlJc w:val="left"/>
      <w:pPr>
        <w:ind w:left="6480" w:hanging="360"/>
      </w:pPr>
      <w:rPr>
        <w:rFonts w:ascii="Courier New" w:hAnsi="Courier New" w:cs="Courier New" w:hint="default"/>
      </w:rPr>
    </w:lvl>
    <w:lvl w:ilvl="8" w:tplc="91AA9322" w:tentative="1">
      <w:start w:val="1"/>
      <w:numFmt w:val="bullet"/>
      <w:lvlText w:val=""/>
      <w:lvlJc w:val="left"/>
      <w:pPr>
        <w:ind w:left="7200" w:hanging="360"/>
      </w:pPr>
      <w:rPr>
        <w:rFonts w:ascii="Wingdings" w:hAnsi="Wingdings" w:hint="default"/>
      </w:rPr>
    </w:lvl>
  </w:abstractNum>
  <w:abstractNum w:abstractNumId="210" w15:restartNumberingAfterBreak="0">
    <w:nsid w:val="000000D3"/>
    <w:multiLevelType w:val="hybridMultilevel"/>
    <w:tmpl w:val="2FAE8360"/>
    <w:lvl w:ilvl="0" w:tplc="1C28A164">
      <w:start w:val="1"/>
      <w:numFmt w:val="bullet"/>
      <w:lvlText w:val=""/>
      <w:lvlJc w:val="left"/>
      <w:pPr>
        <w:ind w:left="5616" w:hanging="360"/>
      </w:pPr>
      <w:rPr>
        <w:rFonts w:ascii="Symbol" w:hAnsi="Symbol" w:hint="default"/>
      </w:rPr>
    </w:lvl>
    <w:lvl w:ilvl="1" w:tplc="2116C496" w:tentative="1">
      <w:start w:val="1"/>
      <w:numFmt w:val="bullet"/>
      <w:lvlText w:val="o"/>
      <w:lvlJc w:val="left"/>
      <w:pPr>
        <w:ind w:left="6336" w:hanging="360"/>
      </w:pPr>
      <w:rPr>
        <w:rFonts w:ascii="Courier New" w:hAnsi="Courier New" w:cs="Courier New" w:hint="default"/>
      </w:rPr>
    </w:lvl>
    <w:lvl w:ilvl="2" w:tplc="32D2FEB8" w:tentative="1">
      <w:start w:val="1"/>
      <w:numFmt w:val="bullet"/>
      <w:lvlText w:val=""/>
      <w:lvlJc w:val="left"/>
      <w:pPr>
        <w:ind w:left="7056" w:hanging="360"/>
      </w:pPr>
      <w:rPr>
        <w:rFonts w:ascii="Wingdings" w:hAnsi="Wingdings" w:hint="default"/>
      </w:rPr>
    </w:lvl>
    <w:lvl w:ilvl="3" w:tplc="9D984360" w:tentative="1">
      <w:start w:val="1"/>
      <w:numFmt w:val="bullet"/>
      <w:lvlText w:val=""/>
      <w:lvlJc w:val="left"/>
      <w:pPr>
        <w:ind w:left="7776" w:hanging="360"/>
      </w:pPr>
      <w:rPr>
        <w:rFonts w:ascii="Symbol" w:hAnsi="Symbol" w:hint="default"/>
      </w:rPr>
    </w:lvl>
    <w:lvl w:ilvl="4" w:tplc="197E685E" w:tentative="1">
      <w:start w:val="1"/>
      <w:numFmt w:val="bullet"/>
      <w:lvlText w:val="o"/>
      <w:lvlJc w:val="left"/>
      <w:pPr>
        <w:ind w:left="8496" w:hanging="360"/>
      </w:pPr>
      <w:rPr>
        <w:rFonts w:ascii="Courier New" w:hAnsi="Courier New" w:cs="Courier New" w:hint="default"/>
      </w:rPr>
    </w:lvl>
    <w:lvl w:ilvl="5" w:tplc="4AC0FF06" w:tentative="1">
      <w:start w:val="1"/>
      <w:numFmt w:val="bullet"/>
      <w:lvlText w:val=""/>
      <w:lvlJc w:val="left"/>
      <w:pPr>
        <w:ind w:left="9216" w:hanging="360"/>
      </w:pPr>
      <w:rPr>
        <w:rFonts w:ascii="Wingdings" w:hAnsi="Wingdings" w:hint="default"/>
      </w:rPr>
    </w:lvl>
    <w:lvl w:ilvl="6" w:tplc="2E62D81A" w:tentative="1">
      <w:start w:val="1"/>
      <w:numFmt w:val="bullet"/>
      <w:lvlText w:val=""/>
      <w:lvlJc w:val="left"/>
      <w:pPr>
        <w:ind w:left="9936" w:hanging="360"/>
      </w:pPr>
      <w:rPr>
        <w:rFonts w:ascii="Symbol" w:hAnsi="Symbol" w:hint="default"/>
      </w:rPr>
    </w:lvl>
    <w:lvl w:ilvl="7" w:tplc="19C63DE2" w:tentative="1">
      <w:start w:val="1"/>
      <w:numFmt w:val="bullet"/>
      <w:lvlText w:val="o"/>
      <w:lvlJc w:val="left"/>
      <w:pPr>
        <w:ind w:left="10656" w:hanging="360"/>
      </w:pPr>
      <w:rPr>
        <w:rFonts w:ascii="Courier New" w:hAnsi="Courier New" w:cs="Courier New" w:hint="default"/>
      </w:rPr>
    </w:lvl>
    <w:lvl w:ilvl="8" w:tplc="55AE517C" w:tentative="1">
      <w:start w:val="1"/>
      <w:numFmt w:val="bullet"/>
      <w:lvlText w:val=""/>
      <w:lvlJc w:val="left"/>
      <w:pPr>
        <w:ind w:left="11376" w:hanging="360"/>
      </w:pPr>
      <w:rPr>
        <w:rFonts w:ascii="Wingdings" w:hAnsi="Wingdings" w:hint="default"/>
      </w:rPr>
    </w:lvl>
  </w:abstractNum>
  <w:abstractNum w:abstractNumId="211" w15:restartNumberingAfterBreak="0">
    <w:nsid w:val="000000D4"/>
    <w:multiLevelType w:val="hybridMultilevel"/>
    <w:tmpl w:val="1FA09E60"/>
    <w:lvl w:ilvl="0" w:tplc="9D507F32">
      <w:start w:val="1"/>
      <w:numFmt w:val="lowerRoman"/>
      <w:lvlText w:val="(%1)"/>
      <w:lvlJc w:val="left"/>
      <w:pPr>
        <w:widowControl w:val="0"/>
        <w:tabs>
          <w:tab w:val="num" w:pos="-720"/>
        </w:tabs>
        <w:autoSpaceDE w:val="0"/>
        <w:autoSpaceDN w:val="0"/>
        <w:adjustRightInd w:val="0"/>
        <w:ind w:left="1440" w:hanging="720"/>
      </w:pPr>
      <w:rPr>
        <w:rFonts w:ascii="Times New Roman" w:hAnsi="Times New Roman"/>
        <w:strike w:val="0"/>
        <w:dstrike w:val="0"/>
        <w:color w:val="000000"/>
        <w:sz w:val="24"/>
        <w:u w:val="none"/>
      </w:rPr>
    </w:lvl>
    <w:lvl w:ilvl="1" w:tplc="13924848">
      <w:start w:val="1"/>
      <w:numFmt w:val="lowerLetter"/>
      <w:lvlText w:val="%2."/>
      <w:lvlJc w:val="left"/>
      <w:pPr>
        <w:widowControl w:val="0"/>
        <w:tabs>
          <w:tab w:val="num" w:pos="1440"/>
        </w:tabs>
        <w:autoSpaceDE w:val="0"/>
        <w:autoSpaceDN w:val="0"/>
        <w:adjustRightInd w:val="0"/>
        <w:ind w:left="1440" w:hanging="360"/>
      </w:pPr>
      <w:rPr>
        <w:rFonts w:ascii="Times New Roman" w:hAnsi="Times New Roman"/>
        <w:sz w:val="24"/>
      </w:rPr>
    </w:lvl>
    <w:lvl w:ilvl="2" w:tplc="440AA684">
      <w:start w:val="1"/>
      <w:numFmt w:val="lowerRoman"/>
      <w:lvlText w:val="%3."/>
      <w:lvlJc w:val="right"/>
      <w:pPr>
        <w:widowControl w:val="0"/>
        <w:tabs>
          <w:tab w:val="num" w:pos="2160"/>
        </w:tabs>
        <w:autoSpaceDE w:val="0"/>
        <w:autoSpaceDN w:val="0"/>
        <w:adjustRightInd w:val="0"/>
        <w:ind w:left="2160" w:hanging="180"/>
      </w:pPr>
      <w:rPr>
        <w:rFonts w:ascii="Times New Roman" w:hAnsi="Times New Roman"/>
        <w:sz w:val="24"/>
      </w:rPr>
    </w:lvl>
    <w:lvl w:ilvl="3" w:tplc="8424F752">
      <w:start w:val="1"/>
      <w:numFmt w:val="decimal"/>
      <w:lvlText w:val="%4."/>
      <w:lvlJc w:val="left"/>
      <w:pPr>
        <w:widowControl w:val="0"/>
        <w:tabs>
          <w:tab w:val="num" w:pos="2880"/>
        </w:tabs>
        <w:autoSpaceDE w:val="0"/>
        <w:autoSpaceDN w:val="0"/>
        <w:adjustRightInd w:val="0"/>
        <w:ind w:left="2880" w:hanging="360"/>
      </w:pPr>
      <w:rPr>
        <w:rFonts w:ascii="Times New Roman" w:hAnsi="Times New Roman"/>
        <w:sz w:val="24"/>
      </w:rPr>
    </w:lvl>
    <w:lvl w:ilvl="4" w:tplc="98D817E2">
      <w:start w:val="1"/>
      <w:numFmt w:val="lowerLetter"/>
      <w:lvlText w:val="%5."/>
      <w:lvlJc w:val="left"/>
      <w:pPr>
        <w:widowControl w:val="0"/>
        <w:tabs>
          <w:tab w:val="num" w:pos="3600"/>
        </w:tabs>
        <w:autoSpaceDE w:val="0"/>
        <w:autoSpaceDN w:val="0"/>
        <w:adjustRightInd w:val="0"/>
        <w:ind w:left="3600" w:hanging="360"/>
      </w:pPr>
      <w:rPr>
        <w:rFonts w:ascii="Times New Roman" w:hAnsi="Times New Roman"/>
        <w:sz w:val="24"/>
      </w:rPr>
    </w:lvl>
    <w:lvl w:ilvl="5" w:tplc="A6C8DE00">
      <w:start w:val="1"/>
      <w:numFmt w:val="lowerRoman"/>
      <w:lvlText w:val="%6."/>
      <w:lvlJc w:val="right"/>
      <w:pPr>
        <w:widowControl w:val="0"/>
        <w:tabs>
          <w:tab w:val="num" w:pos="4320"/>
        </w:tabs>
        <w:autoSpaceDE w:val="0"/>
        <w:autoSpaceDN w:val="0"/>
        <w:adjustRightInd w:val="0"/>
        <w:ind w:left="4320" w:hanging="180"/>
      </w:pPr>
      <w:rPr>
        <w:rFonts w:ascii="Times New Roman" w:hAnsi="Times New Roman"/>
        <w:sz w:val="24"/>
      </w:rPr>
    </w:lvl>
    <w:lvl w:ilvl="6" w:tplc="67B061A0">
      <w:start w:val="1"/>
      <w:numFmt w:val="decimal"/>
      <w:lvlText w:val="%7."/>
      <w:lvlJc w:val="left"/>
      <w:pPr>
        <w:widowControl w:val="0"/>
        <w:tabs>
          <w:tab w:val="num" w:pos="5040"/>
        </w:tabs>
        <w:autoSpaceDE w:val="0"/>
        <w:autoSpaceDN w:val="0"/>
        <w:adjustRightInd w:val="0"/>
        <w:ind w:left="5040" w:hanging="360"/>
      </w:pPr>
      <w:rPr>
        <w:rFonts w:ascii="Times New Roman" w:hAnsi="Times New Roman"/>
        <w:sz w:val="24"/>
      </w:rPr>
    </w:lvl>
    <w:lvl w:ilvl="7" w:tplc="B69E732C">
      <w:start w:val="1"/>
      <w:numFmt w:val="lowerLetter"/>
      <w:lvlText w:val="%8."/>
      <w:lvlJc w:val="left"/>
      <w:pPr>
        <w:widowControl w:val="0"/>
        <w:tabs>
          <w:tab w:val="num" w:pos="5760"/>
        </w:tabs>
        <w:autoSpaceDE w:val="0"/>
        <w:autoSpaceDN w:val="0"/>
        <w:adjustRightInd w:val="0"/>
        <w:ind w:left="5760" w:hanging="360"/>
      </w:pPr>
      <w:rPr>
        <w:rFonts w:ascii="Times New Roman" w:hAnsi="Times New Roman"/>
        <w:sz w:val="24"/>
      </w:rPr>
    </w:lvl>
    <w:lvl w:ilvl="8" w:tplc="C94E34CC">
      <w:start w:val="1"/>
      <w:numFmt w:val="lowerRoman"/>
      <w:lvlText w:val="%9."/>
      <w:lvlJc w:val="right"/>
      <w:pPr>
        <w:widowControl w:val="0"/>
        <w:tabs>
          <w:tab w:val="num" w:pos="6480"/>
        </w:tabs>
        <w:autoSpaceDE w:val="0"/>
        <w:autoSpaceDN w:val="0"/>
        <w:adjustRightInd w:val="0"/>
        <w:ind w:left="6480" w:hanging="180"/>
      </w:pPr>
      <w:rPr>
        <w:rFonts w:ascii="Times New Roman" w:hAnsi="Times New Roman"/>
        <w:sz w:val="24"/>
      </w:rPr>
    </w:lvl>
  </w:abstractNum>
  <w:abstractNum w:abstractNumId="212" w15:restartNumberingAfterBreak="0">
    <w:nsid w:val="000000D5"/>
    <w:multiLevelType w:val="hybridMultilevel"/>
    <w:tmpl w:val="4562499C"/>
    <w:lvl w:ilvl="0" w:tplc="62ACB44E">
      <w:start w:val="1"/>
      <w:numFmt w:val="lowerRoman"/>
      <w:lvlText w:val="(%1)"/>
      <w:lvlJc w:val="left"/>
      <w:pPr>
        <w:ind w:left="2160" w:hanging="720"/>
      </w:pPr>
      <w:rPr>
        <w:rFonts w:hint="default"/>
      </w:rPr>
    </w:lvl>
    <w:lvl w:ilvl="1" w:tplc="B87C25A6" w:tentative="1">
      <w:start w:val="1"/>
      <w:numFmt w:val="lowerLetter"/>
      <w:lvlText w:val="%2."/>
      <w:lvlJc w:val="left"/>
      <w:pPr>
        <w:ind w:left="2520" w:hanging="360"/>
      </w:pPr>
    </w:lvl>
    <w:lvl w:ilvl="2" w:tplc="95601B9E" w:tentative="1">
      <w:start w:val="1"/>
      <w:numFmt w:val="lowerRoman"/>
      <w:lvlText w:val="%3."/>
      <w:lvlJc w:val="right"/>
      <w:pPr>
        <w:ind w:left="3240" w:hanging="180"/>
      </w:pPr>
    </w:lvl>
    <w:lvl w:ilvl="3" w:tplc="FC469CA4" w:tentative="1">
      <w:start w:val="1"/>
      <w:numFmt w:val="decimal"/>
      <w:lvlText w:val="%4."/>
      <w:lvlJc w:val="left"/>
      <w:pPr>
        <w:ind w:left="3960" w:hanging="360"/>
      </w:pPr>
    </w:lvl>
    <w:lvl w:ilvl="4" w:tplc="DAE64CE4" w:tentative="1">
      <w:start w:val="1"/>
      <w:numFmt w:val="lowerLetter"/>
      <w:lvlText w:val="%5."/>
      <w:lvlJc w:val="left"/>
      <w:pPr>
        <w:ind w:left="4680" w:hanging="360"/>
      </w:pPr>
    </w:lvl>
    <w:lvl w:ilvl="5" w:tplc="55F02AA6" w:tentative="1">
      <w:start w:val="1"/>
      <w:numFmt w:val="lowerRoman"/>
      <w:lvlText w:val="%6."/>
      <w:lvlJc w:val="right"/>
      <w:pPr>
        <w:ind w:left="5400" w:hanging="180"/>
      </w:pPr>
    </w:lvl>
    <w:lvl w:ilvl="6" w:tplc="6888AD24" w:tentative="1">
      <w:start w:val="1"/>
      <w:numFmt w:val="decimal"/>
      <w:lvlText w:val="%7."/>
      <w:lvlJc w:val="left"/>
      <w:pPr>
        <w:ind w:left="6120" w:hanging="360"/>
      </w:pPr>
    </w:lvl>
    <w:lvl w:ilvl="7" w:tplc="F3AEFC06" w:tentative="1">
      <w:start w:val="1"/>
      <w:numFmt w:val="lowerLetter"/>
      <w:lvlText w:val="%8."/>
      <w:lvlJc w:val="left"/>
      <w:pPr>
        <w:ind w:left="6840" w:hanging="360"/>
      </w:pPr>
    </w:lvl>
    <w:lvl w:ilvl="8" w:tplc="3D960644" w:tentative="1">
      <w:start w:val="1"/>
      <w:numFmt w:val="lowerRoman"/>
      <w:lvlText w:val="%9."/>
      <w:lvlJc w:val="right"/>
      <w:pPr>
        <w:ind w:left="7560" w:hanging="180"/>
      </w:pPr>
    </w:lvl>
  </w:abstractNum>
  <w:abstractNum w:abstractNumId="213" w15:restartNumberingAfterBreak="0">
    <w:nsid w:val="000000D6"/>
    <w:multiLevelType w:val="hybridMultilevel"/>
    <w:tmpl w:val="90CC8CBA"/>
    <w:lvl w:ilvl="0" w:tplc="1AF69D76">
      <w:start w:val="1"/>
      <w:numFmt w:val="lowerRoman"/>
      <w:lvlText w:val="(%1)"/>
      <w:lvlJc w:val="left"/>
      <w:pPr>
        <w:ind w:left="1440" w:hanging="720"/>
      </w:pPr>
      <w:rPr>
        <w:rFonts w:hint="default"/>
      </w:rPr>
    </w:lvl>
    <w:lvl w:ilvl="1" w:tplc="335A91AA" w:tentative="1">
      <w:start w:val="1"/>
      <w:numFmt w:val="lowerLetter"/>
      <w:lvlText w:val="%2."/>
      <w:lvlJc w:val="left"/>
      <w:pPr>
        <w:ind w:left="1800" w:hanging="360"/>
      </w:pPr>
    </w:lvl>
    <w:lvl w:ilvl="2" w:tplc="9BE6606A" w:tentative="1">
      <w:start w:val="1"/>
      <w:numFmt w:val="lowerRoman"/>
      <w:lvlText w:val="%3."/>
      <w:lvlJc w:val="right"/>
      <w:pPr>
        <w:ind w:left="2520" w:hanging="180"/>
      </w:pPr>
    </w:lvl>
    <w:lvl w:ilvl="3" w:tplc="36F01FCA" w:tentative="1">
      <w:start w:val="1"/>
      <w:numFmt w:val="decimal"/>
      <w:lvlText w:val="%4."/>
      <w:lvlJc w:val="left"/>
      <w:pPr>
        <w:ind w:left="3240" w:hanging="360"/>
      </w:pPr>
    </w:lvl>
    <w:lvl w:ilvl="4" w:tplc="09009D54" w:tentative="1">
      <w:start w:val="1"/>
      <w:numFmt w:val="lowerLetter"/>
      <w:lvlText w:val="%5."/>
      <w:lvlJc w:val="left"/>
      <w:pPr>
        <w:ind w:left="3960" w:hanging="360"/>
      </w:pPr>
    </w:lvl>
    <w:lvl w:ilvl="5" w:tplc="39500798" w:tentative="1">
      <w:start w:val="1"/>
      <w:numFmt w:val="lowerRoman"/>
      <w:lvlText w:val="%6."/>
      <w:lvlJc w:val="right"/>
      <w:pPr>
        <w:ind w:left="4680" w:hanging="180"/>
      </w:pPr>
    </w:lvl>
    <w:lvl w:ilvl="6" w:tplc="99EEBB90" w:tentative="1">
      <w:start w:val="1"/>
      <w:numFmt w:val="decimal"/>
      <w:lvlText w:val="%7."/>
      <w:lvlJc w:val="left"/>
      <w:pPr>
        <w:ind w:left="5400" w:hanging="360"/>
      </w:pPr>
    </w:lvl>
    <w:lvl w:ilvl="7" w:tplc="113A54F2" w:tentative="1">
      <w:start w:val="1"/>
      <w:numFmt w:val="lowerLetter"/>
      <w:lvlText w:val="%8."/>
      <w:lvlJc w:val="left"/>
      <w:pPr>
        <w:ind w:left="6120" w:hanging="360"/>
      </w:pPr>
    </w:lvl>
    <w:lvl w:ilvl="8" w:tplc="5B7AE644" w:tentative="1">
      <w:start w:val="1"/>
      <w:numFmt w:val="lowerRoman"/>
      <w:lvlText w:val="%9."/>
      <w:lvlJc w:val="right"/>
      <w:pPr>
        <w:ind w:left="6840" w:hanging="180"/>
      </w:pPr>
    </w:lvl>
  </w:abstractNum>
  <w:abstractNum w:abstractNumId="214" w15:restartNumberingAfterBreak="0">
    <w:nsid w:val="000000D7"/>
    <w:multiLevelType w:val="hybridMultilevel"/>
    <w:tmpl w:val="408E1168"/>
    <w:lvl w:ilvl="0" w:tplc="9124BE62">
      <w:start w:val="1"/>
      <w:numFmt w:val="bullet"/>
      <w:lvlText w:val=""/>
      <w:lvlJc w:val="left"/>
      <w:pPr>
        <w:ind w:left="720" w:hanging="360"/>
      </w:pPr>
      <w:rPr>
        <w:rFonts w:ascii="Symbol" w:hAnsi="Symbol" w:hint="default"/>
      </w:rPr>
    </w:lvl>
    <w:lvl w:ilvl="1" w:tplc="3B18658A" w:tentative="1">
      <w:start w:val="1"/>
      <w:numFmt w:val="bullet"/>
      <w:lvlText w:val="o"/>
      <w:lvlJc w:val="left"/>
      <w:pPr>
        <w:ind w:left="1440" w:hanging="360"/>
      </w:pPr>
      <w:rPr>
        <w:rFonts w:ascii="Courier New" w:hAnsi="Courier New" w:cs="Courier New" w:hint="default"/>
      </w:rPr>
    </w:lvl>
    <w:lvl w:ilvl="2" w:tplc="D110D9FA" w:tentative="1">
      <w:start w:val="1"/>
      <w:numFmt w:val="bullet"/>
      <w:lvlText w:val=""/>
      <w:lvlJc w:val="left"/>
      <w:pPr>
        <w:ind w:left="2160" w:hanging="360"/>
      </w:pPr>
      <w:rPr>
        <w:rFonts w:ascii="Wingdings" w:hAnsi="Wingdings" w:hint="default"/>
      </w:rPr>
    </w:lvl>
    <w:lvl w:ilvl="3" w:tplc="F4620542" w:tentative="1">
      <w:start w:val="1"/>
      <w:numFmt w:val="bullet"/>
      <w:lvlText w:val=""/>
      <w:lvlJc w:val="left"/>
      <w:pPr>
        <w:ind w:left="2880" w:hanging="360"/>
      </w:pPr>
      <w:rPr>
        <w:rFonts w:ascii="Symbol" w:hAnsi="Symbol" w:hint="default"/>
      </w:rPr>
    </w:lvl>
    <w:lvl w:ilvl="4" w:tplc="09E4BD40" w:tentative="1">
      <w:start w:val="1"/>
      <w:numFmt w:val="bullet"/>
      <w:lvlText w:val="o"/>
      <w:lvlJc w:val="left"/>
      <w:pPr>
        <w:ind w:left="3600" w:hanging="360"/>
      </w:pPr>
      <w:rPr>
        <w:rFonts w:ascii="Courier New" w:hAnsi="Courier New" w:cs="Courier New" w:hint="default"/>
      </w:rPr>
    </w:lvl>
    <w:lvl w:ilvl="5" w:tplc="D736DFD4" w:tentative="1">
      <w:start w:val="1"/>
      <w:numFmt w:val="bullet"/>
      <w:lvlText w:val=""/>
      <w:lvlJc w:val="left"/>
      <w:pPr>
        <w:ind w:left="4320" w:hanging="360"/>
      </w:pPr>
      <w:rPr>
        <w:rFonts w:ascii="Wingdings" w:hAnsi="Wingdings" w:hint="default"/>
      </w:rPr>
    </w:lvl>
    <w:lvl w:ilvl="6" w:tplc="75B64220" w:tentative="1">
      <w:start w:val="1"/>
      <w:numFmt w:val="bullet"/>
      <w:lvlText w:val=""/>
      <w:lvlJc w:val="left"/>
      <w:pPr>
        <w:ind w:left="5040" w:hanging="360"/>
      </w:pPr>
      <w:rPr>
        <w:rFonts w:ascii="Symbol" w:hAnsi="Symbol" w:hint="default"/>
      </w:rPr>
    </w:lvl>
    <w:lvl w:ilvl="7" w:tplc="2422A96C" w:tentative="1">
      <w:start w:val="1"/>
      <w:numFmt w:val="bullet"/>
      <w:lvlText w:val="o"/>
      <w:lvlJc w:val="left"/>
      <w:pPr>
        <w:ind w:left="5760" w:hanging="360"/>
      </w:pPr>
      <w:rPr>
        <w:rFonts w:ascii="Courier New" w:hAnsi="Courier New" w:cs="Courier New" w:hint="default"/>
      </w:rPr>
    </w:lvl>
    <w:lvl w:ilvl="8" w:tplc="2D92A500" w:tentative="1">
      <w:start w:val="1"/>
      <w:numFmt w:val="bullet"/>
      <w:lvlText w:val=""/>
      <w:lvlJc w:val="left"/>
      <w:pPr>
        <w:ind w:left="6480" w:hanging="360"/>
      </w:pPr>
      <w:rPr>
        <w:rFonts w:ascii="Wingdings" w:hAnsi="Wingdings" w:hint="default"/>
      </w:rPr>
    </w:lvl>
  </w:abstractNum>
  <w:abstractNum w:abstractNumId="215" w15:restartNumberingAfterBreak="0">
    <w:nsid w:val="000000D8"/>
    <w:multiLevelType w:val="hybridMultilevel"/>
    <w:tmpl w:val="633681BA"/>
    <w:lvl w:ilvl="0" w:tplc="D394589A">
      <w:start w:val="1"/>
      <w:numFmt w:val="bullet"/>
      <w:lvlText w:val=""/>
      <w:lvlJc w:val="left"/>
      <w:pPr>
        <w:ind w:left="720" w:hanging="360"/>
      </w:pPr>
      <w:rPr>
        <w:rFonts w:ascii="Symbol" w:hAnsi="Symbol" w:hint="default"/>
      </w:rPr>
    </w:lvl>
    <w:lvl w:ilvl="1" w:tplc="9F4E11E4" w:tentative="1">
      <w:start w:val="1"/>
      <w:numFmt w:val="bullet"/>
      <w:lvlText w:val="o"/>
      <w:lvlJc w:val="left"/>
      <w:pPr>
        <w:ind w:left="1440" w:hanging="360"/>
      </w:pPr>
      <w:rPr>
        <w:rFonts w:ascii="Courier New" w:hAnsi="Courier New" w:cs="Courier New" w:hint="default"/>
      </w:rPr>
    </w:lvl>
    <w:lvl w:ilvl="2" w:tplc="9BE4FBFA" w:tentative="1">
      <w:start w:val="1"/>
      <w:numFmt w:val="bullet"/>
      <w:lvlText w:val=""/>
      <w:lvlJc w:val="left"/>
      <w:pPr>
        <w:ind w:left="2160" w:hanging="360"/>
      </w:pPr>
      <w:rPr>
        <w:rFonts w:ascii="Wingdings" w:hAnsi="Wingdings" w:hint="default"/>
      </w:rPr>
    </w:lvl>
    <w:lvl w:ilvl="3" w:tplc="49209F1C" w:tentative="1">
      <w:start w:val="1"/>
      <w:numFmt w:val="bullet"/>
      <w:lvlText w:val=""/>
      <w:lvlJc w:val="left"/>
      <w:pPr>
        <w:ind w:left="2880" w:hanging="360"/>
      </w:pPr>
      <w:rPr>
        <w:rFonts w:ascii="Symbol" w:hAnsi="Symbol" w:hint="default"/>
      </w:rPr>
    </w:lvl>
    <w:lvl w:ilvl="4" w:tplc="63122E5E" w:tentative="1">
      <w:start w:val="1"/>
      <w:numFmt w:val="bullet"/>
      <w:lvlText w:val="o"/>
      <w:lvlJc w:val="left"/>
      <w:pPr>
        <w:ind w:left="3600" w:hanging="360"/>
      </w:pPr>
      <w:rPr>
        <w:rFonts w:ascii="Courier New" w:hAnsi="Courier New" w:cs="Courier New" w:hint="default"/>
      </w:rPr>
    </w:lvl>
    <w:lvl w:ilvl="5" w:tplc="47EECD5A" w:tentative="1">
      <w:start w:val="1"/>
      <w:numFmt w:val="bullet"/>
      <w:lvlText w:val=""/>
      <w:lvlJc w:val="left"/>
      <w:pPr>
        <w:ind w:left="4320" w:hanging="360"/>
      </w:pPr>
      <w:rPr>
        <w:rFonts w:ascii="Wingdings" w:hAnsi="Wingdings" w:hint="default"/>
      </w:rPr>
    </w:lvl>
    <w:lvl w:ilvl="6" w:tplc="A4A8411C" w:tentative="1">
      <w:start w:val="1"/>
      <w:numFmt w:val="bullet"/>
      <w:lvlText w:val=""/>
      <w:lvlJc w:val="left"/>
      <w:pPr>
        <w:ind w:left="5040" w:hanging="360"/>
      </w:pPr>
      <w:rPr>
        <w:rFonts w:ascii="Symbol" w:hAnsi="Symbol" w:hint="default"/>
      </w:rPr>
    </w:lvl>
    <w:lvl w:ilvl="7" w:tplc="25F8DED2" w:tentative="1">
      <w:start w:val="1"/>
      <w:numFmt w:val="bullet"/>
      <w:lvlText w:val="o"/>
      <w:lvlJc w:val="left"/>
      <w:pPr>
        <w:ind w:left="5760" w:hanging="360"/>
      </w:pPr>
      <w:rPr>
        <w:rFonts w:ascii="Courier New" w:hAnsi="Courier New" w:cs="Courier New" w:hint="default"/>
      </w:rPr>
    </w:lvl>
    <w:lvl w:ilvl="8" w:tplc="BF165E0E" w:tentative="1">
      <w:start w:val="1"/>
      <w:numFmt w:val="bullet"/>
      <w:lvlText w:val=""/>
      <w:lvlJc w:val="left"/>
      <w:pPr>
        <w:ind w:left="6480" w:hanging="360"/>
      </w:pPr>
      <w:rPr>
        <w:rFonts w:ascii="Wingdings" w:hAnsi="Wingdings" w:hint="default"/>
      </w:rPr>
    </w:lvl>
  </w:abstractNum>
  <w:abstractNum w:abstractNumId="216" w15:restartNumberingAfterBreak="0">
    <w:nsid w:val="000000D9"/>
    <w:multiLevelType w:val="hybridMultilevel"/>
    <w:tmpl w:val="B8D425D2"/>
    <w:lvl w:ilvl="0" w:tplc="2EDE7D58">
      <w:start w:val="1"/>
      <w:numFmt w:val="bullet"/>
      <w:lvlText w:val=""/>
      <w:lvlJc w:val="left"/>
      <w:pPr>
        <w:ind w:left="1080" w:hanging="360"/>
      </w:pPr>
      <w:rPr>
        <w:rFonts w:ascii="Symbol" w:hAnsi="Symbol" w:hint="default"/>
      </w:rPr>
    </w:lvl>
    <w:lvl w:ilvl="1" w:tplc="16680B18" w:tentative="1">
      <w:start w:val="1"/>
      <w:numFmt w:val="bullet"/>
      <w:lvlText w:val="o"/>
      <w:lvlJc w:val="left"/>
      <w:pPr>
        <w:ind w:left="1800" w:hanging="360"/>
      </w:pPr>
      <w:rPr>
        <w:rFonts w:ascii="Courier New" w:hAnsi="Courier New" w:cs="Courier New" w:hint="default"/>
      </w:rPr>
    </w:lvl>
    <w:lvl w:ilvl="2" w:tplc="DDBE7488" w:tentative="1">
      <w:start w:val="1"/>
      <w:numFmt w:val="bullet"/>
      <w:lvlText w:val=""/>
      <w:lvlJc w:val="left"/>
      <w:pPr>
        <w:ind w:left="2520" w:hanging="360"/>
      </w:pPr>
      <w:rPr>
        <w:rFonts w:ascii="Wingdings" w:hAnsi="Wingdings" w:hint="default"/>
      </w:rPr>
    </w:lvl>
    <w:lvl w:ilvl="3" w:tplc="10B8E194" w:tentative="1">
      <w:start w:val="1"/>
      <w:numFmt w:val="bullet"/>
      <w:lvlText w:val=""/>
      <w:lvlJc w:val="left"/>
      <w:pPr>
        <w:ind w:left="3240" w:hanging="360"/>
      </w:pPr>
      <w:rPr>
        <w:rFonts w:ascii="Symbol" w:hAnsi="Symbol" w:hint="default"/>
      </w:rPr>
    </w:lvl>
    <w:lvl w:ilvl="4" w:tplc="71428EB6" w:tentative="1">
      <w:start w:val="1"/>
      <w:numFmt w:val="bullet"/>
      <w:lvlText w:val="o"/>
      <w:lvlJc w:val="left"/>
      <w:pPr>
        <w:ind w:left="3960" w:hanging="360"/>
      </w:pPr>
      <w:rPr>
        <w:rFonts w:ascii="Courier New" w:hAnsi="Courier New" w:cs="Courier New" w:hint="default"/>
      </w:rPr>
    </w:lvl>
    <w:lvl w:ilvl="5" w:tplc="62002F3E" w:tentative="1">
      <w:start w:val="1"/>
      <w:numFmt w:val="bullet"/>
      <w:lvlText w:val=""/>
      <w:lvlJc w:val="left"/>
      <w:pPr>
        <w:ind w:left="4680" w:hanging="360"/>
      </w:pPr>
      <w:rPr>
        <w:rFonts w:ascii="Wingdings" w:hAnsi="Wingdings" w:hint="default"/>
      </w:rPr>
    </w:lvl>
    <w:lvl w:ilvl="6" w:tplc="DF10FE68" w:tentative="1">
      <w:start w:val="1"/>
      <w:numFmt w:val="bullet"/>
      <w:lvlText w:val=""/>
      <w:lvlJc w:val="left"/>
      <w:pPr>
        <w:ind w:left="5400" w:hanging="360"/>
      </w:pPr>
      <w:rPr>
        <w:rFonts w:ascii="Symbol" w:hAnsi="Symbol" w:hint="default"/>
      </w:rPr>
    </w:lvl>
    <w:lvl w:ilvl="7" w:tplc="7BAA902A" w:tentative="1">
      <w:start w:val="1"/>
      <w:numFmt w:val="bullet"/>
      <w:lvlText w:val="o"/>
      <w:lvlJc w:val="left"/>
      <w:pPr>
        <w:ind w:left="6120" w:hanging="360"/>
      </w:pPr>
      <w:rPr>
        <w:rFonts w:ascii="Courier New" w:hAnsi="Courier New" w:cs="Courier New" w:hint="default"/>
      </w:rPr>
    </w:lvl>
    <w:lvl w:ilvl="8" w:tplc="335A7EFE" w:tentative="1">
      <w:start w:val="1"/>
      <w:numFmt w:val="bullet"/>
      <w:lvlText w:val=""/>
      <w:lvlJc w:val="left"/>
      <w:pPr>
        <w:ind w:left="6840" w:hanging="360"/>
      </w:pPr>
      <w:rPr>
        <w:rFonts w:ascii="Wingdings" w:hAnsi="Wingdings" w:hint="default"/>
      </w:rPr>
    </w:lvl>
  </w:abstractNum>
  <w:abstractNum w:abstractNumId="217" w15:restartNumberingAfterBreak="0">
    <w:nsid w:val="000000DA"/>
    <w:multiLevelType w:val="hybridMultilevel"/>
    <w:tmpl w:val="60147E80"/>
    <w:lvl w:ilvl="0" w:tplc="CFCA3332">
      <w:start w:val="1"/>
      <w:numFmt w:val="lowerRoman"/>
      <w:lvlText w:val="(%1)"/>
      <w:lvlJc w:val="left"/>
      <w:pPr>
        <w:ind w:left="1080" w:hanging="720"/>
      </w:pPr>
      <w:rPr>
        <w:rFonts w:hint="default"/>
        <w:sz w:val="24"/>
      </w:rPr>
    </w:lvl>
    <w:lvl w:ilvl="1" w:tplc="820ED8CE">
      <w:start w:val="1"/>
      <w:numFmt w:val="lowerLetter"/>
      <w:lvlText w:val="%2."/>
      <w:lvlJc w:val="left"/>
      <w:pPr>
        <w:ind w:left="1440" w:hanging="360"/>
      </w:pPr>
      <w:rPr>
        <w:rFonts w:ascii="Times New Roman" w:eastAsiaTheme="minorHAnsi" w:hAnsi="Times New Roman" w:cs="Times New Roman"/>
        <w:b w:val="0"/>
      </w:rPr>
    </w:lvl>
    <w:lvl w:ilvl="2" w:tplc="0F9AD474">
      <w:start w:val="1"/>
      <w:numFmt w:val="lowerRoman"/>
      <w:lvlText w:val="%3."/>
      <w:lvlJc w:val="right"/>
      <w:pPr>
        <w:ind w:left="2160" w:hanging="180"/>
      </w:pPr>
    </w:lvl>
    <w:lvl w:ilvl="3" w:tplc="1DDCE634" w:tentative="1">
      <w:start w:val="1"/>
      <w:numFmt w:val="decimal"/>
      <w:lvlText w:val="%4."/>
      <w:lvlJc w:val="left"/>
      <w:pPr>
        <w:ind w:left="2880" w:hanging="360"/>
      </w:pPr>
    </w:lvl>
    <w:lvl w:ilvl="4" w:tplc="EA24EBF0" w:tentative="1">
      <w:start w:val="1"/>
      <w:numFmt w:val="lowerLetter"/>
      <w:lvlText w:val="%5."/>
      <w:lvlJc w:val="left"/>
      <w:pPr>
        <w:ind w:left="3600" w:hanging="360"/>
      </w:pPr>
    </w:lvl>
    <w:lvl w:ilvl="5" w:tplc="DB340922" w:tentative="1">
      <w:start w:val="1"/>
      <w:numFmt w:val="lowerRoman"/>
      <w:lvlText w:val="%6."/>
      <w:lvlJc w:val="right"/>
      <w:pPr>
        <w:ind w:left="4320" w:hanging="180"/>
      </w:pPr>
    </w:lvl>
    <w:lvl w:ilvl="6" w:tplc="C23269F8" w:tentative="1">
      <w:start w:val="1"/>
      <w:numFmt w:val="decimal"/>
      <w:lvlText w:val="%7."/>
      <w:lvlJc w:val="left"/>
      <w:pPr>
        <w:ind w:left="5040" w:hanging="360"/>
      </w:pPr>
    </w:lvl>
    <w:lvl w:ilvl="7" w:tplc="B6462432" w:tentative="1">
      <w:start w:val="1"/>
      <w:numFmt w:val="lowerLetter"/>
      <w:lvlText w:val="%8."/>
      <w:lvlJc w:val="left"/>
      <w:pPr>
        <w:ind w:left="5760" w:hanging="360"/>
      </w:pPr>
    </w:lvl>
    <w:lvl w:ilvl="8" w:tplc="05B0A838" w:tentative="1">
      <w:start w:val="1"/>
      <w:numFmt w:val="lowerRoman"/>
      <w:lvlText w:val="%9."/>
      <w:lvlJc w:val="right"/>
      <w:pPr>
        <w:ind w:left="6480" w:hanging="180"/>
      </w:pPr>
    </w:lvl>
  </w:abstractNum>
  <w:abstractNum w:abstractNumId="218" w15:restartNumberingAfterBreak="0">
    <w:nsid w:val="000000DB"/>
    <w:multiLevelType w:val="hybridMultilevel"/>
    <w:tmpl w:val="2B526E60"/>
    <w:lvl w:ilvl="0" w:tplc="B3567C72">
      <w:start w:val="1"/>
      <w:numFmt w:val="lowerLetter"/>
      <w:lvlText w:val="(%1)"/>
      <w:lvlJc w:val="left"/>
      <w:pPr>
        <w:ind w:left="360" w:hanging="360"/>
      </w:pPr>
      <w:rPr>
        <w:rFonts w:hint="default"/>
      </w:rPr>
    </w:lvl>
    <w:lvl w:ilvl="1" w:tplc="B57E3800" w:tentative="1">
      <w:start w:val="1"/>
      <w:numFmt w:val="lowerLetter"/>
      <w:lvlText w:val="%2."/>
      <w:lvlJc w:val="left"/>
      <w:pPr>
        <w:ind w:left="1440" w:hanging="360"/>
      </w:pPr>
    </w:lvl>
    <w:lvl w:ilvl="2" w:tplc="BC2688E8" w:tentative="1">
      <w:start w:val="1"/>
      <w:numFmt w:val="lowerRoman"/>
      <w:lvlText w:val="%3."/>
      <w:lvlJc w:val="right"/>
      <w:pPr>
        <w:ind w:left="2160" w:hanging="180"/>
      </w:pPr>
    </w:lvl>
    <w:lvl w:ilvl="3" w:tplc="8D4AC4C6" w:tentative="1">
      <w:start w:val="1"/>
      <w:numFmt w:val="decimal"/>
      <w:lvlText w:val="%4."/>
      <w:lvlJc w:val="left"/>
      <w:pPr>
        <w:ind w:left="2880" w:hanging="360"/>
      </w:pPr>
    </w:lvl>
    <w:lvl w:ilvl="4" w:tplc="954E3B40" w:tentative="1">
      <w:start w:val="1"/>
      <w:numFmt w:val="lowerLetter"/>
      <w:lvlText w:val="%5."/>
      <w:lvlJc w:val="left"/>
      <w:pPr>
        <w:ind w:left="3600" w:hanging="360"/>
      </w:pPr>
    </w:lvl>
    <w:lvl w:ilvl="5" w:tplc="6CE06118" w:tentative="1">
      <w:start w:val="1"/>
      <w:numFmt w:val="lowerRoman"/>
      <w:lvlText w:val="%6."/>
      <w:lvlJc w:val="right"/>
      <w:pPr>
        <w:ind w:left="4320" w:hanging="180"/>
      </w:pPr>
    </w:lvl>
    <w:lvl w:ilvl="6" w:tplc="3042ABEE" w:tentative="1">
      <w:start w:val="1"/>
      <w:numFmt w:val="decimal"/>
      <w:lvlText w:val="%7."/>
      <w:lvlJc w:val="left"/>
      <w:pPr>
        <w:ind w:left="5040" w:hanging="360"/>
      </w:pPr>
    </w:lvl>
    <w:lvl w:ilvl="7" w:tplc="340C1BBC" w:tentative="1">
      <w:start w:val="1"/>
      <w:numFmt w:val="lowerLetter"/>
      <w:lvlText w:val="%8."/>
      <w:lvlJc w:val="left"/>
      <w:pPr>
        <w:ind w:left="5760" w:hanging="360"/>
      </w:pPr>
    </w:lvl>
    <w:lvl w:ilvl="8" w:tplc="6EFC5C3A" w:tentative="1">
      <w:start w:val="1"/>
      <w:numFmt w:val="lowerRoman"/>
      <w:lvlText w:val="%9."/>
      <w:lvlJc w:val="right"/>
      <w:pPr>
        <w:ind w:left="6480" w:hanging="180"/>
      </w:pPr>
    </w:lvl>
  </w:abstractNum>
  <w:abstractNum w:abstractNumId="219" w15:restartNumberingAfterBreak="0">
    <w:nsid w:val="000000DC"/>
    <w:multiLevelType w:val="hybridMultilevel"/>
    <w:tmpl w:val="3696698E"/>
    <w:lvl w:ilvl="0" w:tplc="A4B8CD02">
      <w:start w:val="1"/>
      <w:numFmt w:val="lowerLetter"/>
      <w:lvlText w:val="(%1)"/>
      <w:lvlJc w:val="left"/>
      <w:pPr>
        <w:ind w:left="1080" w:hanging="360"/>
      </w:pPr>
      <w:rPr>
        <w:rFonts w:hint="default"/>
      </w:rPr>
    </w:lvl>
    <w:lvl w:ilvl="1" w:tplc="52F04232" w:tentative="1">
      <w:start w:val="1"/>
      <w:numFmt w:val="lowerLetter"/>
      <w:lvlText w:val="%2."/>
      <w:lvlJc w:val="left"/>
      <w:pPr>
        <w:ind w:left="1800" w:hanging="360"/>
      </w:pPr>
    </w:lvl>
    <w:lvl w:ilvl="2" w:tplc="E4589E0A" w:tentative="1">
      <w:start w:val="1"/>
      <w:numFmt w:val="lowerRoman"/>
      <w:lvlText w:val="%3."/>
      <w:lvlJc w:val="right"/>
      <w:pPr>
        <w:ind w:left="2520" w:hanging="180"/>
      </w:pPr>
    </w:lvl>
    <w:lvl w:ilvl="3" w:tplc="8716CF3A" w:tentative="1">
      <w:start w:val="1"/>
      <w:numFmt w:val="decimal"/>
      <w:lvlText w:val="%4."/>
      <w:lvlJc w:val="left"/>
      <w:pPr>
        <w:ind w:left="3240" w:hanging="360"/>
      </w:pPr>
    </w:lvl>
    <w:lvl w:ilvl="4" w:tplc="78082D34" w:tentative="1">
      <w:start w:val="1"/>
      <w:numFmt w:val="lowerLetter"/>
      <w:lvlText w:val="%5."/>
      <w:lvlJc w:val="left"/>
      <w:pPr>
        <w:ind w:left="3960" w:hanging="360"/>
      </w:pPr>
    </w:lvl>
    <w:lvl w:ilvl="5" w:tplc="6E02A57A" w:tentative="1">
      <w:start w:val="1"/>
      <w:numFmt w:val="lowerRoman"/>
      <w:lvlText w:val="%6."/>
      <w:lvlJc w:val="right"/>
      <w:pPr>
        <w:ind w:left="4680" w:hanging="180"/>
      </w:pPr>
    </w:lvl>
    <w:lvl w:ilvl="6" w:tplc="C47206AE" w:tentative="1">
      <w:start w:val="1"/>
      <w:numFmt w:val="decimal"/>
      <w:lvlText w:val="%7."/>
      <w:lvlJc w:val="left"/>
      <w:pPr>
        <w:ind w:left="5400" w:hanging="360"/>
      </w:pPr>
    </w:lvl>
    <w:lvl w:ilvl="7" w:tplc="B5D8D316" w:tentative="1">
      <w:start w:val="1"/>
      <w:numFmt w:val="lowerLetter"/>
      <w:lvlText w:val="%8."/>
      <w:lvlJc w:val="left"/>
      <w:pPr>
        <w:ind w:left="6120" w:hanging="360"/>
      </w:pPr>
    </w:lvl>
    <w:lvl w:ilvl="8" w:tplc="6FE2A4EE" w:tentative="1">
      <w:start w:val="1"/>
      <w:numFmt w:val="lowerRoman"/>
      <w:lvlText w:val="%9."/>
      <w:lvlJc w:val="right"/>
      <w:pPr>
        <w:ind w:left="6840" w:hanging="180"/>
      </w:pPr>
    </w:lvl>
  </w:abstractNum>
  <w:abstractNum w:abstractNumId="220" w15:restartNumberingAfterBreak="0">
    <w:nsid w:val="000000DD"/>
    <w:multiLevelType w:val="hybridMultilevel"/>
    <w:tmpl w:val="2CB69192"/>
    <w:lvl w:ilvl="0" w:tplc="4E72F6BA">
      <w:start w:val="1"/>
      <w:numFmt w:val="lowerLetter"/>
      <w:lvlText w:val="(%1)"/>
      <w:lvlJc w:val="left"/>
      <w:pPr>
        <w:ind w:left="360" w:hanging="360"/>
      </w:pPr>
      <w:rPr>
        <w:rFonts w:hint="default"/>
        <w:b w:val="0"/>
      </w:rPr>
    </w:lvl>
    <w:lvl w:ilvl="1" w:tplc="04A47ABA">
      <w:start w:val="1"/>
      <w:numFmt w:val="lowerRoman"/>
      <w:lvlText w:val="(%2)"/>
      <w:lvlJc w:val="left"/>
      <w:pPr>
        <w:ind w:left="1080" w:hanging="360"/>
      </w:pPr>
      <w:rPr>
        <w:rFonts w:hint="default"/>
      </w:rPr>
    </w:lvl>
    <w:lvl w:ilvl="2" w:tplc="9B209F96">
      <w:start w:val="1"/>
      <w:numFmt w:val="lowerRoman"/>
      <w:lvlText w:val="%3."/>
      <w:lvlJc w:val="right"/>
      <w:pPr>
        <w:ind w:left="1800" w:hanging="180"/>
      </w:pPr>
    </w:lvl>
    <w:lvl w:ilvl="3" w:tplc="A558B0F8" w:tentative="1">
      <w:start w:val="1"/>
      <w:numFmt w:val="decimal"/>
      <w:lvlText w:val="%4."/>
      <w:lvlJc w:val="left"/>
      <w:pPr>
        <w:ind w:left="2520" w:hanging="360"/>
      </w:pPr>
    </w:lvl>
    <w:lvl w:ilvl="4" w:tplc="BF9A2FBC" w:tentative="1">
      <w:start w:val="1"/>
      <w:numFmt w:val="lowerLetter"/>
      <w:lvlText w:val="%5."/>
      <w:lvlJc w:val="left"/>
      <w:pPr>
        <w:ind w:left="3240" w:hanging="360"/>
      </w:pPr>
    </w:lvl>
    <w:lvl w:ilvl="5" w:tplc="AD60D416" w:tentative="1">
      <w:start w:val="1"/>
      <w:numFmt w:val="lowerRoman"/>
      <w:lvlText w:val="%6."/>
      <w:lvlJc w:val="right"/>
      <w:pPr>
        <w:ind w:left="3960" w:hanging="180"/>
      </w:pPr>
    </w:lvl>
    <w:lvl w:ilvl="6" w:tplc="DE4242E6" w:tentative="1">
      <w:start w:val="1"/>
      <w:numFmt w:val="decimal"/>
      <w:lvlText w:val="%7."/>
      <w:lvlJc w:val="left"/>
      <w:pPr>
        <w:ind w:left="4680" w:hanging="360"/>
      </w:pPr>
    </w:lvl>
    <w:lvl w:ilvl="7" w:tplc="F92E1EAE" w:tentative="1">
      <w:start w:val="1"/>
      <w:numFmt w:val="lowerLetter"/>
      <w:lvlText w:val="%8."/>
      <w:lvlJc w:val="left"/>
      <w:pPr>
        <w:ind w:left="5400" w:hanging="360"/>
      </w:pPr>
    </w:lvl>
    <w:lvl w:ilvl="8" w:tplc="603EA2B4" w:tentative="1">
      <w:start w:val="1"/>
      <w:numFmt w:val="lowerRoman"/>
      <w:lvlText w:val="%9."/>
      <w:lvlJc w:val="right"/>
      <w:pPr>
        <w:ind w:left="6120" w:hanging="180"/>
      </w:pPr>
    </w:lvl>
  </w:abstractNum>
  <w:abstractNum w:abstractNumId="221" w15:restartNumberingAfterBreak="0">
    <w:nsid w:val="000000DE"/>
    <w:multiLevelType w:val="hybridMultilevel"/>
    <w:tmpl w:val="B3680C7E"/>
    <w:lvl w:ilvl="0" w:tplc="0EC61FF8">
      <w:start w:val="1"/>
      <w:numFmt w:val="lowerLetter"/>
      <w:lvlText w:val="(%1)"/>
      <w:lvlJc w:val="left"/>
      <w:pPr>
        <w:ind w:left="360" w:hanging="360"/>
      </w:pPr>
      <w:rPr>
        <w:rFonts w:hint="default"/>
      </w:rPr>
    </w:lvl>
    <w:lvl w:ilvl="1" w:tplc="B1EEA9B4">
      <w:start w:val="1"/>
      <w:numFmt w:val="lowerRoman"/>
      <w:lvlText w:val="(%2)"/>
      <w:lvlJc w:val="left"/>
      <w:pPr>
        <w:ind w:left="1080" w:hanging="360"/>
      </w:pPr>
      <w:rPr>
        <w:rFonts w:hint="default"/>
      </w:rPr>
    </w:lvl>
    <w:lvl w:ilvl="2" w:tplc="FB84A826">
      <w:start w:val="1"/>
      <w:numFmt w:val="decimal"/>
      <w:lvlText w:val="%3."/>
      <w:lvlJc w:val="left"/>
      <w:pPr>
        <w:ind w:left="1800" w:hanging="180"/>
      </w:pPr>
    </w:lvl>
    <w:lvl w:ilvl="3" w:tplc="6DFCE890" w:tentative="1">
      <w:start w:val="1"/>
      <w:numFmt w:val="decimal"/>
      <w:lvlText w:val="%4."/>
      <w:lvlJc w:val="left"/>
      <w:pPr>
        <w:ind w:left="2520" w:hanging="360"/>
      </w:pPr>
    </w:lvl>
    <w:lvl w:ilvl="4" w:tplc="8AAEA5C2" w:tentative="1">
      <w:start w:val="1"/>
      <w:numFmt w:val="lowerLetter"/>
      <w:lvlText w:val="%5."/>
      <w:lvlJc w:val="left"/>
      <w:pPr>
        <w:ind w:left="3240" w:hanging="360"/>
      </w:pPr>
    </w:lvl>
    <w:lvl w:ilvl="5" w:tplc="8C2850A0" w:tentative="1">
      <w:start w:val="1"/>
      <w:numFmt w:val="lowerRoman"/>
      <w:lvlText w:val="%6."/>
      <w:lvlJc w:val="right"/>
      <w:pPr>
        <w:ind w:left="3960" w:hanging="180"/>
      </w:pPr>
    </w:lvl>
    <w:lvl w:ilvl="6" w:tplc="A240E330" w:tentative="1">
      <w:start w:val="1"/>
      <w:numFmt w:val="decimal"/>
      <w:lvlText w:val="%7."/>
      <w:lvlJc w:val="left"/>
      <w:pPr>
        <w:ind w:left="4680" w:hanging="360"/>
      </w:pPr>
    </w:lvl>
    <w:lvl w:ilvl="7" w:tplc="6AD021BE" w:tentative="1">
      <w:start w:val="1"/>
      <w:numFmt w:val="lowerLetter"/>
      <w:lvlText w:val="%8."/>
      <w:lvlJc w:val="left"/>
      <w:pPr>
        <w:ind w:left="5400" w:hanging="360"/>
      </w:pPr>
    </w:lvl>
    <w:lvl w:ilvl="8" w:tplc="C69E585E" w:tentative="1">
      <w:start w:val="1"/>
      <w:numFmt w:val="lowerRoman"/>
      <w:lvlText w:val="%9."/>
      <w:lvlJc w:val="right"/>
      <w:pPr>
        <w:ind w:left="6120" w:hanging="180"/>
      </w:pPr>
    </w:lvl>
  </w:abstractNum>
  <w:abstractNum w:abstractNumId="222" w15:restartNumberingAfterBreak="0">
    <w:nsid w:val="000000DF"/>
    <w:multiLevelType w:val="hybridMultilevel"/>
    <w:tmpl w:val="67B02E0E"/>
    <w:lvl w:ilvl="0" w:tplc="0994B376">
      <w:start w:val="1"/>
      <w:numFmt w:val="lowerLetter"/>
      <w:lvlText w:val="(%1)"/>
      <w:lvlJc w:val="left"/>
      <w:pPr>
        <w:ind w:left="360" w:hanging="360"/>
      </w:pPr>
      <w:rPr>
        <w:rFonts w:hint="default"/>
        <w:b w:val="0"/>
      </w:rPr>
    </w:lvl>
    <w:lvl w:ilvl="1" w:tplc="30348E00">
      <w:start w:val="1"/>
      <w:numFmt w:val="lowerRoman"/>
      <w:lvlText w:val="(%2)"/>
      <w:lvlJc w:val="left"/>
      <w:pPr>
        <w:ind w:left="1080" w:hanging="360"/>
      </w:pPr>
      <w:rPr>
        <w:rFonts w:hint="default"/>
      </w:rPr>
    </w:lvl>
    <w:lvl w:ilvl="2" w:tplc="3E92E37E">
      <w:start w:val="1"/>
      <w:numFmt w:val="decimal"/>
      <w:lvlText w:val="(%3)"/>
      <w:lvlJc w:val="left"/>
      <w:pPr>
        <w:ind w:left="1800" w:hanging="180"/>
      </w:pPr>
      <w:rPr>
        <w:rFonts w:ascii="Times New Roman" w:eastAsia="Times New Roman" w:hAnsi="Times New Roman" w:cs="Times New Roman"/>
      </w:rPr>
    </w:lvl>
    <w:lvl w:ilvl="3" w:tplc="1E7867D8" w:tentative="1">
      <w:start w:val="1"/>
      <w:numFmt w:val="decimal"/>
      <w:lvlText w:val="%4."/>
      <w:lvlJc w:val="left"/>
      <w:pPr>
        <w:ind w:left="2520" w:hanging="360"/>
      </w:pPr>
    </w:lvl>
    <w:lvl w:ilvl="4" w:tplc="43EAF1AE" w:tentative="1">
      <w:start w:val="1"/>
      <w:numFmt w:val="lowerLetter"/>
      <w:lvlText w:val="%5."/>
      <w:lvlJc w:val="left"/>
      <w:pPr>
        <w:ind w:left="3240" w:hanging="360"/>
      </w:pPr>
    </w:lvl>
    <w:lvl w:ilvl="5" w:tplc="3DF0A796" w:tentative="1">
      <w:start w:val="1"/>
      <w:numFmt w:val="lowerRoman"/>
      <w:lvlText w:val="%6."/>
      <w:lvlJc w:val="right"/>
      <w:pPr>
        <w:ind w:left="3960" w:hanging="180"/>
      </w:pPr>
    </w:lvl>
    <w:lvl w:ilvl="6" w:tplc="D30AE092" w:tentative="1">
      <w:start w:val="1"/>
      <w:numFmt w:val="decimal"/>
      <w:lvlText w:val="%7."/>
      <w:lvlJc w:val="left"/>
      <w:pPr>
        <w:ind w:left="4680" w:hanging="360"/>
      </w:pPr>
    </w:lvl>
    <w:lvl w:ilvl="7" w:tplc="C62282A2" w:tentative="1">
      <w:start w:val="1"/>
      <w:numFmt w:val="lowerLetter"/>
      <w:lvlText w:val="%8."/>
      <w:lvlJc w:val="left"/>
      <w:pPr>
        <w:ind w:left="5400" w:hanging="360"/>
      </w:pPr>
    </w:lvl>
    <w:lvl w:ilvl="8" w:tplc="20165292" w:tentative="1">
      <w:start w:val="1"/>
      <w:numFmt w:val="lowerRoman"/>
      <w:lvlText w:val="%9."/>
      <w:lvlJc w:val="right"/>
      <w:pPr>
        <w:ind w:left="6120" w:hanging="180"/>
      </w:pPr>
    </w:lvl>
  </w:abstractNum>
  <w:abstractNum w:abstractNumId="223" w15:restartNumberingAfterBreak="0">
    <w:nsid w:val="000000E0"/>
    <w:multiLevelType w:val="hybridMultilevel"/>
    <w:tmpl w:val="67B02E0E"/>
    <w:lvl w:ilvl="0" w:tplc="AFE09366">
      <w:start w:val="1"/>
      <w:numFmt w:val="lowerLetter"/>
      <w:lvlText w:val="(%1)"/>
      <w:lvlJc w:val="left"/>
      <w:pPr>
        <w:ind w:left="360" w:hanging="360"/>
      </w:pPr>
      <w:rPr>
        <w:rFonts w:hint="default"/>
        <w:b w:val="0"/>
      </w:rPr>
    </w:lvl>
    <w:lvl w:ilvl="1" w:tplc="1D383D24">
      <w:start w:val="1"/>
      <w:numFmt w:val="lowerRoman"/>
      <w:lvlText w:val="(%2)"/>
      <w:lvlJc w:val="left"/>
      <w:pPr>
        <w:ind w:left="1080" w:hanging="360"/>
      </w:pPr>
      <w:rPr>
        <w:rFonts w:hint="default"/>
      </w:rPr>
    </w:lvl>
    <w:lvl w:ilvl="2" w:tplc="F1CE04BC">
      <w:start w:val="1"/>
      <w:numFmt w:val="decimal"/>
      <w:lvlText w:val="(%3)"/>
      <w:lvlJc w:val="left"/>
      <w:pPr>
        <w:ind w:left="1800" w:hanging="180"/>
      </w:pPr>
      <w:rPr>
        <w:rFonts w:ascii="Times New Roman" w:eastAsia="Times New Roman" w:hAnsi="Times New Roman" w:cs="Times New Roman"/>
      </w:rPr>
    </w:lvl>
    <w:lvl w:ilvl="3" w:tplc="0C4E7930" w:tentative="1">
      <w:start w:val="1"/>
      <w:numFmt w:val="decimal"/>
      <w:lvlText w:val="%4."/>
      <w:lvlJc w:val="left"/>
      <w:pPr>
        <w:ind w:left="2520" w:hanging="360"/>
      </w:pPr>
    </w:lvl>
    <w:lvl w:ilvl="4" w:tplc="971C8ED4" w:tentative="1">
      <w:start w:val="1"/>
      <w:numFmt w:val="lowerLetter"/>
      <w:lvlText w:val="%5."/>
      <w:lvlJc w:val="left"/>
      <w:pPr>
        <w:ind w:left="3240" w:hanging="360"/>
      </w:pPr>
    </w:lvl>
    <w:lvl w:ilvl="5" w:tplc="D5862FFC" w:tentative="1">
      <w:start w:val="1"/>
      <w:numFmt w:val="lowerRoman"/>
      <w:lvlText w:val="%6."/>
      <w:lvlJc w:val="right"/>
      <w:pPr>
        <w:ind w:left="3960" w:hanging="180"/>
      </w:pPr>
    </w:lvl>
    <w:lvl w:ilvl="6" w:tplc="1BE8EDFA" w:tentative="1">
      <w:start w:val="1"/>
      <w:numFmt w:val="decimal"/>
      <w:lvlText w:val="%7."/>
      <w:lvlJc w:val="left"/>
      <w:pPr>
        <w:ind w:left="4680" w:hanging="360"/>
      </w:pPr>
    </w:lvl>
    <w:lvl w:ilvl="7" w:tplc="5946243A" w:tentative="1">
      <w:start w:val="1"/>
      <w:numFmt w:val="lowerLetter"/>
      <w:lvlText w:val="%8."/>
      <w:lvlJc w:val="left"/>
      <w:pPr>
        <w:ind w:left="5400" w:hanging="360"/>
      </w:pPr>
    </w:lvl>
    <w:lvl w:ilvl="8" w:tplc="34202CF0" w:tentative="1">
      <w:start w:val="1"/>
      <w:numFmt w:val="lowerRoman"/>
      <w:lvlText w:val="%9."/>
      <w:lvlJc w:val="right"/>
      <w:pPr>
        <w:ind w:left="6120" w:hanging="180"/>
      </w:pPr>
    </w:lvl>
  </w:abstractNum>
  <w:abstractNum w:abstractNumId="224" w15:restartNumberingAfterBreak="0">
    <w:nsid w:val="000000E1"/>
    <w:multiLevelType w:val="hybridMultilevel"/>
    <w:tmpl w:val="FBAC8870"/>
    <w:lvl w:ilvl="0" w:tplc="3F2E3F48">
      <w:start w:val="1"/>
      <w:numFmt w:val="lowerLetter"/>
      <w:lvlText w:val="(%1)"/>
      <w:lvlJc w:val="left"/>
      <w:pPr>
        <w:ind w:left="360" w:hanging="360"/>
      </w:pPr>
      <w:rPr>
        <w:rFonts w:hint="default"/>
      </w:rPr>
    </w:lvl>
    <w:lvl w:ilvl="1" w:tplc="2F3EBECA">
      <w:start w:val="1"/>
      <w:numFmt w:val="lowerRoman"/>
      <w:lvlText w:val="(%2)"/>
      <w:lvlJc w:val="left"/>
      <w:pPr>
        <w:ind w:left="1080" w:hanging="360"/>
      </w:pPr>
      <w:rPr>
        <w:rFonts w:hint="default"/>
      </w:rPr>
    </w:lvl>
    <w:lvl w:ilvl="2" w:tplc="06B0FCF8" w:tentative="1">
      <w:start w:val="1"/>
      <w:numFmt w:val="lowerRoman"/>
      <w:lvlText w:val="%3."/>
      <w:lvlJc w:val="right"/>
      <w:pPr>
        <w:ind w:left="1800" w:hanging="180"/>
      </w:pPr>
    </w:lvl>
    <w:lvl w:ilvl="3" w:tplc="84A065E4" w:tentative="1">
      <w:start w:val="1"/>
      <w:numFmt w:val="decimal"/>
      <w:lvlText w:val="%4."/>
      <w:lvlJc w:val="left"/>
      <w:pPr>
        <w:ind w:left="2520" w:hanging="360"/>
      </w:pPr>
    </w:lvl>
    <w:lvl w:ilvl="4" w:tplc="546ACCAC" w:tentative="1">
      <w:start w:val="1"/>
      <w:numFmt w:val="lowerLetter"/>
      <w:lvlText w:val="%5."/>
      <w:lvlJc w:val="left"/>
      <w:pPr>
        <w:ind w:left="3240" w:hanging="360"/>
      </w:pPr>
    </w:lvl>
    <w:lvl w:ilvl="5" w:tplc="86C82E22" w:tentative="1">
      <w:start w:val="1"/>
      <w:numFmt w:val="lowerRoman"/>
      <w:lvlText w:val="%6."/>
      <w:lvlJc w:val="right"/>
      <w:pPr>
        <w:ind w:left="3960" w:hanging="180"/>
      </w:pPr>
    </w:lvl>
    <w:lvl w:ilvl="6" w:tplc="2A4C18A6" w:tentative="1">
      <w:start w:val="1"/>
      <w:numFmt w:val="decimal"/>
      <w:lvlText w:val="%7."/>
      <w:lvlJc w:val="left"/>
      <w:pPr>
        <w:ind w:left="4680" w:hanging="360"/>
      </w:pPr>
    </w:lvl>
    <w:lvl w:ilvl="7" w:tplc="D994A046" w:tentative="1">
      <w:start w:val="1"/>
      <w:numFmt w:val="lowerLetter"/>
      <w:lvlText w:val="%8."/>
      <w:lvlJc w:val="left"/>
      <w:pPr>
        <w:ind w:left="5400" w:hanging="360"/>
      </w:pPr>
    </w:lvl>
    <w:lvl w:ilvl="8" w:tplc="45B4A1FA" w:tentative="1">
      <w:start w:val="1"/>
      <w:numFmt w:val="lowerRoman"/>
      <w:lvlText w:val="%9."/>
      <w:lvlJc w:val="right"/>
      <w:pPr>
        <w:ind w:left="6120" w:hanging="180"/>
      </w:pPr>
    </w:lvl>
  </w:abstractNum>
  <w:abstractNum w:abstractNumId="225" w15:restartNumberingAfterBreak="0">
    <w:nsid w:val="000000E2"/>
    <w:multiLevelType w:val="hybridMultilevel"/>
    <w:tmpl w:val="8F924CA8"/>
    <w:lvl w:ilvl="0" w:tplc="0A98C370">
      <w:start w:val="7"/>
      <w:numFmt w:val="lowerLetter"/>
      <w:lvlText w:val="(%1)"/>
      <w:lvlJc w:val="left"/>
      <w:pPr>
        <w:ind w:left="360" w:hanging="360"/>
      </w:pPr>
      <w:rPr>
        <w:rFonts w:hint="default"/>
        <w:b w:val="0"/>
      </w:rPr>
    </w:lvl>
    <w:lvl w:ilvl="1" w:tplc="3A14A3D6" w:tentative="1">
      <w:start w:val="1"/>
      <w:numFmt w:val="lowerLetter"/>
      <w:lvlText w:val="%2."/>
      <w:lvlJc w:val="left"/>
      <w:pPr>
        <w:ind w:left="1440" w:hanging="360"/>
      </w:pPr>
    </w:lvl>
    <w:lvl w:ilvl="2" w:tplc="D96CB2C0" w:tentative="1">
      <w:start w:val="1"/>
      <w:numFmt w:val="lowerRoman"/>
      <w:lvlText w:val="%3."/>
      <w:lvlJc w:val="right"/>
      <w:pPr>
        <w:ind w:left="2160" w:hanging="180"/>
      </w:pPr>
    </w:lvl>
    <w:lvl w:ilvl="3" w:tplc="DCA66186" w:tentative="1">
      <w:start w:val="1"/>
      <w:numFmt w:val="decimal"/>
      <w:lvlText w:val="%4."/>
      <w:lvlJc w:val="left"/>
      <w:pPr>
        <w:ind w:left="2880" w:hanging="360"/>
      </w:pPr>
    </w:lvl>
    <w:lvl w:ilvl="4" w:tplc="C85E5768" w:tentative="1">
      <w:start w:val="1"/>
      <w:numFmt w:val="lowerLetter"/>
      <w:lvlText w:val="%5."/>
      <w:lvlJc w:val="left"/>
      <w:pPr>
        <w:ind w:left="3600" w:hanging="360"/>
      </w:pPr>
    </w:lvl>
    <w:lvl w:ilvl="5" w:tplc="934C463A" w:tentative="1">
      <w:start w:val="1"/>
      <w:numFmt w:val="lowerRoman"/>
      <w:lvlText w:val="%6."/>
      <w:lvlJc w:val="right"/>
      <w:pPr>
        <w:ind w:left="4320" w:hanging="180"/>
      </w:pPr>
    </w:lvl>
    <w:lvl w:ilvl="6" w:tplc="7CBA7D16" w:tentative="1">
      <w:start w:val="1"/>
      <w:numFmt w:val="decimal"/>
      <w:lvlText w:val="%7."/>
      <w:lvlJc w:val="left"/>
      <w:pPr>
        <w:ind w:left="5040" w:hanging="360"/>
      </w:pPr>
    </w:lvl>
    <w:lvl w:ilvl="7" w:tplc="520E436A" w:tentative="1">
      <w:start w:val="1"/>
      <w:numFmt w:val="lowerLetter"/>
      <w:lvlText w:val="%8."/>
      <w:lvlJc w:val="left"/>
      <w:pPr>
        <w:ind w:left="5760" w:hanging="360"/>
      </w:pPr>
    </w:lvl>
    <w:lvl w:ilvl="8" w:tplc="BDE6DAC0" w:tentative="1">
      <w:start w:val="1"/>
      <w:numFmt w:val="lowerRoman"/>
      <w:lvlText w:val="%9."/>
      <w:lvlJc w:val="right"/>
      <w:pPr>
        <w:ind w:left="6480" w:hanging="180"/>
      </w:pPr>
    </w:lvl>
  </w:abstractNum>
  <w:abstractNum w:abstractNumId="226" w15:restartNumberingAfterBreak="0">
    <w:nsid w:val="000000E3"/>
    <w:multiLevelType w:val="hybridMultilevel"/>
    <w:tmpl w:val="83165472"/>
    <w:lvl w:ilvl="0" w:tplc="CBD89F56">
      <w:start w:val="1"/>
      <w:numFmt w:val="lowerLetter"/>
      <w:lvlText w:val="(%1)"/>
      <w:lvlJc w:val="left"/>
      <w:pPr>
        <w:ind w:left="630" w:hanging="360"/>
      </w:pPr>
      <w:rPr>
        <w:rFonts w:hint="default"/>
      </w:rPr>
    </w:lvl>
    <w:lvl w:ilvl="1" w:tplc="4A086CFA">
      <w:start w:val="1"/>
      <w:numFmt w:val="lowerRoman"/>
      <w:lvlText w:val="(%2)"/>
      <w:lvlJc w:val="left"/>
      <w:pPr>
        <w:ind w:left="1080" w:hanging="360"/>
      </w:pPr>
      <w:rPr>
        <w:rFonts w:hint="default"/>
      </w:rPr>
    </w:lvl>
    <w:lvl w:ilvl="2" w:tplc="0F3CE9E4">
      <w:start w:val="1"/>
      <w:numFmt w:val="decimal"/>
      <w:lvlText w:val="%3."/>
      <w:lvlJc w:val="left"/>
      <w:pPr>
        <w:ind w:left="1800" w:hanging="180"/>
      </w:pPr>
    </w:lvl>
    <w:lvl w:ilvl="3" w:tplc="61F8CDB6" w:tentative="1">
      <w:start w:val="1"/>
      <w:numFmt w:val="decimal"/>
      <w:lvlText w:val="%4."/>
      <w:lvlJc w:val="left"/>
      <w:pPr>
        <w:ind w:left="2520" w:hanging="360"/>
      </w:pPr>
    </w:lvl>
    <w:lvl w:ilvl="4" w:tplc="7756B49A" w:tentative="1">
      <w:start w:val="1"/>
      <w:numFmt w:val="lowerLetter"/>
      <w:lvlText w:val="%5."/>
      <w:lvlJc w:val="left"/>
      <w:pPr>
        <w:ind w:left="3240" w:hanging="360"/>
      </w:pPr>
    </w:lvl>
    <w:lvl w:ilvl="5" w:tplc="2A5C6DDE" w:tentative="1">
      <w:start w:val="1"/>
      <w:numFmt w:val="lowerRoman"/>
      <w:lvlText w:val="%6."/>
      <w:lvlJc w:val="right"/>
      <w:pPr>
        <w:ind w:left="3960" w:hanging="180"/>
      </w:pPr>
    </w:lvl>
    <w:lvl w:ilvl="6" w:tplc="5CD837BC" w:tentative="1">
      <w:start w:val="1"/>
      <w:numFmt w:val="decimal"/>
      <w:lvlText w:val="%7."/>
      <w:lvlJc w:val="left"/>
      <w:pPr>
        <w:ind w:left="4680" w:hanging="360"/>
      </w:pPr>
    </w:lvl>
    <w:lvl w:ilvl="7" w:tplc="B09CBF62" w:tentative="1">
      <w:start w:val="1"/>
      <w:numFmt w:val="lowerLetter"/>
      <w:lvlText w:val="%8."/>
      <w:lvlJc w:val="left"/>
      <w:pPr>
        <w:ind w:left="5400" w:hanging="360"/>
      </w:pPr>
    </w:lvl>
    <w:lvl w:ilvl="8" w:tplc="C660E4D8" w:tentative="1">
      <w:start w:val="1"/>
      <w:numFmt w:val="lowerRoman"/>
      <w:lvlText w:val="%9."/>
      <w:lvlJc w:val="right"/>
      <w:pPr>
        <w:ind w:left="6120" w:hanging="180"/>
      </w:pPr>
    </w:lvl>
  </w:abstractNum>
  <w:abstractNum w:abstractNumId="227" w15:restartNumberingAfterBreak="0">
    <w:nsid w:val="000000E4"/>
    <w:multiLevelType w:val="hybridMultilevel"/>
    <w:tmpl w:val="D4B85232"/>
    <w:lvl w:ilvl="0" w:tplc="7110D1D0">
      <w:start w:val="1"/>
      <w:numFmt w:val="lowerLetter"/>
      <w:lvlText w:val="(%1)"/>
      <w:lvlJc w:val="left"/>
      <w:pPr>
        <w:ind w:left="360" w:hanging="360"/>
      </w:pPr>
      <w:rPr>
        <w:rFonts w:hint="default"/>
        <w:b w:val="0"/>
      </w:rPr>
    </w:lvl>
    <w:lvl w:ilvl="1" w:tplc="BDD6492E">
      <w:start w:val="1"/>
      <w:numFmt w:val="lowerLetter"/>
      <w:lvlText w:val="%2."/>
      <w:lvlJc w:val="left"/>
      <w:pPr>
        <w:ind w:left="1080" w:hanging="360"/>
      </w:pPr>
    </w:lvl>
    <w:lvl w:ilvl="2" w:tplc="C346F2F0" w:tentative="1">
      <w:start w:val="1"/>
      <w:numFmt w:val="lowerRoman"/>
      <w:lvlText w:val="%3."/>
      <w:lvlJc w:val="right"/>
      <w:pPr>
        <w:ind w:left="1800" w:hanging="180"/>
      </w:pPr>
    </w:lvl>
    <w:lvl w:ilvl="3" w:tplc="882A35DC" w:tentative="1">
      <w:start w:val="1"/>
      <w:numFmt w:val="decimal"/>
      <w:lvlText w:val="%4."/>
      <w:lvlJc w:val="left"/>
      <w:pPr>
        <w:ind w:left="2520" w:hanging="360"/>
      </w:pPr>
    </w:lvl>
    <w:lvl w:ilvl="4" w:tplc="B8D073B8" w:tentative="1">
      <w:start w:val="1"/>
      <w:numFmt w:val="lowerLetter"/>
      <w:lvlText w:val="%5."/>
      <w:lvlJc w:val="left"/>
      <w:pPr>
        <w:ind w:left="3240" w:hanging="360"/>
      </w:pPr>
    </w:lvl>
    <w:lvl w:ilvl="5" w:tplc="C24682A4" w:tentative="1">
      <w:start w:val="1"/>
      <w:numFmt w:val="lowerRoman"/>
      <w:lvlText w:val="%6."/>
      <w:lvlJc w:val="right"/>
      <w:pPr>
        <w:ind w:left="3960" w:hanging="180"/>
      </w:pPr>
    </w:lvl>
    <w:lvl w:ilvl="6" w:tplc="4D6E07F2" w:tentative="1">
      <w:start w:val="1"/>
      <w:numFmt w:val="decimal"/>
      <w:lvlText w:val="%7."/>
      <w:lvlJc w:val="left"/>
      <w:pPr>
        <w:ind w:left="4680" w:hanging="360"/>
      </w:pPr>
    </w:lvl>
    <w:lvl w:ilvl="7" w:tplc="51EE75C8" w:tentative="1">
      <w:start w:val="1"/>
      <w:numFmt w:val="lowerLetter"/>
      <w:lvlText w:val="%8."/>
      <w:lvlJc w:val="left"/>
      <w:pPr>
        <w:ind w:left="5400" w:hanging="360"/>
      </w:pPr>
    </w:lvl>
    <w:lvl w:ilvl="8" w:tplc="F580CEB2" w:tentative="1">
      <w:start w:val="1"/>
      <w:numFmt w:val="lowerRoman"/>
      <w:lvlText w:val="%9."/>
      <w:lvlJc w:val="right"/>
      <w:pPr>
        <w:ind w:left="6120" w:hanging="180"/>
      </w:pPr>
    </w:lvl>
  </w:abstractNum>
  <w:abstractNum w:abstractNumId="228" w15:restartNumberingAfterBreak="0">
    <w:nsid w:val="000000E5"/>
    <w:multiLevelType w:val="hybridMultilevel"/>
    <w:tmpl w:val="11AE962C"/>
    <w:lvl w:ilvl="0" w:tplc="C728F420">
      <w:start w:val="1"/>
      <w:numFmt w:val="lowerRoman"/>
      <w:lvlText w:val="(%1)"/>
      <w:lvlJc w:val="left"/>
      <w:pPr>
        <w:ind w:left="1080" w:hanging="720"/>
      </w:pPr>
      <w:rPr>
        <w:rFonts w:hint="default"/>
      </w:rPr>
    </w:lvl>
    <w:lvl w:ilvl="1" w:tplc="F7D0A8AC">
      <w:start w:val="1"/>
      <w:numFmt w:val="lowerLetter"/>
      <w:lvlText w:val="%2."/>
      <w:lvlJc w:val="left"/>
      <w:pPr>
        <w:ind w:left="1440" w:hanging="360"/>
      </w:pPr>
    </w:lvl>
    <w:lvl w:ilvl="2" w:tplc="4BFEA77E" w:tentative="1">
      <w:start w:val="1"/>
      <w:numFmt w:val="lowerRoman"/>
      <w:lvlText w:val="%3."/>
      <w:lvlJc w:val="right"/>
      <w:pPr>
        <w:ind w:left="2160" w:hanging="180"/>
      </w:pPr>
    </w:lvl>
    <w:lvl w:ilvl="3" w:tplc="FC444174" w:tentative="1">
      <w:start w:val="1"/>
      <w:numFmt w:val="decimal"/>
      <w:lvlText w:val="%4."/>
      <w:lvlJc w:val="left"/>
      <w:pPr>
        <w:ind w:left="2880" w:hanging="360"/>
      </w:pPr>
    </w:lvl>
    <w:lvl w:ilvl="4" w:tplc="7CBCD0F2" w:tentative="1">
      <w:start w:val="1"/>
      <w:numFmt w:val="lowerLetter"/>
      <w:lvlText w:val="%5."/>
      <w:lvlJc w:val="left"/>
      <w:pPr>
        <w:ind w:left="3600" w:hanging="360"/>
      </w:pPr>
    </w:lvl>
    <w:lvl w:ilvl="5" w:tplc="9514C21E" w:tentative="1">
      <w:start w:val="1"/>
      <w:numFmt w:val="lowerRoman"/>
      <w:lvlText w:val="%6."/>
      <w:lvlJc w:val="right"/>
      <w:pPr>
        <w:ind w:left="4320" w:hanging="180"/>
      </w:pPr>
    </w:lvl>
    <w:lvl w:ilvl="6" w:tplc="8CC4BA44" w:tentative="1">
      <w:start w:val="1"/>
      <w:numFmt w:val="decimal"/>
      <w:lvlText w:val="%7."/>
      <w:lvlJc w:val="left"/>
      <w:pPr>
        <w:ind w:left="5040" w:hanging="360"/>
      </w:pPr>
    </w:lvl>
    <w:lvl w:ilvl="7" w:tplc="4B5449D8" w:tentative="1">
      <w:start w:val="1"/>
      <w:numFmt w:val="lowerLetter"/>
      <w:lvlText w:val="%8."/>
      <w:lvlJc w:val="left"/>
      <w:pPr>
        <w:ind w:left="5760" w:hanging="360"/>
      </w:pPr>
    </w:lvl>
    <w:lvl w:ilvl="8" w:tplc="54FCAB90" w:tentative="1">
      <w:start w:val="1"/>
      <w:numFmt w:val="lowerRoman"/>
      <w:lvlText w:val="%9."/>
      <w:lvlJc w:val="right"/>
      <w:pPr>
        <w:ind w:left="6480" w:hanging="180"/>
      </w:pPr>
    </w:lvl>
  </w:abstractNum>
  <w:abstractNum w:abstractNumId="229" w15:restartNumberingAfterBreak="0">
    <w:nsid w:val="000000E6"/>
    <w:multiLevelType w:val="hybridMultilevel"/>
    <w:tmpl w:val="D4B85232"/>
    <w:lvl w:ilvl="0" w:tplc="AF5CE194">
      <w:start w:val="1"/>
      <w:numFmt w:val="lowerLetter"/>
      <w:lvlText w:val="(%1)"/>
      <w:lvlJc w:val="left"/>
      <w:pPr>
        <w:ind w:left="360" w:hanging="360"/>
      </w:pPr>
      <w:rPr>
        <w:rFonts w:hint="default"/>
        <w:b w:val="0"/>
      </w:rPr>
    </w:lvl>
    <w:lvl w:ilvl="1" w:tplc="A28A2F54">
      <w:start w:val="1"/>
      <w:numFmt w:val="lowerLetter"/>
      <w:lvlText w:val="%2."/>
      <w:lvlJc w:val="left"/>
      <w:pPr>
        <w:ind w:left="1080" w:hanging="360"/>
      </w:pPr>
    </w:lvl>
    <w:lvl w:ilvl="2" w:tplc="F2B23A1E" w:tentative="1">
      <w:start w:val="1"/>
      <w:numFmt w:val="lowerRoman"/>
      <w:lvlText w:val="%3."/>
      <w:lvlJc w:val="right"/>
      <w:pPr>
        <w:ind w:left="1800" w:hanging="180"/>
      </w:pPr>
    </w:lvl>
    <w:lvl w:ilvl="3" w:tplc="F8A8DA3A" w:tentative="1">
      <w:start w:val="1"/>
      <w:numFmt w:val="decimal"/>
      <w:lvlText w:val="%4."/>
      <w:lvlJc w:val="left"/>
      <w:pPr>
        <w:ind w:left="2520" w:hanging="360"/>
      </w:pPr>
    </w:lvl>
    <w:lvl w:ilvl="4" w:tplc="69869F06" w:tentative="1">
      <w:start w:val="1"/>
      <w:numFmt w:val="lowerLetter"/>
      <w:lvlText w:val="%5."/>
      <w:lvlJc w:val="left"/>
      <w:pPr>
        <w:ind w:left="3240" w:hanging="360"/>
      </w:pPr>
    </w:lvl>
    <w:lvl w:ilvl="5" w:tplc="3A761AE0" w:tentative="1">
      <w:start w:val="1"/>
      <w:numFmt w:val="lowerRoman"/>
      <w:lvlText w:val="%6."/>
      <w:lvlJc w:val="right"/>
      <w:pPr>
        <w:ind w:left="3960" w:hanging="180"/>
      </w:pPr>
    </w:lvl>
    <w:lvl w:ilvl="6" w:tplc="537660A6" w:tentative="1">
      <w:start w:val="1"/>
      <w:numFmt w:val="decimal"/>
      <w:lvlText w:val="%7."/>
      <w:lvlJc w:val="left"/>
      <w:pPr>
        <w:ind w:left="4680" w:hanging="360"/>
      </w:pPr>
    </w:lvl>
    <w:lvl w:ilvl="7" w:tplc="16D2C4F8" w:tentative="1">
      <w:start w:val="1"/>
      <w:numFmt w:val="lowerLetter"/>
      <w:lvlText w:val="%8."/>
      <w:lvlJc w:val="left"/>
      <w:pPr>
        <w:ind w:left="5400" w:hanging="360"/>
      </w:pPr>
    </w:lvl>
    <w:lvl w:ilvl="8" w:tplc="E33CFF8C" w:tentative="1">
      <w:start w:val="1"/>
      <w:numFmt w:val="lowerRoman"/>
      <w:lvlText w:val="%9."/>
      <w:lvlJc w:val="right"/>
      <w:pPr>
        <w:ind w:left="6120" w:hanging="180"/>
      </w:pPr>
    </w:lvl>
  </w:abstractNum>
  <w:abstractNum w:abstractNumId="230" w15:restartNumberingAfterBreak="0">
    <w:nsid w:val="000000E7"/>
    <w:multiLevelType w:val="hybridMultilevel"/>
    <w:tmpl w:val="861C6720"/>
    <w:lvl w:ilvl="0" w:tplc="21FABC9E">
      <w:start w:val="4"/>
      <w:numFmt w:val="lowerRoman"/>
      <w:lvlText w:val="(%1)"/>
      <w:lvlJc w:val="left"/>
      <w:pPr>
        <w:ind w:left="1440" w:hanging="720"/>
      </w:pPr>
      <w:rPr>
        <w:rFonts w:hint="default"/>
      </w:rPr>
    </w:lvl>
    <w:lvl w:ilvl="1" w:tplc="6DD61300" w:tentative="1">
      <w:start w:val="1"/>
      <w:numFmt w:val="lowerLetter"/>
      <w:lvlText w:val="%2."/>
      <w:lvlJc w:val="left"/>
      <w:pPr>
        <w:ind w:left="1800" w:hanging="360"/>
      </w:pPr>
    </w:lvl>
    <w:lvl w:ilvl="2" w:tplc="28106ED0" w:tentative="1">
      <w:start w:val="1"/>
      <w:numFmt w:val="lowerRoman"/>
      <w:lvlText w:val="%3."/>
      <w:lvlJc w:val="right"/>
      <w:pPr>
        <w:ind w:left="2520" w:hanging="180"/>
      </w:pPr>
    </w:lvl>
    <w:lvl w:ilvl="3" w:tplc="7C9A9C38" w:tentative="1">
      <w:start w:val="1"/>
      <w:numFmt w:val="decimal"/>
      <w:lvlText w:val="%4."/>
      <w:lvlJc w:val="left"/>
      <w:pPr>
        <w:ind w:left="3240" w:hanging="360"/>
      </w:pPr>
    </w:lvl>
    <w:lvl w:ilvl="4" w:tplc="B21A295C" w:tentative="1">
      <w:start w:val="1"/>
      <w:numFmt w:val="lowerLetter"/>
      <w:lvlText w:val="%5."/>
      <w:lvlJc w:val="left"/>
      <w:pPr>
        <w:ind w:left="3960" w:hanging="360"/>
      </w:pPr>
    </w:lvl>
    <w:lvl w:ilvl="5" w:tplc="20222498" w:tentative="1">
      <w:start w:val="1"/>
      <w:numFmt w:val="lowerRoman"/>
      <w:lvlText w:val="%6."/>
      <w:lvlJc w:val="right"/>
      <w:pPr>
        <w:ind w:left="4680" w:hanging="180"/>
      </w:pPr>
    </w:lvl>
    <w:lvl w:ilvl="6" w:tplc="31FA8B9E" w:tentative="1">
      <w:start w:val="1"/>
      <w:numFmt w:val="decimal"/>
      <w:lvlText w:val="%7."/>
      <w:lvlJc w:val="left"/>
      <w:pPr>
        <w:ind w:left="5400" w:hanging="360"/>
      </w:pPr>
    </w:lvl>
    <w:lvl w:ilvl="7" w:tplc="969C795C" w:tentative="1">
      <w:start w:val="1"/>
      <w:numFmt w:val="lowerLetter"/>
      <w:lvlText w:val="%8."/>
      <w:lvlJc w:val="left"/>
      <w:pPr>
        <w:ind w:left="6120" w:hanging="360"/>
      </w:pPr>
    </w:lvl>
    <w:lvl w:ilvl="8" w:tplc="34AE787C" w:tentative="1">
      <w:start w:val="1"/>
      <w:numFmt w:val="lowerRoman"/>
      <w:lvlText w:val="%9."/>
      <w:lvlJc w:val="right"/>
      <w:pPr>
        <w:ind w:left="6840" w:hanging="180"/>
      </w:pPr>
    </w:lvl>
  </w:abstractNum>
  <w:abstractNum w:abstractNumId="231" w15:restartNumberingAfterBreak="0">
    <w:nsid w:val="000000E8"/>
    <w:multiLevelType w:val="hybridMultilevel"/>
    <w:tmpl w:val="F69C5CD0"/>
    <w:lvl w:ilvl="0" w:tplc="9D821CE4">
      <w:start w:val="4"/>
      <w:numFmt w:val="lowerRoman"/>
      <w:lvlText w:val="(%1)"/>
      <w:lvlJc w:val="left"/>
      <w:pPr>
        <w:ind w:left="1440" w:hanging="720"/>
      </w:pPr>
      <w:rPr>
        <w:rFonts w:hint="default"/>
      </w:rPr>
    </w:lvl>
    <w:lvl w:ilvl="1" w:tplc="B6205B80" w:tentative="1">
      <w:start w:val="1"/>
      <w:numFmt w:val="lowerLetter"/>
      <w:lvlText w:val="%2."/>
      <w:lvlJc w:val="left"/>
      <w:pPr>
        <w:ind w:left="1800" w:hanging="360"/>
      </w:pPr>
    </w:lvl>
    <w:lvl w:ilvl="2" w:tplc="BE00A396" w:tentative="1">
      <w:start w:val="1"/>
      <w:numFmt w:val="lowerRoman"/>
      <w:lvlText w:val="%3."/>
      <w:lvlJc w:val="right"/>
      <w:pPr>
        <w:ind w:left="2520" w:hanging="180"/>
      </w:pPr>
    </w:lvl>
    <w:lvl w:ilvl="3" w:tplc="47FCF750" w:tentative="1">
      <w:start w:val="1"/>
      <w:numFmt w:val="decimal"/>
      <w:lvlText w:val="%4."/>
      <w:lvlJc w:val="left"/>
      <w:pPr>
        <w:ind w:left="3240" w:hanging="360"/>
      </w:pPr>
    </w:lvl>
    <w:lvl w:ilvl="4" w:tplc="629C5082" w:tentative="1">
      <w:start w:val="1"/>
      <w:numFmt w:val="lowerLetter"/>
      <w:lvlText w:val="%5."/>
      <w:lvlJc w:val="left"/>
      <w:pPr>
        <w:ind w:left="3960" w:hanging="360"/>
      </w:pPr>
    </w:lvl>
    <w:lvl w:ilvl="5" w:tplc="12FA7300" w:tentative="1">
      <w:start w:val="1"/>
      <w:numFmt w:val="lowerRoman"/>
      <w:lvlText w:val="%6."/>
      <w:lvlJc w:val="right"/>
      <w:pPr>
        <w:ind w:left="4680" w:hanging="180"/>
      </w:pPr>
    </w:lvl>
    <w:lvl w:ilvl="6" w:tplc="242C0E94" w:tentative="1">
      <w:start w:val="1"/>
      <w:numFmt w:val="decimal"/>
      <w:lvlText w:val="%7."/>
      <w:lvlJc w:val="left"/>
      <w:pPr>
        <w:ind w:left="5400" w:hanging="360"/>
      </w:pPr>
    </w:lvl>
    <w:lvl w:ilvl="7" w:tplc="8FAE8F12" w:tentative="1">
      <w:start w:val="1"/>
      <w:numFmt w:val="lowerLetter"/>
      <w:lvlText w:val="%8."/>
      <w:lvlJc w:val="left"/>
      <w:pPr>
        <w:ind w:left="6120" w:hanging="360"/>
      </w:pPr>
    </w:lvl>
    <w:lvl w:ilvl="8" w:tplc="2078129A" w:tentative="1">
      <w:start w:val="1"/>
      <w:numFmt w:val="lowerRoman"/>
      <w:lvlText w:val="%9."/>
      <w:lvlJc w:val="right"/>
      <w:pPr>
        <w:ind w:left="6840" w:hanging="180"/>
      </w:pPr>
    </w:lvl>
  </w:abstractNum>
  <w:abstractNum w:abstractNumId="232" w15:restartNumberingAfterBreak="0">
    <w:nsid w:val="000000E9"/>
    <w:multiLevelType w:val="hybridMultilevel"/>
    <w:tmpl w:val="E4040BC2"/>
    <w:lvl w:ilvl="0" w:tplc="F208AF16">
      <w:start w:val="1"/>
      <w:numFmt w:val="decimal"/>
      <w:pStyle w:val="TOCHeading"/>
      <w:lvlText w:val="(%1)"/>
      <w:lvlJc w:val="left"/>
      <w:pPr>
        <w:ind w:left="720" w:hanging="360"/>
      </w:pPr>
      <w:rPr>
        <w:rFonts w:hint="default"/>
      </w:rPr>
    </w:lvl>
    <w:lvl w:ilvl="1" w:tplc="65A4B1F0">
      <w:start w:val="1"/>
      <w:numFmt w:val="lowerLetter"/>
      <w:lvlText w:val="%2."/>
      <w:lvlJc w:val="left"/>
      <w:pPr>
        <w:ind w:left="1440" w:hanging="360"/>
      </w:pPr>
    </w:lvl>
    <w:lvl w:ilvl="2" w:tplc="E27892FE">
      <w:start w:val="1"/>
      <w:numFmt w:val="lowerRoman"/>
      <w:lvlText w:val="%3."/>
      <w:lvlJc w:val="right"/>
      <w:pPr>
        <w:ind w:left="2160" w:hanging="180"/>
      </w:pPr>
    </w:lvl>
    <w:lvl w:ilvl="3" w:tplc="7F484992">
      <w:start w:val="1"/>
      <w:numFmt w:val="lowerLetter"/>
      <w:lvlText w:val="(%4)"/>
      <w:lvlJc w:val="left"/>
      <w:pPr>
        <w:ind w:left="2880" w:hanging="360"/>
      </w:pPr>
      <w:rPr>
        <w:rFonts w:hint="default"/>
      </w:rPr>
    </w:lvl>
    <w:lvl w:ilvl="4" w:tplc="B8EA5D36">
      <w:start w:val="1"/>
      <w:numFmt w:val="lowerLetter"/>
      <w:lvlText w:val="%5."/>
      <w:lvlJc w:val="left"/>
      <w:pPr>
        <w:ind w:left="3600" w:hanging="360"/>
      </w:pPr>
    </w:lvl>
    <w:lvl w:ilvl="5" w:tplc="46AC8ED2">
      <w:start w:val="1"/>
      <w:numFmt w:val="lowerRoman"/>
      <w:lvlText w:val="%6."/>
      <w:lvlJc w:val="right"/>
      <w:pPr>
        <w:ind w:left="4320" w:hanging="180"/>
      </w:pPr>
    </w:lvl>
    <w:lvl w:ilvl="6" w:tplc="755E17A6" w:tentative="1">
      <w:start w:val="1"/>
      <w:numFmt w:val="decimal"/>
      <w:lvlText w:val="%7."/>
      <w:lvlJc w:val="left"/>
      <w:pPr>
        <w:ind w:left="5040" w:hanging="360"/>
      </w:pPr>
    </w:lvl>
    <w:lvl w:ilvl="7" w:tplc="91FA8814" w:tentative="1">
      <w:start w:val="1"/>
      <w:numFmt w:val="lowerLetter"/>
      <w:lvlText w:val="%8."/>
      <w:lvlJc w:val="left"/>
      <w:pPr>
        <w:ind w:left="5760" w:hanging="360"/>
      </w:pPr>
    </w:lvl>
    <w:lvl w:ilvl="8" w:tplc="08C6D4DE" w:tentative="1">
      <w:start w:val="1"/>
      <w:numFmt w:val="lowerRoman"/>
      <w:lvlText w:val="%9."/>
      <w:lvlJc w:val="right"/>
      <w:pPr>
        <w:ind w:left="6480" w:hanging="180"/>
      </w:pPr>
    </w:lvl>
  </w:abstractNum>
  <w:abstractNum w:abstractNumId="233" w15:restartNumberingAfterBreak="0">
    <w:nsid w:val="000000EA"/>
    <w:multiLevelType w:val="hybridMultilevel"/>
    <w:tmpl w:val="2B326E8A"/>
    <w:lvl w:ilvl="0" w:tplc="67C67476">
      <w:start w:val="1"/>
      <w:numFmt w:val="lowerLetter"/>
      <w:lvlText w:val="(%1)"/>
      <w:lvlJc w:val="left"/>
      <w:pPr>
        <w:ind w:left="720" w:hanging="360"/>
      </w:pPr>
      <w:rPr>
        <w:rFonts w:hint="default"/>
      </w:rPr>
    </w:lvl>
    <w:lvl w:ilvl="1" w:tplc="505EAB84" w:tentative="1">
      <w:start w:val="1"/>
      <w:numFmt w:val="lowerLetter"/>
      <w:lvlText w:val="%2."/>
      <w:lvlJc w:val="left"/>
      <w:pPr>
        <w:ind w:left="1440" w:hanging="360"/>
      </w:pPr>
    </w:lvl>
    <w:lvl w:ilvl="2" w:tplc="79C2AD1C" w:tentative="1">
      <w:start w:val="1"/>
      <w:numFmt w:val="lowerRoman"/>
      <w:lvlText w:val="%3."/>
      <w:lvlJc w:val="right"/>
      <w:pPr>
        <w:ind w:left="2160" w:hanging="180"/>
      </w:pPr>
    </w:lvl>
    <w:lvl w:ilvl="3" w:tplc="B0009466" w:tentative="1">
      <w:start w:val="1"/>
      <w:numFmt w:val="decimal"/>
      <w:lvlText w:val="%4."/>
      <w:lvlJc w:val="left"/>
      <w:pPr>
        <w:ind w:left="2880" w:hanging="360"/>
      </w:pPr>
    </w:lvl>
    <w:lvl w:ilvl="4" w:tplc="AAB8DBF8" w:tentative="1">
      <w:start w:val="1"/>
      <w:numFmt w:val="lowerLetter"/>
      <w:lvlText w:val="%5."/>
      <w:lvlJc w:val="left"/>
      <w:pPr>
        <w:ind w:left="3600" w:hanging="360"/>
      </w:pPr>
    </w:lvl>
    <w:lvl w:ilvl="5" w:tplc="61FA2BC4" w:tentative="1">
      <w:start w:val="1"/>
      <w:numFmt w:val="lowerRoman"/>
      <w:lvlText w:val="%6."/>
      <w:lvlJc w:val="right"/>
      <w:pPr>
        <w:ind w:left="4320" w:hanging="180"/>
      </w:pPr>
    </w:lvl>
    <w:lvl w:ilvl="6" w:tplc="8586DCC6" w:tentative="1">
      <w:start w:val="1"/>
      <w:numFmt w:val="decimal"/>
      <w:lvlText w:val="%7."/>
      <w:lvlJc w:val="left"/>
      <w:pPr>
        <w:ind w:left="5040" w:hanging="360"/>
      </w:pPr>
    </w:lvl>
    <w:lvl w:ilvl="7" w:tplc="20C46ABE" w:tentative="1">
      <w:start w:val="1"/>
      <w:numFmt w:val="lowerLetter"/>
      <w:lvlText w:val="%8."/>
      <w:lvlJc w:val="left"/>
      <w:pPr>
        <w:ind w:left="5760" w:hanging="360"/>
      </w:pPr>
    </w:lvl>
    <w:lvl w:ilvl="8" w:tplc="90B4B1B8" w:tentative="1">
      <w:start w:val="1"/>
      <w:numFmt w:val="lowerRoman"/>
      <w:lvlText w:val="%9."/>
      <w:lvlJc w:val="right"/>
      <w:pPr>
        <w:ind w:left="6480" w:hanging="180"/>
      </w:pPr>
    </w:lvl>
  </w:abstractNum>
  <w:abstractNum w:abstractNumId="234" w15:restartNumberingAfterBreak="0">
    <w:nsid w:val="000000EB"/>
    <w:multiLevelType w:val="hybridMultilevel"/>
    <w:tmpl w:val="0E3C6844"/>
    <w:lvl w:ilvl="0" w:tplc="C4EE98E8">
      <w:start w:val="1"/>
      <w:numFmt w:val="lowerLetter"/>
      <w:lvlText w:val="(%1)"/>
      <w:lvlJc w:val="left"/>
      <w:pPr>
        <w:ind w:left="720" w:hanging="360"/>
      </w:pPr>
      <w:rPr>
        <w:rFonts w:hint="default"/>
      </w:rPr>
    </w:lvl>
    <w:lvl w:ilvl="1" w:tplc="72AA71C6" w:tentative="1">
      <w:start w:val="1"/>
      <w:numFmt w:val="lowerLetter"/>
      <w:lvlText w:val="%2."/>
      <w:lvlJc w:val="left"/>
      <w:pPr>
        <w:ind w:left="1440" w:hanging="360"/>
      </w:pPr>
    </w:lvl>
    <w:lvl w:ilvl="2" w:tplc="2090B6FE" w:tentative="1">
      <w:start w:val="1"/>
      <w:numFmt w:val="lowerRoman"/>
      <w:lvlText w:val="%3."/>
      <w:lvlJc w:val="right"/>
      <w:pPr>
        <w:ind w:left="2160" w:hanging="180"/>
      </w:pPr>
    </w:lvl>
    <w:lvl w:ilvl="3" w:tplc="CA64E020" w:tentative="1">
      <w:start w:val="1"/>
      <w:numFmt w:val="decimal"/>
      <w:lvlText w:val="%4."/>
      <w:lvlJc w:val="left"/>
      <w:pPr>
        <w:ind w:left="2880" w:hanging="360"/>
      </w:pPr>
    </w:lvl>
    <w:lvl w:ilvl="4" w:tplc="F0A6D4A2" w:tentative="1">
      <w:start w:val="1"/>
      <w:numFmt w:val="lowerLetter"/>
      <w:lvlText w:val="%5."/>
      <w:lvlJc w:val="left"/>
      <w:pPr>
        <w:ind w:left="3600" w:hanging="360"/>
      </w:pPr>
    </w:lvl>
    <w:lvl w:ilvl="5" w:tplc="0B729774" w:tentative="1">
      <w:start w:val="1"/>
      <w:numFmt w:val="lowerRoman"/>
      <w:lvlText w:val="%6."/>
      <w:lvlJc w:val="right"/>
      <w:pPr>
        <w:ind w:left="4320" w:hanging="180"/>
      </w:pPr>
    </w:lvl>
    <w:lvl w:ilvl="6" w:tplc="B94AC022" w:tentative="1">
      <w:start w:val="1"/>
      <w:numFmt w:val="decimal"/>
      <w:lvlText w:val="%7."/>
      <w:lvlJc w:val="left"/>
      <w:pPr>
        <w:ind w:left="5040" w:hanging="360"/>
      </w:pPr>
    </w:lvl>
    <w:lvl w:ilvl="7" w:tplc="7CFA027A" w:tentative="1">
      <w:start w:val="1"/>
      <w:numFmt w:val="lowerLetter"/>
      <w:lvlText w:val="%8."/>
      <w:lvlJc w:val="left"/>
      <w:pPr>
        <w:ind w:left="5760" w:hanging="360"/>
      </w:pPr>
    </w:lvl>
    <w:lvl w:ilvl="8" w:tplc="62CCC510" w:tentative="1">
      <w:start w:val="1"/>
      <w:numFmt w:val="lowerRoman"/>
      <w:lvlText w:val="%9."/>
      <w:lvlJc w:val="right"/>
      <w:pPr>
        <w:ind w:left="6480" w:hanging="180"/>
      </w:pPr>
    </w:lvl>
  </w:abstractNum>
  <w:abstractNum w:abstractNumId="235" w15:restartNumberingAfterBreak="0">
    <w:nsid w:val="000000EC"/>
    <w:multiLevelType w:val="hybridMultilevel"/>
    <w:tmpl w:val="E84C4298"/>
    <w:lvl w:ilvl="0" w:tplc="CB4E0AA8">
      <w:start w:val="2"/>
      <w:numFmt w:val="lowerRoman"/>
      <w:lvlText w:val="(%1)"/>
      <w:lvlJc w:val="left"/>
      <w:pPr>
        <w:ind w:left="1980" w:hanging="720"/>
      </w:pPr>
      <w:rPr>
        <w:rFonts w:hint="default"/>
      </w:rPr>
    </w:lvl>
    <w:lvl w:ilvl="1" w:tplc="2FF88896" w:tentative="1">
      <w:start w:val="1"/>
      <w:numFmt w:val="lowerLetter"/>
      <w:lvlText w:val="%2."/>
      <w:lvlJc w:val="left"/>
      <w:pPr>
        <w:ind w:left="2340" w:hanging="360"/>
      </w:pPr>
    </w:lvl>
    <w:lvl w:ilvl="2" w:tplc="786E9B20" w:tentative="1">
      <w:start w:val="1"/>
      <w:numFmt w:val="lowerRoman"/>
      <w:lvlText w:val="%3."/>
      <w:lvlJc w:val="right"/>
      <w:pPr>
        <w:ind w:left="3060" w:hanging="180"/>
      </w:pPr>
    </w:lvl>
    <w:lvl w:ilvl="3" w:tplc="C428C5BE" w:tentative="1">
      <w:start w:val="1"/>
      <w:numFmt w:val="decimal"/>
      <w:lvlText w:val="%4."/>
      <w:lvlJc w:val="left"/>
      <w:pPr>
        <w:ind w:left="3780" w:hanging="360"/>
      </w:pPr>
    </w:lvl>
    <w:lvl w:ilvl="4" w:tplc="9B383830" w:tentative="1">
      <w:start w:val="1"/>
      <w:numFmt w:val="lowerLetter"/>
      <w:lvlText w:val="%5."/>
      <w:lvlJc w:val="left"/>
      <w:pPr>
        <w:ind w:left="4500" w:hanging="360"/>
      </w:pPr>
    </w:lvl>
    <w:lvl w:ilvl="5" w:tplc="F800CD82" w:tentative="1">
      <w:start w:val="1"/>
      <w:numFmt w:val="lowerRoman"/>
      <w:lvlText w:val="%6."/>
      <w:lvlJc w:val="right"/>
      <w:pPr>
        <w:ind w:left="5220" w:hanging="180"/>
      </w:pPr>
    </w:lvl>
    <w:lvl w:ilvl="6" w:tplc="AEEE8794" w:tentative="1">
      <w:start w:val="1"/>
      <w:numFmt w:val="decimal"/>
      <w:lvlText w:val="%7."/>
      <w:lvlJc w:val="left"/>
      <w:pPr>
        <w:ind w:left="5940" w:hanging="360"/>
      </w:pPr>
    </w:lvl>
    <w:lvl w:ilvl="7" w:tplc="CEE83658" w:tentative="1">
      <w:start w:val="1"/>
      <w:numFmt w:val="lowerLetter"/>
      <w:lvlText w:val="%8."/>
      <w:lvlJc w:val="left"/>
      <w:pPr>
        <w:ind w:left="6660" w:hanging="360"/>
      </w:pPr>
    </w:lvl>
    <w:lvl w:ilvl="8" w:tplc="49C8FCFE" w:tentative="1">
      <w:start w:val="1"/>
      <w:numFmt w:val="lowerRoman"/>
      <w:lvlText w:val="%9."/>
      <w:lvlJc w:val="right"/>
      <w:pPr>
        <w:ind w:left="7380" w:hanging="180"/>
      </w:pPr>
    </w:lvl>
  </w:abstractNum>
  <w:abstractNum w:abstractNumId="236" w15:restartNumberingAfterBreak="0">
    <w:nsid w:val="000000ED"/>
    <w:multiLevelType w:val="hybridMultilevel"/>
    <w:tmpl w:val="83165472"/>
    <w:lvl w:ilvl="0" w:tplc="C88C347C">
      <w:start w:val="1"/>
      <w:numFmt w:val="lowerLetter"/>
      <w:lvlText w:val="(%1)"/>
      <w:lvlJc w:val="left"/>
      <w:pPr>
        <w:ind w:left="630" w:hanging="360"/>
      </w:pPr>
      <w:rPr>
        <w:rFonts w:hint="default"/>
      </w:rPr>
    </w:lvl>
    <w:lvl w:ilvl="1" w:tplc="E17AAA50">
      <w:start w:val="1"/>
      <w:numFmt w:val="lowerRoman"/>
      <w:lvlText w:val="(%2)"/>
      <w:lvlJc w:val="left"/>
      <w:pPr>
        <w:ind w:left="1350" w:hanging="360"/>
      </w:pPr>
      <w:rPr>
        <w:rFonts w:hint="default"/>
      </w:rPr>
    </w:lvl>
    <w:lvl w:ilvl="2" w:tplc="38C8D86A">
      <w:start w:val="1"/>
      <w:numFmt w:val="decimal"/>
      <w:lvlText w:val="%3."/>
      <w:lvlJc w:val="left"/>
      <w:pPr>
        <w:ind w:left="1800" w:hanging="180"/>
      </w:pPr>
    </w:lvl>
    <w:lvl w:ilvl="3" w:tplc="067AE4AC" w:tentative="1">
      <w:start w:val="1"/>
      <w:numFmt w:val="decimal"/>
      <w:lvlText w:val="%4."/>
      <w:lvlJc w:val="left"/>
      <w:pPr>
        <w:ind w:left="2520" w:hanging="360"/>
      </w:pPr>
    </w:lvl>
    <w:lvl w:ilvl="4" w:tplc="30F80BE8" w:tentative="1">
      <w:start w:val="1"/>
      <w:numFmt w:val="lowerLetter"/>
      <w:lvlText w:val="%5."/>
      <w:lvlJc w:val="left"/>
      <w:pPr>
        <w:ind w:left="3240" w:hanging="360"/>
      </w:pPr>
    </w:lvl>
    <w:lvl w:ilvl="5" w:tplc="3CEEFDF6" w:tentative="1">
      <w:start w:val="1"/>
      <w:numFmt w:val="lowerRoman"/>
      <w:lvlText w:val="%6."/>
      <w:lvlJc w:val="right"/>
      <w:pPr>
        <w:ind w:left="3960" w:hanging="180"/>
      </w:pPr>
    </w:lvl>
    <w:lvl w:ilvl="6" w:tplc="589E2022" w:tentative="1">
      <w:start w:val="1"/>
      <w:numFmt w:val="decimal"/>
      <w:lvlText w:val="%7."/>
      <w:lvlJc w:val="left"/>
      <w:pPr>
        <w:ind w:left="4680" w:hanging="360"/>
      </w:pPr>
    </w:lvl>
    <w:lvl w:ilvl="7" w:tplc="4148E0D0" w:tentative="1">
      <w:start w:val="1"/>
      <w:numFmt w:val="lowerLetter"/>
      <w:lvlText w:val="%8."/>
      <w:lvlJc w:val="left"/>
      <w:pPr>
        <w:ind w:left="5400" w:hanging="360"/>
      </w:pPr>
    </w:lvl>
    <w:lvl w:ilvl="8" w:tplc="454A953E" w:tentative="1">
      <w:start w:val="1"/>
      <w:numFmt w:val="lowerRoman"/>
      <w:lvlText w:val="%9."/>
      <w:lvlJc w:val="right"/>
      <w:pPr>
        <w:ind w:left="6120" w:hanging="180"/>
      </w:pPr>
    </w:lvl>
  </w:abstractNum>
  <w:abstractNum w:abstractNumId="237" w15:restartNumberingAfterBreak="0">
    <w:nsid w:val="000000EE"/>
    <w:multiLevelType w:val="hybridMultilevel"/>
    <w:tmpl w:val="95D8F684"/>
    <w:lvl w:ilvl="0" w:tplc="D25EFB6C">
      <w:start w:val="1"/>
      <w:numFmt w:val="lowerRoman"/>
      <w:lvlText w:val="(%1)"/>
      <w:lvlJc w:val="left"/>
      <w:pPr>
        <w:ind w:left="1440" w:hanging="720"/>
      </w:pPr>
      <w:rPr>
        <w:rFonts w:hint="default"/>
      </w:rPr>
    </w:lvl>
    <w:lvl w:ilvl="1" w:tplc="EAF8C3F8" w:tentative="1">
      <w:start w:val="1"/>
      <w:numFmt w:val="lowerLetter"/>
      <w:lvlText w:val="%2."/>
      <w:lvlJc w:val="left"/>
      <w:pPr>
        <w:ind w:left="1440" w:hanging="360"/>
      </w:pPr>
    </w:lvl>
    <w:lvl w:ilvl="2" w:tplc="BBA05CCE" w:tentative="1">
      <w:start w:val="1"/>
      <w:numFmt w:val="lowerRoman"/>
      <w:lvlText w:val="%3."/>
      <w:lvlJc w:val="right"/>
      <w:pPr>
        <w:ind w:left="2160" w:hanging="180"/>
      </w:pPr>
    </w:lvl>
    <w:lvl w:ilvl="3" w:tplc="9E2A239A" w:tentative="1">
      <w:start w:val="1"/>
      <w:numFmt w:val="decimal"/>
      <w:lvlText w:val="%4."/>
      <w:lvlJc w:val="left"/>
      <w:pPr>
        <w:ind w:left="2880" w:hanging="360"/>
      </w:pPr>
    </w:lvl>
    <w:lvl w:ilvl="4" w:tplc="2BF235A0" w:tentative="1">
      <w:start w:val="1"/>
      <w:numFmt w:val="lowerLetter"/>
      <w:lvlText w:val="%5."/>
      <w:lvlJc w:val="left"/>
      <w:pPr>
        <w:ind w:left="3600" w:hanging="360"/>
      </w:pPr>
    </w:lvl>
    <w:lvl w:ilvl="5" w:tplc="99CEE1F2" w:tentative="1">
      <w:start w:val="1"/>
      <w:numFmt w:val="lowerRoman"/>
      <w:lvlText w:val="%6."/>
      <w:lvlJc w:val="right"/>
      <w:pPr>
        <w:ind w:left="4320" w:hanging="180"/>
      </w:pPr>
    </w:lvl>
    <w:lvl w:ilvl="6" w:tplc="997482A0" w:tentative="1">
      <w:start w:val="1"/>
      <w:numFmt w:val="decimal"/>
      <w:lvlText w:val="%7."/>
      <w:lvlJc w:val="left"/>
      <w:pPr>
        <w:ind w:left="5040" w:hanging="360"/>
      </w:pPr>
    </w:lvl>
    <w:lvl w:ilvl="7" w:tplc="9C32B392" w:tentative="1">
      <w:start w:val="1"/>
      <w:numFmt w:val="lowerLetter"/>
      <w:lvlText w:val="%8."/>
      <w:lvlJc w:val="left"/>
      <w:pPr>
        <w:ind w:left="5760" w:hanging="360"/>
      </w:pPr>
    </w:lvl>
    <w:lvl w:ilvl="8" w:tplc="6304EEDA" w:tentative="1">
      <w:start w:val="1"/>
      <w:numFmt w:val="lowerRoman"/>
      <w:lvlText w:val="%9."/>
      <w:lvlJc w:val="right"/>
      <w:pPr>
        <w:ind w:left="6480" w:hanging="180"/>
      </w:pPr>
    </w:lvl>
  </w:abstractNum>
  <w:abstractNum w:abstractNumId="238" w15:restartNumberingAfterBreak="0">
    <w:nsid w:val="000000EF"/>
    <w:multiLevelType w:val="hybridMultilevel"/>
    <w:tmpl w:val="FAB6D7DE"/>
    <w:lvl w:ilvl="0" w:tplc="8B1C46E4">
      <w:start w:val="1"/>
      <w:numFmt w:val="decimal"/>
      <w:lvlText w:val="%1."/>
      <w:lvlJc w:val="left"/>
      <w:pPr>
        <w:ind w:left="720" w:hanging="360"/>
      </w:pPr>
      <w:rPr>
        <w:rFonts w:hint="default"/>
      </w:rPr>
    </w:lvl>
    <w:lvl w:ilvl="1" w:tplc="1F927462" w:tentative="1">
      <w:start w:val="1"/>
      <w:numFmt w:val="lowerLetter"/>
      <w:lvlText w:val="%2."/>
      <w:lvlJc w:val="left"/>
      <w:pPr>
        <w:ind w:left="1440" w:hanging="360"/>
      </w:pPr>
    </w:lvl>
    <w:lvl w:ilvl="2" w:tplc="50927F64" w:tentative="1">
      <w:start w:val="1"/>
      <w:numFmt w:val="lowerRoman"/>
      <w:lvlText w:val="%3."/>
      <w:lvlJc w:val="right"/>
      <w:pPr>
        <w:ind w:left="2160" w:hanging="180"/>
      </w:pPr>
    </w:lvl>
    <w:lvl w:ilvl="3" w:tplc="7BB69746" w:tentative="1">
      <w:start w:val="1"/>
      <w:numFmt w:val="decimal"/>
      <w:lvlText w:val="%4."/>
      <w:lvlJc w:val="left"/>
      <w:pPr>
        <w:ind w:left="2880" w:hanging="360"/>
      </w:pPr>
    </w:lvl>
    <w:lvl w:ilvl="4" w:tplc="D5E07678" w:tentative="1">
      <w:start w:val="1"/>
      <w:numFmt w:val="lowerLetter"/>
      <w:lvlText w:val="%5."/>
      <w:lvlJc w:val="left"/>
      <w:pPr>
        <w:ind w:left="3600" w:hanging="360"/>
      </w:pPr>
    </w:lvl>
    <w:lvl w:ilvl="5" w:tplc="5820164E" w:tentative="1">
      <w:start w:val="1"/>
      <w:numFmt w:val="lowerRoman"/>
      <w:lvlText w:val="%6."/>
      <w:lvlJc w:val="right"/>
      <w:pPr>
        <w:ind w:left="4320" w:hanging="180"/>
      </w:pPr>
    </w:lvl>
    <w:lvl w:ilvl="6" w:tplc="1F4E60E0" w:tentative="1">
      <w:start w:val="1"/>
      <w:numFmt w:val="decimal"/>
      <w:lvlText w:val="%7."/>
      <w:lvlJc w:val="left"/>
      <w:pPr>
        <w:ind w:left="5040" w:hanging="360"/>
      </w:pPr>
    </w:lvl>
    <w:lvl w:ilvl="7" w:tplc="06AEABBC" w:tentative="1">
      <w:start w:val="1"/>
      <w:numFmt w:val="lowerLetter"/>
      <w:lvlText w:val="%8."/>
      <w:lvlJc w:val="left"/>
      <w:pPr>
        <w:ind w:left="5760" w:hanging="360"/>
      </w:pPr>
    </w:lvl>
    <w:lvl w:ilvl="8" w:tplc="F0FC8D4E" w:tentative="1">
      <w:start w:val="1"/>
      <w:numFmt w:val="lowerRoman"/>
      <w:lvlText w:val="%9."/>
      <w:lvlJc w:val="right"/>
      <w:pPr>
        <w:ind w:left="6480" w:hanging="180"/>
      </w:pPr>
    </w:lvl>
  </w:abstractNum>
  <w:abstractNum w:abstractNumId="239" w15:restartNumberingAfterBreak="0">
    <w:nsid w:val="000000F0"/>
    <w:multiLevelType w:val="hybridMultilevel"/>
    <w:tmpl w:val="A908072E"/>
    <w:lvl w:ilvl="0" w:tplc="A51EEC6A">
      <w:start w:val="1"/>
      <w:numFmt w:val="lowerLetter"/>
      <w:lvlText w:val="(%1)"/>
      <w:lvlJc w:val="left"/>
      <w:pPr>
        <w:ind w:left="1080" w:hanging="720"/>
      </w:pPr>
      <w:rPr>
        <w:rFonts w:hint="default"/>
      </w:rPr>
    </w:lvl>
    <w:lvl w:ilvl="1" w:tplc="4A7A8238" w:tentative="1">
      <w:start w:val="1"/>
      <w:numFmt w:val="lowerLetter"/>
      <w:lvlText w:val="%2."/>
      <w:lvlJc w:val="left"/>
      <w:pPr>
        <w:ind w:left="1440" w:hanging="360"/>
      </w:pPr>
    </w:lvl>
    <w:lvl w:ilvl="2" w:tplc="0EDE9BB4" w:tentative="1">
      <w:start w:val="1"/>
      <w:numFmt w:val="lowerRoman"/>
      <w:lvlText w:val="%3."/>
      <w:lvlJc w:val="right"/>
      <w:pPr>
        <w:ind w:left="2160" w:hanging="180"/>
      </w:pPr>
    </w:lvl>
    <w:lvl w:ilvl="3" w:tplc="F170F99C" w:tentative="1">
      <w:start w:val="1"/>
      <w:numFmt w:val="decimal"/>
      <w:lvlText w:val="%4."/>
      <w:lvlJc w:val="left"/>
      <w:pPr>
        <w:ind w:left="2880" w:hanging="360"/>
      </w:pPr>
    </w:lvl>
    <w:lvl w:ilvl="4" w:tplc="7AE056AC" w:tentative="1">
      <w:start w:val="1"/>
      <w:numFmt w:val="lowerLetter"/>
      <w:lvlText w:val="%5."/>
      <w:lvlJc w:val="left"/>
      <w:pPr>
        <w:ind w:left="3600" w:hanging="360"/>
      </w:pPr>
    </w:lvl>
    <w:lvl w:ilvl="5" w:tplc="55FAEFC0" w:tentative="1">
      <w:start w:val="1"/>
      <w:numFmt w:val="lowerRoman"/>
      <w:lvlText w:val="%6."/>
      <w:lvlJc w:val="right"/>
      <w:pPr>
        <w:ind w:left="4320" w:hanging="180"/>
      </w:pPr>
    </w:lvl>
    <w:lvl w:ilvl="6" w:tplc="5114CA40" w:tentative="1">
      <w:start w:val="1"/>
      <w:numFmt w:val="decimal"/>
      <w:lvlText w:val="%7."/>
      <w:lvlJc w:val="left"/>
      <w:pPr>
        <w:ind w:left="5040" w:hanging="360"/>
      </w:pPr>
    </w:lvl>
    <w:lvl w:ilvl="7" w:tplc="A07A06E6" w:tentative="1">
      <w:start w:val="1"/>
      <w:numFmt w:val="lowerLetter"/>
      <w:lvlText w:val="%8."/>
      <w:lvlJc w:val="left"/>
      <w:pPr>
        <w:ind w:left="5760" w:hanging="360"/>
      </w:pPr>
    </w:lvl>
    <w:lvl w:ilvl="8" w:tplc="267CBB38" w:tentative="1">
      <w:start w:val="1"/>
      <w:numFmt w:val="lowerRoman"/>
      <w:lvlText w:val="%9."/>
      <w:lvlJc w:val="right"/>
      <w:pPr>
        <w:ind w:left="6480" w:hanging="180"/>
      </w:pPr>
    </w:lvl>
  </w:abstractNum>
  <w:abstractNum w:abstractNumId="240" w15:restartNumberingAfterBreak="0">
    <w:nsid w:val="000000F1"/>
    <w:multiLevelType w:val="hybridMultilevel"/>
    <w:tmpl w:val="6958BDBE"/>
    <w:lvl w:ilvl="0" w:tplc="B24816E6">
      <w:start w:val="1"/>
      <w:numFmt w:val="lowerRoman"/>
      <w:lvlText w:val="(%1)"/>
      <w:lvlJc w:val="left"/>
      <w:pPr>
        <w:ind w:left="1440" w:hanging="720"/>
      </w:pPr>
      <w:rPr>
        <w:rFonts w:hint="default"/>
      </w:rPr>
    </w:lvl>
    <w:lvl w:ilvl="1" w:tplc="E71829D0" w:tentative="1">
      <w:start w:val="1"/>
      <w:numFmt w:val="lowerLetter"/>
      <w:lvlText w:val="%2."/>
      <w:lvlJc w:val="left"/>
      <w:pPr>
        <w:ind w:left="1800" w:hanging="360"/>
      </w:pPr>
    </w:lvl>
    <w:lvl w:ilvl="2" w:tplc="7DFCA3F0" w:tentative="1">
      <w:start w:val="1"/>
      <w:numFmt w:val="lowerRoman"/>
      <w:lvlText w:val="%3."/>
      <w:lvlJc w:val="right"/>
      <w:pPr>
        <w:ind w:left="2520" w:hanging="180"/>
      </w:pPr>
    </w:lvl>
    <w:lvl w:ilvl="3" w:tplc="A7200076" w:tentative="1">
      <w:start w:val="1"/>
      <w:numFmt w:val="decimal"/>
      <w:lvlText w:val="%4."/>
      <w:lvlJc w:val="left"/>
      <w:pPr>
        <w:ind w:left="3240" w:hanging="360"/>
      </w:pPr>
    </w:lvl>
    <w:lvl w:ilvl="4" w:tplc="EBD01648" w:tentative="1">
      <w:start w:val="1"/>
      <w:numFmt w:val="lowerLetter"/>
      <w:lvlText w:val="%5."/>
      <w:lvlJc w:val="left"/>
      <w:pPr>
        <w:ind w:left="3960" w:hanging="360"/>
      </w:pPr>
    </w:lvl>
    <w:lvl w:ilvl="5" w:tplc="351A9FDE" w:tentative="1">
      <w:start w:val="1"/>
      <w:numFmt w:val="lowerRoman"/>
      <w:lvlText w:val="%6."/>
      <w:lvlJc w:val="right"/>
      <w:pPr>
        <w:ind w:left="4680" w:hanging="180"/>
      </w:pPr>
    </w:lvl>
    <w:lvl w:ilvl="6" w:tplc="A62EA158" w:tentative="1">
      <w:start w:val="1"/>
      <w:numFmt w:val="decimal"/>
      <w:lvlText w:val="%7."/>
      <w:lvlJc w:val="left"/>
      <w:pPr>
        <w:ind w:left="5400" w:hanging="360"/>
      </w:pPr>
    </w:lvl>
    <w:lvl w:ilvl="7" w:tplc="53346E0C" w:tentative="1">
      <w:start w:val="1"/>
      <w:numFmt w:val="lowerLetter"/>
      <w:lvlText w:val="%8."/>
      <w:lvlJc w:val="left"/>
      <w:pPr>
        <w:ind w:left="6120" w:hanging="360"/>
      </w:pPr>
    </w:lvl>
    <w:lvl w:ilvl="8" w:tplc="4B043EF0" w:tentative="1">
      <w:start w:val="1"/>
      <w:numFmt w:val="lowerRoman"/>
      <w:lvlText w:val="%9."/>
      <w:lvlJc w:val="right"/>
      <w:pPr>
        <w:ind w:left="6840" w:hanging="180"/>
      </w:pPr>
    </w:lvl>
  </w:abstractNum>
  <w:abstractNum w:abstractNumId="241" w15:restartNumberingAfterBreak="0">
    <w:nsid w:val="000000F2"/>
    <w:multiLevelType w:val="hybridMultilevel"/>
    <w:tmpl w:val="F1F29B50"/>
    <w:lvl w:ilvl="0" w:tplc="6A2218D2">
      <w:start w:val="1"/>
      <w:numFmt w:val="lowerRoman"/>
      <w:lvlText w:val="(%1)"/>
      <w:lvlJc w:val="left"/>
      <w:pPr>
        <w:ind w:left="1440" w:hanging="720"/>
      </w:pPr>
      <w:rPr>
        <w:rFonts w:hint="default"/>
      </w:rPr>
    </w:lvl>
    <w:lvl w:ilvl="1" w:tplc="A65A6C88" w:tentative="1">
      <w:start w:val="1"/>
      <w:numFmt w:val="lowerLetter"/>
      <w:lvlText w:val="%2."/>
      <w:lvlJc w:val="left"/>
      <w:pPr>
        <w:ind w:left="1800" w:hanging="360"/>
      </w:pPr>
    </w:lvl>
    <w:lvl w:ilvl="2" w:tplc="0A68A986" w:tentative="1">
      <w:start w:val="1"/>
      <w:numFmt w:val="lowerRoman"/>
      <w:lvlText w:val="%3."/>
      <w:lvlJc w:val="right"/>
      <w:pPr>
        <w:ind w:left="2520" w:hanging="180"/>
      </w:pPr>
    </w:lvl>
    <w:lvl w:ilvl="3" w:tplc="E5A2365C" w:tentative="1">
      <w:start w:val="1"/>
      <w:numFmt w:val="decimal"/>
      <w:lvlText w:val="%4."/>
      <w:lvlJc w:val="left"/>
      <w:pPr>
        <w:ind w:left="3240" w:hanging="360"/>
      </w:pPr>
    </w:lvl>
    <w:lvl w:ilvl="4" w:tplc="EAE4CBF6" w:tentative="1">
      <w:start w:val="1"/>
      <w:numFmt w:val="lowerLetter"/>
      <w:lvlText w:val="%5."/>
      <w:lvlJc w:val="left"/>
      <w:pPr>
        <w:ind w:left="3960" w:hanging="360"/>
      </w:pPr>
    </w:lvl>
    <w:lvl w:ilvl="5" w:tplc="2FF2A836" w:tentative="1">
      <w:start w:val="1"/>
      <w:numFmt w:val="lowerRoman"/>
      <w:lvlText w:val="%6."/>
      <w:lvlJc w:val="right"/>
      <w:pPr>
        <w:ind w:left="4680" w:hanging="180"/>
      </w:pPr>
    </w:lvl>
    <w:lvl w:ilvl="6" w:tplc="C6427C6A" w:tentative="1">
      <w:start w:val="1"/>
      <w:numFmt w:val="decimal"/>
      <w:lvlText w:val="%7."/>
      <w:lvlJc w:val="left"/>
      <w:pPr>
        <w:ind w:left="5400" w:hanging="360"/>
      </w:pPr>
    </w:lvl>
    <w:lvl w:ilvl="7" w:tplc="60B20334" w:tentative="1">
      <w:start w:val="1"/>
      <w:numFmt w:val="lowerLetter"/>
      <w:lvlText w:val="%8."/>
      <w:lvlJc w:val="left"/>
      <w:pPr>
        <w:ind w:left="6120" w:hanging="360"/>
      </w:pPr>
    </w:lvl>
    <w:lvl w:ilvl="8" w:tplc="1A8CD66E" w:tentative="1">
      <w:start w:val="1"/>
      <w:numFmt w:val="lowerRoman"/>
      <w:lvlText w:val="%9."/>
      <w:lvlJc w:val="right"/>
      <w:pPr>
        <w:ind w:left="6840" w:hanging="180"/>
      </w:pPr>
    </w:lvl>
  </w:abstractNum>
  <w:abstractNum w:abstractNumId="242" w15:restartNumberingAfterBreak="0">
    <w:nsid w:val="000000F3"/>
    <w:multiLevelType w:val="hybridMultilevel"/>
    <w:tmpl w:val="FE209F90"/>
    <w:lvl w:ilvl="0" w:tplc="D43C88F4">
      <w:start w:val="1"/>
      <w:numFmt w:val="lowerLetter"/>
      <w:lvlText w:val="(%1)"/>
      <w:lvlJc w:val="left"/>
      <w:pPr>
        <w:ind w:left="630" w:hanging="360"/>
      </w:pPr>
      <w:rPr>
        <w:rFonts w:ascii="Times New Roman" w:eastAsia="Times New Roman" w:hAnsi="Times New Roman" w:cs="Times New Roman"/>
      </w:rPr>
    </w:lvl>
    <w:lvl w:ilvl="1" w:tplc="683AF1C6">
      <w:start w:val="1"/>
      <w:numFmt w:val="bullet"/>
      <w:lvlText w:val="o"/>
      <w:lvlJc w:val="left"/>
      <w:pPr>
        <w:ind w:left="1350" w:hanging="360"/>
      </w:pPr>
      <w:rPr>
        <w:rFonts w:ascii="Courier New" w:hAnsi="Courier New" w:cs="Courier New" w:hint="default"/>
      </w:rPr>
    </w:lvl>
    <w:lvl w:ilvl="2" w:tplc="EB00F23A">
      <w:start w:val="1"/>
      <w:numFmt w:val="lowerLetter"/>
      <w:lvlText w:val="(%3)"/>
      <w:lvlJc w:val="left"/>
      <w:pPr>
        <w:ind w:left="2070" w:hanging="360"/>
      </w:pPr>
      <w:rPr>
        <w:rFonts w:ascii="Times New Roman" w:eastAsia="Times New Roman" w:hAnsi="Times New Roman" w:cs="Times New Roman"/>
      </w:rPr>
    </w:lvl>
    <w:lvl w:ilvl="3" w:tplc="48101656">
      <w:start w:val="1"/>
      <w:numFmt w:val="lowerLetter"/>
      <w:lvlText w:val="(%4)"/>
      <w:lvlJc w:val="left"/>
      <w:pPr>
        <w:ind w:left="2790" w:hanging="360"/>
      </w:pPr>
      <w:rPr>
        <w:rFonts w:ascii="Times New Roman" w:eastAsia="Times New Roman" w:hAnsi="Times New Roman" w:cs="Times New Roman"/>
      </w:rPr>
    </w:lvl>
    <w:lvl w:ilvl="4" w:tplc="68D6386E">
      <w:start w:val="1"/>
      <w:numFmt w:val="bullet"/>
      <w:lvlText w:val="o"/>
      <w:lvlJc w:val="left"/>
      <w:pPr>
        <w:ind w:left="3510" w:hanging="360"/>
      </w:pPr>
      <w:rPr>
        <w:rFonts w:ascii="Courier New" w:hAnsi="Courier New" w:cs="Courier New" w:hint="default"/>
      </w:rPr>
    </w:lvl>
    <w:lvl w:ilvl="5" w:tplc="2DF0D3C6">
      <w:start w:val="1"/>
      <w:numFmt w:val="bullet"/>
      <w:lvlText w:val=""/>
      <w:lvlJc w:val="left"/>
      <w:pPr>
        <w:ind w:left="4230" w:hanging="360"/>
      </w:pPr>
      <w:rPr>
        <w:rFonts w:ascii="Wingdings" w:hAnsi="Wingdings" w:hint="default"/>
      </w:rPr>
    </w:lvl>
    <w:lvl w:ilvl="6" w:tplc="FA202BBC">
      <w:start w:val="1"/>
      <w:numFmt w:val="decimal"/>
      <w:lvlText w:val="%7."/>
      <w:lvlJc w:val="left"/>
      <w:pPr>
        <w:ind w:left="4950" w:hanging="360"/>
      </w:pPr>
      <w:rPr>
        <w:rFonts w:hint="default"/>
      </w:rPr>
    </w:lvl>
    <w:lvl w:ilvl="7" w:tplc="14926266" w:tentative="1">
      <w:start w:val="1"/>
      <w:numFmt w:val="bullet"/>
      <w:lvlText w:val="o"/>
      <w:lvlJc w:val="left"/>
      <w:pPr>
        <w:ind w:left="5670" w:hanging="360"/>
      </w:pPr>
      <w:rPr>
        <w:rFonts w:ascii="Courier New" w:hAnsi="Courier New" w:cs="Courier New" w:hint="default"/>
      </w:rPr>
    </w:lvl>
    <w:lvl w:ilvl="8" w:tplc="47BA064E" w:tentative="1">
      <w:start w:val="1"/>
      <w:numFmt w:val="bullet"/>
      <w:lvlText w:val=""/>
      <w:lvlJc w:val="left"/>
      <w:pPr>
        <w:ind w:left="6390" w:hanging="360"/>
      </w:pPr>
      <w:rPr>
        <w:rFonts w:ascii="Wingdings" w:hAnsi="Wingdings" w:hint="default"/>
      </w:rPr>
    </w:lvl>
  </w:abstractNum>
  <w:abstractNum w:abstractNumId="243" w15:restartNumberingAfterBreak="0">
    <w:nsid w:val="000000F4"/>
    <w:multiLevelType w:val="hybridMultilevel"/>
    <w:tmpl w:val="8B721A2E"/>
    <w:lvl w:ilvl="0" w:tplc="6428C2D6">
      <w:start w:val="1"/>
      <w:numFmt w:val="lowerLetter"/>
      <w:lvlText w:val="(%1)"/>
      <w:lvlJc w:val="left"/>
      <w:pPr>
        <w:ind w:left="360" w:hanging="360"/>
      </w:pPr>
      <w:rPr>
        <w:rFonts w:hint="default"/>
      </w:rPr>
    </w:lvl>
    <w:lvl w:ilvl="1" w:tplc="0018E5A0">
      <w:start w:val="1"/>
      <w:numFmt w:val="lowerRoman"/>
      <w:lvlText w:val="(%2)"/>
      <w:lvlJc w:val="left"/>
      <w:pPr>
        <w:ind w:left="1080" w:hanging="360"/>
      </w:pPr>
      <w:rPr>
        <w:rFonts w:hint="default"/>
      </w:rPr>
    </w:lvl>
    <w:lvl w:ilvl="2" w:tplc="E7064E10">
      <w:start w:val="1"/>
      <w:numFmt w:val="lowerRoman"/>
      <w:lvlText w:val="%3."/>
      <w:lvlJc w:val="right"/>
      <w:pPr>
        <w:ind w:left="1800" w:hanging="180"/>
      </w:pPr>
    </w:lvl>
    <w:lvl w:ilvl="3" w:tplc="2F9026F6" w:tentative="1">
      <w:start w:val="1"/>
      <w:numFmt w:val="decimal"/>
      <w:lvlText w:val="%4."/>
      <w:lvlJc w:val="left"/>
      <w:pPr>
        <w:ind w:left="2520" w:hanging="360"/>
      </w:pPr>
    </w:lvl>
    <w:lvl w:ilvl="4" w:tplc="24ECF0C0" w:tentative="1">
      <w:start w:val="1"/>
      <w:numFmt w:val="lowerLetter"/>
      <w:lvlText w:val="%5."/>
      <w:lvlJc w:val="left"/>
      <w:pPr>
        <w:ind w:left="3240" w:hanging="360"/>
      </w:pPr>
    </w:lvl>
    <w:lvl w:ilvl="5" w:tplc="8A22B5B2" w:tentative="1">
      <w:start w:val="1"/>
      <w:numFmt w:val="lowerRoman"/>
      <w:lvlText w:val="%6."/>
      <w:lvlJc w:val="right"/>
      <w:pPr>
        <w:ind w:left="3960" w:hanging="180"/>
      </w:pPr>
    </w:lvl>
    <w:lvl w:ilvl="6" w:tplc="F00457DA" w:tentative="1">
      <w:start w:val="1"/>
      <w:numFmt w:val="decimal"/>
      <w:lvlText w:val="%7."/>
      <w:lvlJc w:val="left"/>
      <w:pPr>
        <w:ind w:left="4680" w:hanging="360"/>
      </w:pPr>
    </w:lvl>
    <w:lvl w:ilvl="7" w:tplc="DF0A3A98" w:tentative="1">
      <w:start w:val="1"/>
      <w:numFmt w:val="lowerLetter"/>
      <w:lvlText w:val="%8."/>
      <w:lvlJc w:val="left"/>
      <w:pPr>
        <w:ind w:left="5400" w:hanging="360"/>
      </w:pPr>
    </w:lvl>
    <w:lvl w:ilvl="8" w:tplc="4F82C814" w:tentative="1">
      <w:start w:val="1"/>
      <w:numFmt w:val="lowerRoman"/>
      <w:lvlText w:val="%9."/>
      <w:lvlJc w:val="right"/>
      <w:pPr>
        <w:ind w:left="6120" w:hanging="180"/>
      </w:pPr>
    </w:lvl>
  </w:abstractNum>
  <w:abstractNum w:abstractNumId="244" w15:restartNumberingAfterBreak="0">
    <w:nsid w:val="000000F7"/>
    <w:multiLevelType w:val="hybridMultilevel"/>
    <w:tmpl w:val="B33ECCB6"/>
    <w:lvl w:ilvl="0" w:tplc="ABF45E90">
      <w:start w:val="1"/>
      <w:numFmt w:val="lowerLetter"/>
      <w:lvlText w:val="(%1)"/>
      <w:lvlJc w:val="left"/>
      <w:pPr>
        <w:ind w:left="1080" w:hanging="360"/>
      </w:pPr>
      <w:rPr>
        <w:rFonts w:hint="default"/>
      </w:rPr>
    </w:lvl>
    <w:lvl w:ilvl="1" w:tplc="315C105C" w:tentative="1">
      <w:start w:val="1"/>
      <w:numFmt w:val="lowerLetter"/>
      <w:lvlText w:val="%2."/>
      <w:lvlJc w:val="left"/>
      <w:pPr>
        <w:ind w:left="1800" w:hanging="360"/>
      </w:pPr>
    </w:lvl>
    <w:lvl w:ilvl="2" w:tplc="0A0A7C7E" w:tentative="1">
      <w:start w:val="1"/>
      <w:numFmt w:val="lowerRoman"/>
      <w:lvlText w:val="%3."/>
      <w:lvlJc w:val="right"/>
      <w:pPr>
        <w:ind w:left="2520" w:hanging="180"/>
      </w:pPr>
    </w:lvl>
    <w:lvl w:ilvl="3" w:tplc="5A08818A" w:tentative="1">
      <w:start w:val="1"/>
      <w:numFmt w:val="decimal"/>
      <w:lvlText w:val="%4."/>
      <w:lvlJc w:val="left"/>
      <w:pPr>
        <w:ind w:left="3240" w:hanging="360"/>
      </w:pPr>
    </w:lvl>
    <w:lvl w:ilvl="4" w:tplc="143A40E8" w:tentative="1">
      <w:start w:val="1"/>
      <w:numFmt w:val="lowerLetter"/>
      <w:lvlText w:val="%5."/>
      <w:lvlJc w:val="left"/>
      <w:pPr>
        <w:ind w:left="3960" w:hanging="360"/>
      </w:pPr>
    </w:lvl>
    <w:lvl w:ilvl="5" w:tplc="872412E6" w:tentative="1">
      <w:start w:val="1"/>
      <w:numFmt w:val="lowerRoman"/>
      <w:lvlText w:val="%6."/>
      <w:lvlJc w:val="right"/>
      <w:pPr>
        <w:ind w:left="4680" w:hanging="180"/>
      </w:pPr>
    </w:lvl>
    <w:lvl w:ilvl="6" w:tplc="42423492" w:tentative="1">
      <w:start w:val="1"/>
      <w:numFmt w:val="decimal"/>
      <w:lvlText w:val="%7."/>
      <w:lvlJc w:val="left"/>
      <w:pPr>
        <w:ind w:left="5400" w:hanging="360"/>
      </w:pPr>
    </w:lvl>
    <w:lvl w:ilvl="7" w:tplc="148EDE92" w:tentative="1">
      <w:start w:val="1"/>
      <w:numFmt w:val="lowerLetter"/>
      <w:lvlText w:val="%8."/>
      <w:lvlJc w:val="left"/>
      <w:pPr>
        <w:ind w:left="6120" w:hanging="360"/>
      </w:pPr>
    </w:lvl>
    <w:lvl w:ilvl="8" w:tplc="3DA8E980" w:tentative="1">
      <w:start w:val="1"/>
      <w:numFmt w:val="lowerRoman"/>
      <w:lvlText w:val="%9."/>
      <w:lvlJc w:val="right"/>
      <w:pPr>
        <w:ind w:left="6840" w:hanging="180"/>
      </w:pPr>
    </w:lvl>
  </w:abstractNum>
  <w:abstractNum w:abstractNumId="245" w15:restartNumberingAfterBreak="0">
    <w:nsid w:val="000000F8"/>
    <w:multiLevelType w:val="hybridMultilevel"/>
    <w:tmpl w:val="3F10B2A4"/>
    <w:lvl w:ilvl="0" w:tplc="987AFE08">
      <w:start w:val="1"/>
      <w:numFmt w:val="lowerLetter"/>
      <w:lvlText w:val="(%1)"/>
      <w:lvlJc w:val="left"/>
      <w:pPr>
        <w:ind w:left="720" w:hanging="360"/>
      </w:pPr>
      <w:rPr>
        <w:rFonts w:hint="default"/>
      </w:rPr>
    </w:lvl>
    <w:lvl w:ilvl="1" w:tplc="0F58EA24" w:tentative="1">
      <w:start w:val="1"/>
      <w:numFmt w:val="lowerLetter"/>
      <w:lvlText w:val="%2."/>
      <w:lvlJc w:val="left"/>
      <w:pPr>
        <w:ind w:left="1440" w:hanging="360"/>
      </w:pPr>
    </w:lvl>
    <w:lvl w:ilvl="2" w:tplc="2B863F02" w:tentative="1">
      <w:start w:val="1"/>
      <w:numFmt w:val="lowerRoman"/>
      <w:lvlText w:val="%3."/>
      <w:lvlJc w:val="right"/>
      <w:pPr>
        <w:ind w:left="2160" w:hanging="180"/>
      </w:pPr>
    </w:lvl>
    <w:lvl w:ilvl="3" w:tplc="9A7E5A0E" w:tentative="1">
      <w:start w:val="1"/>
      <w:numFmt w:val="decimal"/>
      <w:lvlText w:val="%4."/>
      <w:lvlJc w:val="left"/>
      <w:pPr>
        <w:ind w:left="2880" w:hanging="360"/>
      </w:pPr>
    </w:lvl>
    <w:lvl w:ilvl="4" w:tplc="4DE02032" w:tentative="1">
      <w:start w:val="1"/>
      <w:numFmt w:val="lowerLetter"/>
      <w:lvlText w:val="%5."/>
      <w:lvlJc w:val="left"/>
      <w:pPr>
        <w:ind w:left="3600" w:hanging="360"/>
      </w:pPr>
    </w:lvl>
    <w:lvl w:ilvl="5" w:tplc="9E42D0E8" w:tentative="1">
      <w:start w:val="1"/>
      <w:numFmt w:val="lowerRoman"/>
      <w:lvlText w:val="%6."/>
      <w:lvlJc w:val="right"/>
      <w:pPr>
        <w:ind w:left="4320" w:hanging="180"/>
      </w:pPr>
    </w:lvl>
    <w:lvl w:ilvl="6" w:tplc="FED26ED2" w:tentative="1">
      <w:start w:val="1"/>
      <w:numFmt w:val="decimal"/>
      <w:lvlText w:val="%7."/>
      <w:lvlJc w:val="left"/>
      <w:pPr>
        <w:ind w:left="5040" w:hanging="360"/>
      </w:pPr>
    </w:lvl>
    <w:lvl w:ilvl="7" w:tplc="F1108DD8" w:tentative="1">
      <w:start w:val="1"/>
      <w:numFmt w:val="lowerLetter"/>
      <w:lvlText w:val="%8."/>
      <w:lvlJc w:val="left"/>
      <w:pPr>
        <w:ind w:left="5760" w:hanging="360"/>
      </w:pPr>
    </w:lvl>
    <w:lvl w:ilvl="8" w:tplc="3AD68B78" w:tentative="1">
      <w:start w:val="1"/>
      <w:numFmt w:val="lowerRoman"/>
      <w:lvlText w:val="%9."/>
      <w:lvlJc w:val="right"/>
      <w:pPr>
        <w:ind w:left="6480" w:hanging="180"/>
      </w:pPr>
    </w:lvl>
  </w:abstractNum>
  <w:abstractNum w:abstractNumId="246" w15:restartNumberingAfterBreak="0">
    <w:nsid w:val="000000F9"/>
    <w:multiLevelType w:val="hybridMultilevel"/>
    <w:tmpl w:val="81E22268"/>
    <w:lvl w:ilvl="0" w:tplc="E78A304E">
      <w:start w:val="1"/>
      <w:numFmt w:val="lowerRoman"/>
      <w:lvlText w:val="(%1)"/>
      <w:lvlJc w:val="left"/>
      <w:pPr>
        <w:ind w:left="1440" w:hanging="720"/>
      </w:pPr>
      <w:rPr>
        <w:rFonts w:hint="default"/>
        <w:b w:val="0"/>
      </w:rPr>
    </w:lvl>
    <w:lvl w:ilvl="1" w:tplc="678C046C" w:tentative="1">
      <w:start w:val="1"/>
      <w:numFmt w:val="lowerLetter"/>
      <w:lvlText w:val="%2."/>
      <w:lvlJc w:val="left"/>
      <w:pPr>
        <w:ind w:left="1800" w:hanging="360"/>
      </w:pPr>
    </w:lvl>
    <w:lvl w:ilvl="2" w:tplc="19403058" w:tentative="1">
      <w:start w:val="1"/>
      <w:numFmt w:val="lowerRoman"/>
      <w:lvlText w:val="%3."/>
      <w:lvlJc w:val="right"/>
      <w:pPr>
        <w:ind w:left="2520" w:hanging="180"/>
      </w:pPr>
    </w:lvl>
    <w:lvl w:ilvl="3" w:tplc="0EE4ABB8" w:tentative="1">
      <w:start w:val="1"/>
      <w:numFmt w:val="decimal"/>
      <w:lvlText w:val="%4."/>
      <w:lvlJc w:val="left"/>
      <w:pPr>
        <w:ind w:left="3240" w:hanging="360"/>
      </w:pPr>
    </w:lvl>
    <w:lvl w:ilvl="4" w:tplc="5D16A09E" w:tentative="1">
      <w:start w:val="1"/>
      <w:numFmt w:val="lowerLetter"/>
      <w:lvlText w:val="%5."/>
      <w:lvlJc w:val="left"/>
      <w:pPr>
        <w:ind w:left="3960" w:hanging="360"/>
      </w:pPr>
    </w:lvl>
    <w:lvl w:ilvl="5" w:tplc="37807A3E" w:tentative="1">
      <w:start w:val="1"/>
      <w:numFmt w:val="lowerRoman"/>
      <w:lvlText w:val="%6."/>
      <w:lvlJc w:val="right"/>
      <w:pPr>
        <w:ind w:left="4680" w:hanging="180"/>
      </w:pPr>
    </w:lvl>
    <w:lvl w:ilvl="6" w:tplc="357C4EE2" w:tentative="1">
      <w:start w:val="1"/>
      <w:numFmt w:val="decimal"/>
      <w:lvlText w:val="%7."/>
      <w:lvlJc w:val="left"/>
      <w:pPr>
        <w:ind w:left="5400" w:hanging="360"/>
      </w:pPr>
    </w:lvl>
    <w:lvl w:ilvl="7" w:tplc="99862A4C" w:tentative="1">
      <w:start w:val="1"/>
      <w:numFmt w:val="lowerLetter"/>
      <w:lvlText w:val="%8."/>
      <w:lvlJc w:val="left"/>
      <w:pPr>
        <w:ind w:left="6120" w:hanging="360"/>
      </w:pPr>
    </w:lvl>
    <w:lvl w:ilvl="8" w:tplc="086ECEE0" w:tentative="1">
      <w:start w:val="1"/>
      <w:numFmt w:val="lowerRoman"/>
      <w:lvlText w:val="%9."/>
      <w:lvlJc w:val="right"/>
      <w:pPr>
        <w:ind w:left="6840" w:hanging="180"/>
      </w:pPr>
    </w:lvl>
  </w:abstractNum>
  <w:abstractNum w:abstractNumId="247" w15:restartNumberingAfterBreak="0">
    <w:nsid w:val="000000FA"/>
    <w:multiLevelType w:val="hybridMultilevel"/>
    <w:tmpl w:val="3F10B2A4"/>
    <w:lvl w:ilvl="0" w:tplc="84041F5C">
      <w:start w:val="1"/>
      <w:numFmt w:val="lowerLetter"/>
      <w:lvlText w:val="(%1)"/>
      <w:lvlJc w:val="left"/>
      <w:pPr>
        <w:ind w:left="720" w:hanging="360"/>
      </w:pPr>
      <w:rPr>
        <w:rFonts w:hint="default"/>
      </w:rPr>
    </w:lvl>
    <w:lvl w:ilvl="1" w:tplc="5F604F36" w:tentative="1">
      <w:start w:val="1"/>
      <w:numFmt w:val="lowerLetter"/>
      <w:lvlText w:val="%2."/>
      <w:lvlJc w:val="left"/>
      <w:pPr>
        <w:ind w:left="1440" w:hanging="360"/>
      </w:pPr>
    </w:lvl>
    <w:lvl w:ilvl="2" w:tplc="1C4E3BDC" w:tentative="1">
      <w:start w:val="1"/>
      <w:numFmt w:val="lowerRoman"/>
      <w:lvlText w:val="%3."/>
      <w:lvlJc w:val="right"/>
      <w:pPr>
        <w:ind w:left="2160" w:hanging="180"/>
      </w:pPr>
    </w:lvl>
    <w:lvl w:ilvl="3" w:tplc="E540557C" w:tentative="1">
      <w:start w:val="1"/>
      <w:numFmt w:val="decimal"/>
      <w:lvlText w:val="%4."/>
      <w:lvlJc w:val="left"/>
      <w:pPr>
        <w:ind w:left="2880" w:hanging="360"/>
      </w:pPr>
    </w:lvl>
    <w:lvl w:ilvl="4" w:tplc="11E01506" w:tentative="1">
      <w:start w:val="1"/>
      <w:numFmt w:val="lowerLetter"/>
      <w:lvlText w:val="%5."/>
      <w:lvlJc w:val="left"/>
      <w:pPr>
        <w:ind w:left="3600" w:hanging="360"/>
      </w:pPr>
    </w:lvl>
    <w:lvl w:ilvl="5" w:tplc="F2A429E4" w:tentative="1">
      <w:start w:val="1"/>
      <w:numFmt w:val="lowerRoman"/>
      <w:lvlText w:val="%6."/>
      <w:lvlJc w:val="right"/>
      <w:pPr>
        <w:ind w:left="4320" w:hanging="180"/>
      </w:pPr>
    </w:lvl>
    <w:lvl w:ilvl="6" w:tplc="9E941366" w:tentative="1">
      <w:start w:val="1"/>
      <w:numFmt w:val="decimal"/>
      <w:lvlText w:val="%7."/>
      <w:lvlJc w:val="left"/>
      <w:pPr>
        <w:ind w:left="5040" w:hanging="360"/>
      </w:pPr>
    </w:lvl>
    <w:lvl w:ilvl="7" w:tplc="936864E6" w:tentative="1">
      <w:start w:val="1"/>
      <w:numFmt w:val="lowerLetter"/>
      <w:lvlText w:val="%8."/>
      <w:lvlJc w:val="left"/>
      <w:pPr>
        <w:ind w:left="5760" w:hanging="360"/>
      </w:pPr>
    </w:lvl>
    <w:lvl w:ilvl="8" w:tplc="3CF25F7E" w:tentative="1">
      <w:start w:val="1"/>
      <w:numFmt w:val="lowerRoman"/>
      <w:lvlText w:val="%9."/>
      <w:lvlJc w:val="right"/>
      <w:pPr>
        <w:ind w:left="6480" w:hanging="180"/>
      </w:pPr>
    </w:lvl>
  </w:abstractNum>
  <w:abstractNum w:abstractNumId="248" w15:restartNumberingAfterBreak="0">
    <w:nsid w:val="000000FB"/>
    <w:multiLevelType w:val="hybridMultilevel"/>
    <w:tmpl w:val="2D6E2486"/>
    <w:lvl w:ilvl="0" w:tplc="180CF558">
      <w:start w:val="1"/>
      <w:numFmt w:val="lowerRoman"/>
      <w:lvlText w:val="(%1)"/>
      <w:lvlJc w:val="left"/>
      <w:pPr>
        <w:ind w:left="720" w:hanging="360"/>
      </w:pPr>
      <w:rPr>
        <w:rFonts w:ascii="Times New Roman" w:eastAsia="Times New Roman" w:hAnsi="Times New Roman" w:cs="Times New Roman"/>
      </w:rPr>
    </w:lvl>
    <w:lvl w:ilvl="1" w:tplc="EB0A5D08" w:tentative="1">
      <w:start w:val="1"/>
      <w:numFmt w:val="lowerLetter"/>
      <w:lvlText w:val="%2."/>
      <w:lvlJc w:val="left"/>
      <w:pPr>
        <w:ind w:left="1440" w:hanging="360"/>
      </w:pPr>
    </w:lvl>
    <w:lvl w:ilvl="2" w:tplc="698A4304" w:tentative="1">
      <w:start w:val="1"/>
      <w:numFmt w:val="lowerRoman"/>
      <w:lvlText w:val="%3."/>
      <w:lvlJc w:val="right"/>
      <w:pPr>
        <w:ind w:left="2160" w:hanging="180"/>
      </w:pPr>
    </w:lvl>
    <w:lvl w:ilvl="3" w:tplc="81B6A414" w:tentative="1">
      <w:start w:val="1"/>
      <w:numFmt w:val="decimal"/>
      <w:lvlText w:val="%4."/>
      <w:lvlJc w:val="left"/>
      <w:pPr>
        <w:ind w:left="2880" w:hanging="360"/>
      </w:pPr>
    </w:lvl>
    <w:lvl w:ilvl="4" w:tplc="17440E64" w:tentative="1">
      <w:start w:val="1"/>
      <w:numFmt w:val="lowerLetter"/>
      <w:lvlText w:val="%5."/>
      <w:lvlJc w:val="left"/>
      <w:pPr>
        <w:ind w:left="3600" w:hanging="360"/>
      </w:pPr>
    </w:lvl>
    <w:lvl w:ilvl="5" w:tplc="8140E5FE" w:tentative="1">
      <w:start w:val="1"/>
      <w:numFmt w:val="lowerRoman"/>
      <w:lvlText w:val="%6."/>
      <w:lvlJc w:val="right"/>
      <w:pPr>
        <w:ind w:left="4320" w:hanging="180"/>
      </w:pPr>
    </w:lvl>
    <w:lvl w:ilvl="6" w:tplc="F2AA1D82" w:tentative="1">
      <w:start w:val="1"/>
      <w:numFmt w:val="decimal"/>
      <w:lvlText w:val="%7."/>
      <w:lvlJc w:val="left"/>
      <w:pPr>
        <w:ind w:left="5040" w:hanging="360"/>
      </w:pPr>
    </w:lvl>
    <w:lvl w:ilvl="7" w:tplc="84B46BD4" w:tentative="1">
      <w:start w:val="1"/>
      <w:numFmt w:val="lowerLetter"/>
      <w:lvlText w:val="%8."/>
      <w:lvlJc w:val="left"/>
      <w:pPr>
        <w:ind w:left="5760" w:hanging="360"/>
      </w:pPr>
    </w:lvl>
    <w:lvl w:ilvl="8" w:tplc="14705100" w:tentative="1">
      <w:start w:val="1"/>
      <w:numFmt w:val="lowerRoman"/>
      <w:lvlText w:val="%9."/>
      <w:lvlJc w:val="right"/>
      <w:pPr>
        <w:ind w:left="6480" w:hanging="180"/>
      </w:pPr>
    </w:lvl>
  </w:abstractNum>
  <w:abstractNum w:abstractNumId="249" w15:restartNumberingAfterBreak="0">
    <w:nsid w:val="000000FC"/>
    <w:multiLevelType w:val="hybridMultilevel"/>
    <w:tmpl w:val="3F10B2A4"/>
    <w:lvl w:ilvl="0" w:tplc="CE924E08">
      <w:start w:val="1"/>
      <w:numFmt w:val="lowerLetter"/>
      <w:lvlText w:val="(%1)"/>
      <w:lvlJc w:val="left"/>
      <w:pPr>
        <w:ind w:left="720" w:hanging="360"/>
      </w:pPr>
      <w:rPr>
        <w:rFonts w:hint="default"/>
      </w:rPr>
    </w:lvl>
    <w:lvl w:ilvl="1" w:tplc="14406016" w:tentative="1">
      <w:start w:val="1"/>
      <w:numFmt w:val="lowerLetter"/>
      <w:lvlText w:val="%2."/>
      <w:lvlJc w:val="left"/>
      <w:pPr>
        <w:ind w:left="1440" w:hanging="360"/>
      </w:pPr>
    </w:lvl>
    <w:lvl w:ilvl="2" w:tplc="9C24C202" w:tentative="1">
      <w:start w:val="1"/>
      <w:numFmt w:val="lowerRoman"/>
      <w:lvlText w:val="%3."/>
      <w:lvlJc w:val="right"/>
      <w:pPr>
        <w:ind w:left="2160" w:hanging="180"/>
      </w:pPr>
    </w:lvl>
    <w:lvl w:ilvl="3" w:tplc="7F962F80" w:tentative="1">
      <w:start w:val="1"/>
      <w:numFmt w:val="decimal"/>
      <w:lvlText w:val="%4."/>
      <w:lvlJc w:val="left"/>
      <w:pPr>
        <w:ind w:left="2880" w:hanging="360"/>
      </w:pPr>
    </w:lvl>
    <w:lvl w:ilvl="4" w:tplc="8F843192" w:tentative="1">
      <w:start w:val="1"/>
      <w:numFmt w:val="lowerLetter"/>
      <w:lvlText w:val="%5."/>
      <w:lvlJc w:val="left"/>
      <w:pPr>
        <w:ind w:left="3600" w:hanging="360"/>
      </w:pPr>
    </w:lvl>
    <w:lvl w:ilvl="5" w:tplc="020CF980" w:tentative="1">
      <w:start w:val="1"/>
      <w:numFmt w:val="lowerRoman"/>
      <w:lvlText w:val="%6."/>
      <w:lvlJc w:val="right"/>
      <w:pPr>
        <w:ind w:left="4320" w:hanging="180"/>
      </w:pPr>
    </w:lvl>
    <w:lvl w:ilvl="6" w:tplc="43709B42" w:tentative="1">
      <w:start w:val="1"/>
      <w:numFmt w:val="decimal"/>
      <w:lvlText w:val="%7."/>
      <w:lvlJc w:val="left"/>
      <w:pPr>
        <w:ind w:left="5040" w:hanging="360"/>
      </w:pPr>
    </w:lvl>
    <w:lvl w:ilvl="7" w:tplc="B89E305A" w:tentative="1">
      <w:start w:val="1"/>
      <w:numFmt w:val="lowerLetter"/>
      <w:lvlText w:val="%8."/>
      <w:lvlJc w:val="left"/>
      <w:pPr>
        <w:ind w:left="5760" w:hanging="360"/>
      </w:pPr>
    </w:lvl>
    <w:lvl w:ilvl="8" w:tplc="49386EF6" w:tentative="1">
      <w:start w:val="1"/>
      <w:numFmt w:val="lowerRoman"/>
      <w:lvlText w:val="%9."/>
      <w:lvlJc w:val="right"/>
      <w:pPr>
        <w:ind w:left="6480" w:hanging="180"/>
      </w:pPr>
    </w:lvl>
  </w:abstractNum>
  <w:abstractNum w:abstractNumId="250" w15:restartNumberingAfterBreak="0">
    <w:nsid w:val="000000FD"/>
    <w:multiLevelType w:val="hybridMultilevel"/>
    <w:tmpl w:val="9B860104"/>
    <w:lvl w:ilvl="0" w:tplc="A4B67378">
      <w:start w:val="1"/>
      <w:numFmt w:val="lowerRoman"/>
      <w:lvlText w:val="(%1)"/>
      <w:lvlJc w:val="left"/>
      <w:pPr>
        <w:ind w:left="720" w:hanging="720"/>
      </w:pPr>
      <w:rPr>
        <w:rFonts w:hint="default"/>
      </w:rPr>
    </w:lvl>
    <w:lvl w:ilvl="1" w:tplc="2CBEDCCA">
      <w:start w:val="1"/>
      <w:numFmt w:val="lowerLetter"/>
      <w:lvlText w:val="(%2)"/>
      <w:lvlJc w:val="left"/>
      <w:pPr>
        <w:ind w:left="1080" w:hanging="360"/>
      </w:pPr>
      <w:rPr>
        <w:rFonts w:hint="default"/>
        <w:b w:val="0"/>
      </w:rPr>
    </w:lvl>
    <w:lvl w:ilvl="2" w:tplc="F0C8C802">
      <w:start w:val="1"/>
      <w:numFmt w:val="decimal"/>
      <w:lvlText w:val="%3)"/>
      <w:lvlJc w:val="left"/>
      <w:pPr>
        <w:ind w:left="1800" w:hanging="180"/>
      </w:pPr>
    </w:lvl>
    <w:lvl w:ilvl="3" w:tplc="891C9764">
      <w:start w:val="1"/>
      <w:numFmt w:val="decimal"/>
      <w:lvlText w:val="%4."/>
      <w:lvlJc w:val="left"/>
      <w:pPr>
        <w:ind w:left="2520" w:hanging="360"/>
      </w:pPr>
      <w:rPr>
        <w:rFonts w:hint="default"/>
        <w:color w:val="000000"/>
      </w:rPr>
    </w:lvl>
    <w:lvl w:ilvl="4" w:tplc="53901526" w:tentative="1">
      <w:start w:val="1"/>
      <w:numFmt w:val="lowerLetter"/>
      <w:lvlText w:val="%5."/>
      <w:lvlJc w:val="left"/>
      <w:pPr>
        <w:ind w:left="3240" w:hanging="360"/>
      </w:pPr>
    </w:lvl>
    <w:lvl w:ilvl="5" w:tplc="9FD89294" w:tentative="1">
      <w:start w:val="1"/>
      <w:numFmt w:val="lowerRoman"/>
      <w:lvlText w:val="%6."/>
      <w:lvlJc w:val="right"/>
      <w:pPr>
        <w:ind w:left="3960" w:hanging="180"/>
      </w:pPr>
    </w:lvl>
    <w:lvl w:ilvl="6" w:tplc="CEC4C0DE" w:tentative="1">
      <w:start w:val="1"/>
      <w:numFmt w:val="decimal"/>
      <w:lvlText w:val="%7."/>
      <w:lvlJc w:val="left"/>
      <w:pPr>
        <w:ind w:left="4680" w:hanging="360"/>
      </w:pPr>
    </w:lvl>
    <w:lvl w:ilvl="7" w:tplc="A78AD754" w:tentative="1">
      <w:start w:val="1"/>
      <w:numFmt w:val="lowerLetter"/>
      <w:lvlText w:val="%8."/>
      <w:lvlJc w:val="left"/>
      <w:pPr>
        <w:ind w:left="5400" w:hanging="360"/>
      </w:pPr>
    </w:lvl>
    <w:lvl w:ilvl="8" w:tplc="5B2AE8DC" w:tentative="1">
      <w:start w:val="1"/>
      <w:numFmt w:val="lowerRoman"/>
      <w:lvlText w:val="%9."/>
      <w:lvlJc w:val="right"/>
      <w:pPr>
        <w:ind w:left="6120" w:hanging="180"/>
      </w:pPr>
    </w:lvl>
  </w:abstractNum>
  <w:abstractNum w:abstractNumId="251" w15:restartNumberingAfterBreak="0">
    <w:nsid w:val="000000FE"/>
    <w:multiLevelType w:val="hybridMultilevel"/>
    <w:tmpl w:val="F24E27A0"/>
    <w:lvl w:ilvl="0" w:tplc="273C87C2">
      <w:start w:val="1"/>
      <w:numFmt w:val="lowerLetter"/>
      <w:lvlText w:val="(%1)"/>
      <w:lvlJc w:val="left"/>
      <w:pPr>
        <w:ind w:left="360" w:hanging="360"/>
      </w:pPr>
      <w:rPr>
        <w:rFonts w:hint="default"/>
      </w:rPr>
    </w:lvl>
    <w:lvl w:ilvl="1" w:tplc="A6F23D8A">
      <w:start w:val="1"/>
      <w:numFmt w:val="lowerRoman"/>
      <w:lvlText w:val="(%2)"/>
      <w:lvlJc w:val="right"/>
      <w:pPr>
        <w:ind w:left="1260" w:hanging="360"/>
      </w:pPr>
      <w:rPr>
        <w:rFonts w:ascii="Times New Roman" w:eastAsia="Times New Roman" w:hAnsi="Times New Roman" w:cs="Times New Roman"/>
      </w:rPr>
    </w:lvl>
    <w:lvl w:ilvl="2" w:tplc="20443004">
      <w:start w:val="1"/>
      <w:numFmt w:val="lowerRoman"/>
      <w:lvlText w:val="%3."/>
      <w:lvlJc w:val="right"/>
      <w:pPr>
        <w:ind w:left="1800" w:hanging="180"/>
      </w:pPr>
    </w:lvl>
    <w:lvl w:ilvl="3" w:tplc="5582CB60" w:tentative="1">
      <w:start w:val="1"/>
      <w:numFmt w:val="decimal"/>
      <w:lvlText w:val="%4."/>
      <w:lvlJc w:val="left"/>
      <w:pPr>
        <w:ind w:left="2520" w:hanging="360"/>
      </w:pPr>
    </w:lvl>
    <w:lvl w:ilvl="4" w:tplc="B0C889F2" w:tentative="1">
      <w:start w:val="1"/>
      <w:numFmt w:val="lowerLetter"/>
      <w:lvlText w:val="%5."/>
      <w:lvlJc w:val="left"/>
      <w:pPr>
        <w:ind w:left="3240" w:hanging="360"/>
      </w:pPr>
    </w:lvl>
    <w:lvl w:ilvl="5" w:tplc="AD506A34" w:tentative="1">
      <w:start w:val="1"/>
      <w:numFmt w:val="lowerRoman"/>
      <w:lvlText w:val="%6."/>
      <w:lvlJc w:val="right"/>
      <w:pPr>
        <w:ind w:left="3960" w:hanging="180"/>
      </w:pPr>
    </w:lvl>
    <w:lvl w:ilvl="6" w:tplc="E474C1C2" w:tentative="1">
      <w:start w:val="1"/>
      <w:numFmt w:val="decimal"/>
      <w:lvlText w:val="%7."/>
      <w:lvlJc w:val="left"/>
      <w:pPr>
        <w:ind w:left="4680" w:hanging="360"/>
      </w:pPr>
    </w:lvl>
    <w:lvl w:ilvl="7" w:tplc="B4049B6A" w:tentative="1">
      <w:start w:val="1"/>
      <w:numFmt w:val="lowerLetter"/>
      <w:lvlText w:val="%8."/>
      <w:lvlJc w:val="left"/>
      <w:pPr>
        <w:ind w:left="5400" w:hanging="360"/>
      </w:pPr>
    </w:lvl>
    <w:lvl w:ilvl="8" w:tplc="B6E4BE08" w:tentative="1">
      <w:start w:val="1"/>
      <w:numFmt w:val="lowerRoman"/>
      <w:lvlText w:val="%9."/>
      <w:lvlJc w:val="right"/>
      <w:pPr>
        <w:ind w:left="6120" w:hanging="180"/>
      </w:pPr>
    </w:lvl>
  </w:abstractNum>
  <w:abstractNum w:abstractNumId="252" w15:restartNumberingAfterBreak="0">
    <w:nsid w:val="000000FF"/>
    <w:multiLevelType w:val="hybridMultilevel"/>
    <w:tmpl w:val="F94438A2"/>
    <w:lvl w:ilvl="0" w:tplc="748224EC">
      <w:start w:val="1"/>
      <w:numFmt w:val="lowerLetter"/>
      <w:lvlText w:val="(%1)"/>
      <w:lvlJc w:val="left"/>
      <w:pPr>
        <w:ind w:left="360" w:hanging="360"/>
      </w:pPr>
      <w:rPr>
        <w:rFonts w:hint="default"/>
      </w:rPr>
    </w:lvl>
    <w:lvl w:ilvl="1" w:tplc="C80AA676" w:tentative="1">
      <w:start w:val="1"/>
      <w:numFmt w:val="lowerLetter"/>
      <w:lvlText w:val="%2."/>
      <w:lvlJc w:val="left"/>
      <w:pPr>
        <w:ind w:left="1080" w:hanging="360"/>
      </w:pPr>
    </w:lvl>
    <w:lvl w:ilvl="2" w:tplc="A9CEBEEA" w:tentative="1">
      <w:start w:val="1"/>
      <w:numFmt w:val="lowerRoman"/>
      <w:lvlText w:val="%3."/>
      <w:lvlJc w:val="right"/>
      <w:pPr>
        <w:ind w:left="1800" w:hanging="180"/>
      </w:pPr>
    </w:lvl>
    <w:lvl w:ilvl="3" w:tplc="8C1EFB12" w:tentative="1">
      <w:start w:val="1"/>
      <w:numFmt w:val="decimal"/>
      <w:lvlText w:val="%4."/>
      <w:lvlJc w:val="left"/>
      <w:pPr>
        <w:ind w:left="2520" w:hanging="360"/>
      </w:pPr>
    </w:lvl>
    <w:lvl w:ilvl="4" w:tplc="9A02EEEE" w:tentative="1">
      <w:start w:val="1"/>
      <w:numFmt w:val="lowerLetter"/>
      <w:lvlText w:val="%5."/>
      <w:lvlJc w:val="left"/>
      <w:pPr>
        <w:ind w:left="3240" w:hanging="360"/>
      </w:pPr>
    </w:lvl>
    <w:lvl w:ilvl="5" w:tplc="CE063314" w:tentative="1">
      <w:start w:val="1"/>
      <w:numFmt w:val="lowerRoman"/>
      <w:lvlText w:val="%6."/>
      <w:lvlJc w:val="right"/>
      <w:pPr>
        <w:ind w:left="3960" w:hanging="180"/>
      </w:pPr>
    </w:lvl>
    <w:lvl w:ilvl="6" w:tplc="0FB608C0" w:tentative="1">
      <w:start w:val="1"/>
      <w:numFmt w:val="decimal"/>
      <w:lvlText w:val="%7."/>
      <w:lvlJc w:val="left"/>
      <w:pPr>
        <w:ind w:left="4680" w:hanging="360"/>
      </w:pPr>
    </w:lvl>
    <w:lvl w:ilvl="7" w:tplc="1D0A66E8" w:tentative="1">
      <w:start w:val="1"/>
      <w:numFmt w:val="lowerLetter"/>
      <w:lvlText w:val="%8."/>
      <w:lvlJc w:val="left"/>
      <w:pPr>
        <w:ind w:left="5400" w:hanging="360"/>
      </w:pPr>
    </w:lvl>
    <w:lvl w:ilvl="8" w:tplc="45A2C120" w:tentative="1">
      <w:start w:val="1"/>
      <w:numFmt w:val="lowerRoman"/>
      <w:lvlText w:val="%9."/>
      <w:lvlJc w:val="right"/>
      <w:pPr>
        <w:ind w:left="6120" w:hanging="180"/>
      </w:pPr>
    </w:lvl>
  </w:abstractNum>
  <w:abstractNum w:abstractNumId="253" w15:restartNumberingAfterBreak="0">
    <w:nsid w:val="00000100"/>
    <w:multiLevelType w:val="hybridMultilevel"/>
    <w:tmpl w:val="6BB6B898"/>
    <w:lvl w:ilvl="0" w:tplc="78908E36">
      <w:start w:val="1"/>
      <w:numFmt w:val="lowerRoman"/>
      <w:lvlText w:val="(%1)"/>
      <w:lvlJc w:val="left"/>
      <w:pPr>
        <w:ind w:left="630" w:hanging="360"/>
      </w:pPr>
      <w:rPr>
        <w:rFonts w:hint="default"/>
      </w:rPr>
    </w:lvl>
    <w:lvl w:ilvl="1" w:tplc="165C1412">
      <w:start w:val="1"/>
      <w:numFmt w:val="bullet"/>
      <w:lvlText w:val="o"/>
      <w:lvlJc w:val="left"/>
      <w:pPr>
        <w:ind w:left="1350" w:hanging="360"/>
      </w:pPr>
      <w:rPr>
        <w:rFonts w:ascii="Courier New" w:hAnsi="Courier New" w:cs="Courier New" w:hint="default"/>
      </w:rPr>
    </w:lvl>
    <w:lvl w:ilvl="2" w:tplc="590EE88E">
      <w:start w:val="1"/>
      <w:numFmt w:val="lowerLetter"/>
      <w:lvlText w:val="(%3)"/>
      <w:lvlJc w:val="left"/>
      <w:pPr>
        <w:ind w:left="2070" w:hanging="360"/>
      </w:pPr>
      <w:rPr>
        <w:rFonts w:ascii="Times New Roman" w:eastAsia="Times New Roman" w:hAnsi="Times New Roman" w:cs="Times New Roman"/>
      </w:rPr>
    </w:lvl>
    <w:lvl w:ilvl="3" w:tplc="0C009978">
      <w:start w:val="1"/>
      <w:numFmt w:val="lowerLetter"/>
      <w:lvlText w:val="(%4)"/>
      <w:lvlJc w:val="left"/>
      <w:pPr>
        <w:ind w:left="2790" w:hanging="360"/>
      </w:pPr>
      <w:rPr>
        <w:rFonts w:ascii="Times New Roman" w:eastAsia="Times New Roman" w:hAnsi="Times New Roman" w:cs="Times New Roman"/>
      </w:rPr>
    </w:lvl>
    <w:lvl w:ilvl="4" w:tplc="2F5AF744">
      <w:start w:val="1"/>
      <w:numFmt w:val="bullet"/>
      <w:lvlText w:val="o"/>
      <w:lvlJc w:val="left"/>
      <w:pPr>
        <w:ind w:left="3510" w:hanging="360"/>
      </w:pPr>
      <w:rPr>
        <w:rFonts w:ascii="Courier New" w:hAnsi="Courier New" w:cs="Courier New" w:hint="default"/>
      </w:rPr>
    </w:lvl>
    <w:lvl w:ilvl="5" w:tplc="A394096C">
      <w:start w:val="1"/>
      <w:numFmt w:val="bullet"/>
      <w:lvlText w:val=""/>
      <w:lvlJc w:val="left"/>
      <w:pPr>
        <w:ind w:left="4230" w:hanging="360"/>
      </w:pPr>
      <w:rPr>
        <w:rFonts w:ascii="Wingdings" w:hAnsi="Wingdings" w:hint="default"/>
      </w:rPr>
    </w:lvl>
    <w:lvl w:ilvl="6" w:tplc="F67A6998">
      <w:start w:val="1"/>
      <w:numFmt w:val="decimal"/>
      <w:lvlText w:val="%7."/>
      <w:lvlJc w:val="left"/>
      <w:pPr>
        <w:ind w:left="4950" w:hanging="360"/>
      </w:pPr>
      <w:rPr>
        <w:rFonts w:hint="default"/>
      </w:rPr>
    </w:lvl>
    <w:lvl w:ilvl="7" w:tplc="6FEE9D92" w:tentative="1">
      <w:start w:val="1"/>
      <w:numFmt w:val="bullet"/>
      <w:lvlText w:val="o"/>
      <w:lvlJc w:val="left"/>
      <w:pPr>
        <w:ind w:left="5670" w:hanging="360"/>
      </w:pPr>
      <w:rPr>
        <w:rFonts w:ascii="Courier New" w:hAnsi="Courier New" w:cs="Courier New" w:hint="default"/>
      </w:rPr>
    </w:lvl>
    <w:lvl w:ilvl="8" w:tplc="684CC80E" w:tentative="1">
      <w:start w:val="1"/>
      <w:numFmt w:val="bullet"/>
      <w:lvlText w:val=""/>
      <w:lvlJc w:val="left"/>
      <w:pPr>
        <w:ind w:left="6390" w:hanging="360"/>
      </w:pPr>
      <w:rPr>
        <w:rFonts w:ascii="Wingdings" w:hAnsi="Wingdings" w:hint="default"/>
      </w:rPr>
    </w:lvl>
  </w:abstractNum>
  <w:abstractNum w:abstractNumId="254" w15:restartNumberingAfterBreak="0">
    <w:nsid w:val="00000101"/>
    <w:multiLevelType w:val="hybridMultilevel"/>
    <w:tmpl w:val="5D2262F2"/>
    <w:lvl w:ilvl="0" w:tplc="1B642E72">
      <w:start w:val="1"/>
      <w:numFmt w:val="lowerRoman"/>
      <w:lvlText w:val="(%1)"/>
      <w:lvlJc w:val="left"/>
      <w:pPr>
        <w:ind w:left="1080" w:hanging="720"/>
      </w:pPr>
      <w:rPr>
        <w:rFonts w:hint="default"/>
      </w:rPr>
    </w:lvl>
    <w:lvl w:ilvl="1" w:tplc="56E64280" w:tentative="1">
      <w:start w:val="1"/>
      <w:numFmt w:val="lowerLetter"/>
      <w:lvlText w:val="%2."/>
      <w:lvlJc w:val="left"/>
      <w:pPr>
        <w:ind w:left="1440" w:hanging="360"/>
      </w:pPr>
    </w:lvl>
    <w:lvl w:ilvl="2" w:tplc="ABCE8756" w:tentative="1">
      <w:start w:val="1"/>
      <w:numFmt w:val="lowerRoman"/>
      <w:lvlText w:val="%3."/>
      <w:lvlJc w:val="right"/>
      <w:pPr>
        <w:ind w:left="2160" w:hanging="180"/>
      </w:pPr>
    </w:lvl>
    <w:lvl w:ilvl="3" w:tplc="6D4C86D8" w:tentative="1">
      <w:start w:val="1"/>
      <w:numFmt w:val="decimal"/>
      <w:lvlText w:val="%4."/>
      <w:lvlJc w:val="left"/>
      <w:pPr>
        <w:ind w:left="2880" w:hanging="360"/>
      </w:pPr>
    </w:lvl>
    <w:lvl w:ilvl="4" w:tplc="729673E6" w:tentative="1">
      <w:start w:val="1"/>
      <w:numFmt w:val="lowerLetter"/>
      <w:lvlText w:val="%5."/>
      <w:lvlJc w:val="left"/>
      <w:pPr>
        <w:ind w:left="3600" w:hanging="360"/>
      </w:pPr>
    </w:lvl>
    <w:lvl w:ilvl="5" w:tplc="A57E6B96" w:tentative="1">
      <w:start w:val="1"/>
      <w:numFmt w:val="lowerRoman"/>
      <w:lvlText w:val="%6."/>
      <w:lvlJc w:val="right"/>
      <w:pPr>
        <w:ind w:left="4320" w:hanging="180"/>
      </w:pPr>
    </w:lvl>
    <w:lvl w:ilvl="6" w:tplc="D820E588" w:tentative="1">
      <w:start w:val="1"/>
      <w:numFmt w:val="decimal"/>
      <w:lvlText w:val="%7."/>
      <w:lvlJc w:val="left"/>
      <w:pPr>
        <w:ind w:left="5040" w:hanging="360"/>
      </w:pPr>
    </w:lvl>
    <w:lvl w:ilvl="7" w:tplc="3F32E882" w:tentative="1">
      <w:start w:val="1"/>
      <w:numFmt w:val="lowerLetter"/>
      <w:lvlText w:val="%8."/>
      <w:lvlJc w:val="left"/>
      <w:pPr>
        <w:ind w:left="5760" w:hanging="360"/>
      </w:pPr>
    </w:lvl>
    <w:lvl w:ilvl="8" w:tplc="69B004AE" w:tentative="1">
      <w:start w:val="1"/>
      <w:numFmt w:val="lowerRoman"/>
      <w:lvlText w:val="%9."/>
      <w:lvlJc w:val="right"/>
      <w:pPr>
        <w:ind w:left="6480" w:hanging="180"/>
      </w:pPr>
    </w:lvl>
  </w:abstractNum>
  <w:abstractNum w:abstractNumId="255" w15:restartNumberingAfterBreak="0">
    <w:nsid w:val="00000102"/>
    <w:multiLevelType w:val="hybridMultilevel"/>
    <w:tmpl w:val="0CB49F2A"/>
    <w:lvl w:ilvl="0" w:tplc="CD5E240A">
      <w:start w:val="1"/>
      <w:numFmt w:val="lowerRoman"/>
      <w:lvlText w:val="(%1)"/>
      <w:lvlJc w:val="left"/>
      <w:pPr>
        <w:ind w:left="1500" w:hanging="780"/>
      </w:pPr>
      <w:rPr>
        <w:rFonts w:hint="default"/>
      </w:rPr>
    </w:lvl>
    <w:lvl w:ilvl="1" w:tplc="136E9F1C" w:tentative="1">
      <w:start w:val="1"/>
      <w:numFmt w:val="lowerLetter"/>
      <w:lvlText w:val="%2."/>
      <w:lvlJc w:val="left"/>
      <w:pPr>
        <w:ind w:left="1800" w:hanging="360"/>
      </w:pPr>
    </w:lvl>
    <w:lvl w:ilvl="2" w:tplc="715065E6" w:tentative="1">
      <w:start w:val="1"/>
      <w:numFmt w:val="lowerRoman"/>
      <w:lvlText w:val="%3."/>
      <w:lvlJc w:val="right"/>
      <w:pPr>
        <w:ind w:left="2520" w:hanging="180"/>
      </w:pPr>
    </w:lvl>
    <w:lvl w:ilvl="3" w:tplc="9594CD5A" w:tentative="1">
      <w:start w:val="1"/>
      <w:numFmt w:val="decimal"/>
      <w:lvlText w:val="%4."/>
      <w:lvlJc w:val="left"/>
      <w:pPr>
        <w:ind w:left="3240" w:hanging="360"/>
      </w:pPr>
    </w:lvl>
    <w:lvl w:ilvl="4" w:tplc="9DBA7626" w:tentative="1">
      <w:start w:val="1"/>
      <w:numFmt w:val="lowerLetter"/>
      <w:lvlText w:val="%5."/>
      <w:lvlJc w:val="left"/>
      <w:pPr>
        <w:ind w:left="3960" w:hanging="360"/>
      </w:pPr>
    </w:lvl>
    <w:lvl w:ilvl="5" w:tplc="358CAC04" w:tentative="1">
      <w:start w:val="1"/>
      <w:numFmt w:val="lowerRoman"/>
      <w:lvlText w:val="%6."/>
      <w:lvlJc w:val="right"/>
      <w:pPr>
        <w:ind w:left="4680" w:hanging="180"/>
      </w:pPr>
    </w:lvl>
    <w:lvl w:ilvl="6" w:tplc="C50CFD98" w:tentative="1">
      <w:start w:val="1"/>
      <w:numFmt w:val="decimal"/>
      <w:lvlText w:val="%7."/>
      <w:lvlJc w:val="left"/>
      <w:pPr>
        <w:ind w:left="5400" w:hanging="360"/>
      </w:pPr>
    </w:lvl>
    <w:lvl w:ilvl="7" w:tplc="6E44AC12" w:tentative="1">
      <w:start w:val="1"/>
      <w:numFmt w:val="lowerLetter"/>
      <w:lvlText w:val="%8."/>
      <w:lvlJc w:val="left"/>
      <w:pPr>
        <w:ind w:left="6120" w:hanging="360"/>
      </w:pPr>
    </w:lvl>
    <w:lvl w:ilvl="8" w:tplc="B412C97E" w:tentative="1">
      <w:start w:val="1"/>
      <w:numFmt w:val="lowerRoman"/>
      <w:lvlText w:val="%9."/>
      <w:lvlJc w:val="right"/>
      <w:pPr>
        <w:ind w:left="6840" w:hanging="180"/>
      </w:pPr>
    </w:lvl>
  </w:abstractNum>
  <w:abstractNum w:abstractNumId="256" w15:restartNumberingAfterBreak="0">
    <w:nsid w:val="00000103"/>
    <w:multiLevelType w:val="hybridMultilevel"/>
    <w:tmpl w:val="976CAB04"/>
    <w:lvl w:ilvl="0" w:tplc="2E060008">
      <w:start w:val="1"/>
      <w:numFmt w:val="decimal"/>
      <w:lvlText w:val="%1."/>
      <w:lvlJc w:val="left"/>
      <w:pPr>
        <w:ind w:left="360" w:hanging="360"/>
      </w:pPr>
      <w:rPr>
        <w:rFonts w:hint="default"/>
      </w:rPr>
    </w:lvl>
    <w:lvl w:ilvl="1" w:tplc="AD3ED824">
      <w:start w:val="1"/>
      <w:numFmt w:val="lowerLetter"/>
      <w:lvlText w:val="%2."/>
      <w:lvlJc w:val="left"/>
      <w:pPr>
        <w:ind w:left="1080" w:hanging="360"/>
      </w:pPr>
    </w:lvl>
    <w:lvl w:ilvl="2" w:tplc="89FC098A" w:tentative="1">
      <w:start w:val="1"/>
      <w:numFmt w:val="lowerRoman"/>
      <w:lvlText w:val="%3."/>
      <w:lvlJc w:val="right"/>
      <w:pPr>
        <w:ind w:left="1800" w:hanging="180"/>
      </w:pPr>
    </w:lvl>
    <w:lvl w:ilvl="3" w:tplc="73760FD8" w:tentative="1">
      <w:start w:val="1"/>
      <w:numFmt w:val="decimal"/>
      <w:lvlText w:val="%4."/>
      <w:lvlJc w:val="left"/>
      <w:pPr>
        <w:ind w:left="2520" w:hanging="360"/>
      </w:pPr>
    </w:lvl>
    <w:lvl w:ilvl="4" w:tplc="58DA324E" w:tentative="1">
      <w:start w:val="1"/>
      <w:numFmt w:val="lowerLetter"/>
      <w:lvlText w:val="%5."/>
      <w:lvlJc w:val="left"/>
      <w:pPr>
        <w:ind w:left="3240" w:hanging="360"/>
      </w:pPr>
    </w:lvl>
    <w:lvl w:ilvl="5" w:tplc="35487C46" w:tentative="1">
      <w:start w:val="1"/>
      <w:numFmt w:val="lowerRoman"/>
      <w:lvlText w:val="%6."/>
      <w:lvlJc w:val="right"/>
      <w:pPr>
        <w:ind w:left="3960" w:hanging="180"/>
      </w:pPr>
    </w:lvl>
    <w:lvl w:ilvl="6" w:tplc="2858416A" w:tentative="1">
      <w:start w:val="1"/>
      <w:numFmt w:val="decimal"/>
      <w:lvlText w:val="%7."/>
      <w:lvlJc w:val="left"/>
      <w:pPr>
        <w:ind w:left="4680" w:hanging="360"/>
      </w:pPr>
    </w:lvl>
    <w:lvl w:ilvl="7" w:tplc="D50A9C0A" w:tentative="1">
      <w:start w:val="1"/>
      <w:numFmt w:val="lowerLetter"/>
      <w:lvlText w:val="%8."/>
      <w:lvlJc w:val="left"/>
      <w:pPr>
        <w:ind w:left="5400" w:hanging="360"/>
      </w:pPr>
    </w:lvl>
    <w:lvl w:ilvl="8" w:tplc="C638E410" w:tentative="1">
      <w:start w:val="1"/>
      <w:numFmt w:val="lowerRoman"/>
      <w:lvlText w:val="%9."/>
      <w:lvlJc w:val="right"/>
      <w:pPr>
        <w:ind w:left="6120" w:hanging="180"/>
      </w:pPr>
    </w:lvl>
  </w:abstractNum>
  <w:abstractNum w:abstractNumId="257" w15:restartNumberingAfterBreak="0">
    <w:nsid w:val="00000104"/>
    <w:multiLevelType w:val="hybridMultilevel"/>
    <w:tmpl w:val="D80A9E00"/>
    <w:lvl w:ilvl="0" w:tplc="999EA9A2">
      <w:start w:val="1"/>
      <w:numFmt w:val="lowerLetter"/>
      <w:lvlText w:val="(%1)"/>
      <w:lvlJc w:val="left"/>
      <w:pPr>
        <w:ind w:left="1080" w:hanging="360"/>
      </w:pPr>
      <w:rPr>
        <w:rFonts w:ascii="Times New Roman" w:eastAsia="Times New Roman" w:hAnsi="Times New Roman" w:cs="Times New Roman"/>
      </w:rPr>
    </w:lvl>
    <w:lvl w:ilvl="1" w:tplc="60B8E0AE" w:tentative="1">
      <w:start w:val="1"/>
      <w:numFmt w:val="lowerLetter"/>
      <w:lvlText w:val="%2."/>
      <w:lvlJc w:val="left"/>
      <w:pPr>
        <w:ind w:left="1800" w:hanging="360"/>
      </w:pPr>
    </w:lvl>
    <w:lvl w:ilvl="2" w:tplc="2E561212" w:tentative="1">
      <w:start w:val="1"/>
      <w:numFmt w:val="lowerRoman"/>
      <w:lvlText w:val="%3."/>
      <w:lvlJc w:val="right"/>
      <w:pPr>
        <w:ind w:left="2520" w:hanging="180"/>
      </w:pPr>
    </w:lvl>
    <w:lvl w:ilvl="3" w:tplc="A97EFBAC" w:tentative="1">
      <w:start w:val="1"/>
      <w:numFmt w:val="decimal"/>
      <w:lvlText w:val="%4."/>
      <w:lvlJc w:val="left"/>
      <w:pPr>
        <w:ind w:left="3240" w:hanging="360"/>
      </w:pPr>
    </w:lvl>
    <w:lvl w:ilvl="4" w:tplc="8584BD32" w:tentative="1">
      <w:start w:val="1"/>
      <w:numFmt w:val="lowerLetter"/>
      <w:lvlText w:val="%5."/>
      <w:lvlJc w:val="left"/>
      <w:pPr>
        <w:ind w:left="3960" w:hanging="360"/>
      </w:pPr>
    </w:lvl>
    <w:lvl w:ilvl="5" w:tplc="D652A234" w:tentative="1">
      <w:start w:val="1"/>
      <w:numFmt w:val="lowerRoman"/>
      <w:lvlText w:val="%6."/>
      <w:lvlJc w:val="right"/>
      <w:pPr>
        <w:ind w:left="4680" w:hanging="180"/>
      </w:pPr>
    </w:lvl>
    <w:lvl w:ilvl="6" w:tplc="35CEA5BE" w:tentative="1">
      <w:start w:val="1"/>
      <w:numFmt w:val="decimal"/>
      <w:lvlText w:val="%7."/>
      <w:lvlJc w:val="left"/>
      <w:pPr>
        <w:ind w:left="5400" w:hanging="360"/>
      </w:pPr>
    </w:lvl>
    <w:lvl w:ilvl="7" w:tplc="1AB8495C" w:tentative="1">
      <w:start w:val="1"/>
      <w:numFmt w:val="lowerLetter"/>
      <w:lvlText w:val="%8."/>
      <w:lvlJc w:val="left"/>
      <w:pPr>
        <w:ind w:left="6120" w:hanging="360"/>
      </w:pPr>
    </w:lvl>
    <w:lvl w:ilvl="8" w:tplc="A894DC48" w:tentative="1">
      <w:start w:val="1"/>
      <w:numFmt w:val="lowerRoman"/>
      <w:lvlText w:val="%9."/>
      <w:lvlJc w:val="right"/>
      <w:pPr>
        <w:ind w:left="6840" w:hanging="180"/>
      </w:pPr>
    </w:lvl>
  </w:abstractNum>
  <w:abstractNum w:abstractNumId="258" w15:restartNumberingAfterBreak="0">
    <w:nsid w:val="00000105"/>
    <w:multiLevelType w:val="hybridMultilevel"/>
    <w:tmpl w:val="C95AF506"/>
    <w:lvl w:ilvl="0" w:tplc="4EE06CF6">
      <w:start w:val="1"/>
      <w:numFmt w:val="lowerLetter"/>
      <w:lvlText w:val="(%1)"/>
      <w:lvlJc w:val="left"/>
      <w:pPr>
        <w:ind w:left="1080" w:hanging="360"/>
      </w:pPr>
      <w:rPr>
        <w:rFonts w:hint="default"/>
      </w:rPr>
    </w:lvl>
    <w:lvl w:ilvl="1" w:tplc="ACA01E9A" w:tentative="1">
      <w:start w:val="1"/>
      <w:numFmt w:val="lowerLetter"/>
      <w:lvlText w:val="%2."/>
      <w:lvlJc w:val="left"/>
      <w:pPr>
        <w:ind w:left="1800" w:hanging="360"/>
      </w:pPr>
    </w:lvl>
    <w:lvl w:ilvl="2" w:tplc="3B4E91E6" w:tentative="1">
      <w:start w:val="1"/>
      <w:numFmt w:val="lowerRoman"/>
      <w:lvlText w:val="%3."/>
      <w:lvlJc w:val="right"/>
      <w:pPr>
        <w:ind w:left="2520" w:hanging="180"/>
      </w:pPr>
    </w:lvl>
    <w:lvl w:ilvl="3" w:tplc="91C6C086" w:tentative="1">
      <w:start w:val="1"/>
      <w:numFmt w:val="decimal"/>
      <w:lvlText w:val="%4."/>
      <w:lvlJc w:val="left"/>
      <w:pPr>
        <w:ind w:left="3240" w:hanging="360"/>
      </w:pPr>
    </w:lvl>
    <w:lvl w:ilvl="4" w:tplc="55C4D5DC" w:tentative="1">
      <w:start w:val="1"/>
      <w:numFmt w:val="lowerLetter"/>
      <w:lvlText w:val="%5."/>
      <w:lvlJc w:val="left"/>
      <w:pPr>
        <w:ind w:left="3960" w:hanging="360"/>
      </w:pPr>
    </w:lvl>
    <w:lvl w:ilvl="5" w:tplc="00F6456A" w:tentative="1">
      <w:start w:val="1"/>
      <w:numFmt w:val="lowerRoman"/>
      <w:lvlText w:val="%6."/>
      <w:lvlJc w:val="right"/>
      <w:pPr>
        <w:ind w:left="4680" w:hanging="180"/>
      </w:pPr>
    </w:lvl>
    <w:lvl w:ilvl="6" w:tplc="4C06E284" w:tentative="1">
      <w:start w:val="1"/>
      <w:numFmt w:val="decimal"/>
      <w:lvlText w:val="%7."/>
      <w:lvlJc w:val="left"/>
      <w:pPr>
        <w:ind w:left="5400" w:hanging="360"/>
      </w:pPr>
    </w:lvl>
    <w:lvl w:ilvl="7" w:tplc="7D92B2D8" w:tentative="1">
      <w:start w:val="1"/>
      <w:numFmt w:val="lowerLetter"/>
      <w:lvlText w:val="%8."/>
      <w:lvlJc w:val="left"/>
      <w:pPr>
        <w:ind w:left="6120" w:hanging="360"/>
      </w:pPr>
    </w:lvl>
    <w:lvl w:ilvl="8" w:tplc="A45862B0" w:tentative="1">
      <w:start w:val="1"/>
      <w:numFmt w:val="lowerRoman"/>
      <w:lvlText w:val="%9."/>
      <w:lvlJc w:val="right"/>
      <w:pPr>
        <w:ind w:left="6840" w:hanging="180"/>
      </w:pPr>
    </w:lvl>
  </w:abstractNum>
  <w:abstractNum w:abstractNumId="259" w15:restartNumberingAfterBreak="0">
    <w:nsid w:val="00000106"/>
    <w:multiLevelType w:val="hybridMultilevel"/>
    <w:tmpl w:val="52004524"/>
    <w:lvl w:ilvl="0" w:tplc="58D43EE6">
      <w:start w:val="1"/>
      <w:numFmt w:val="lowerLetter"/>
      <w:lvlText w:val="%1)"/>
      <w:lvlJc w:val="left"/>
      <w:pPr>
        <w:ind w:left="720" w:hanging="360"/>
      </w:pPr>
      <w:rPr>
        <w:rFonts w:hint="default"/>
        <w:b w:val="0"/>
      </w:rPr>
    </w:lvl>
    <w:lvl w:ilvl="1" w:tplc="81841146">
      <w:start w:val="1"/>
      <w:numFmt w:val="lowerRoman"/>
      <w:lvlText w:val="(%2)"/>
      <w:lvlJc w:val="right"/>
      <w:pPr>
        <w:ind w:left="1440" w:hanging="360"/>
      </w:pPr>
      <w:rPr>
        <w:rFonts w:hint="default"/>
      </w:rPr>
    </w:lvl>
    <w:lvl w:ilvl="2" w:tplc="19FAF4C8" w:tentative="1">
      <w:start w:val="1"/>
      <w:numFmt w:val="lowerRoman"/>
      <w:lvlText w:val="%3."/>
      <w:lvlJc w:val="right"/>
      <w:pPr>
        <w:ind w:left="2160" w:hanging="180"/>
      </w:pPr>
    </w:lvl>
    <w:lvl w:ilvl="3" w:tplc="4D820066" w:tentative="1">
      <w:start w:val="1"/>
      <w:numFmt w:val="decimal"/>
      <w:lvlText w:val="%4."/>
      <w:lvlJc w:val="left"/>
      <w:pPr>
        <w:ind w:left="2880" w:hanging="360"/>
      </w:pPr>
    </w:lvl>
    <w:lvl w:ilvl="4" w:tplc="C9160664" w:tentative="1">
      <w:start w:val="1"/>
      <w:numFmt w:val="lowerLetter"/>
      <w:lvlText w:val="%5."/>
      <w:lvlJc w:val="left"/>
      <w:pPr>
        <w:ind w:left="3600" w:hanging="360"/>
      </w:pPr>
    </w:lvl>
    <w:lvl w:ilvl="5" w:tplc="75F47340" w:tentative="1">
      <w:start w:val="1"/>
      <w:numFmt w:val="lowerRoman"/>
      <w:lvlText w:val="%6."/>
      <w:lvlJc w:val="right"/>
      <w:pPr>
        <w:ind w:left="4320" w:hanging="180"/>
      </w:pPr>
    </w:lvl>
    <w:lvl w:ilvl="6" w:tplc="D8C6D46E" w:tentative="1">
      <w:start w:val="1"/>
      <w:numFmt w:val="decimal"/>
      <w:lvlText w:val="%7."/>
      <w:lvlJc w:val="left"/>
      <w:pPr>
        <w:ind w:left="5040" w:hanging="360"/>
      </w:pPr>
    </w:lvl>
    <w:lvl w:ilvl="7" w:tplc="1D0CB202" w:tentative="1">
      <w:start w:val="1"/>
      <w:numFmt w:val="lowerLetter"/>
      <w:lvlText w:val="%8."/>
      <w:lvlJc w:val="left"/>
      <w:pPr>
        <w:ind w:left="5760" w:hanging="360"/>
      </w:pPr>
    </w:lvl>
    <w:lvl w:ilvl="8" w:tplc="870072D8" w:tentative="1">
      <w:start w:val="1"/>
      <w:numFmt w:val="lowerRoman"/>
      <w:lvlText w:val="%9."/>
      <w:lvlJc w:val="right"/>
      <w:pPr>
        <w:ind w:left="6480" w:hanging="180"/>
      </w:pPr>
    </w:lvl>
  </w:abstractNum>
  <w:abstractNum w:abstractNumId="260" w15:restartNumberingAfterBreak="0">
    <w:nsid w:val="00000107"/>
    <w:multiLevelType w:val="hybridMultilevel"/>
    <w:tmpl w:val="D9C26AD0"/>
    <w:lvl w:ilvl="0" w:tplc="85208850">
      <w:start w:val="6"/>
      <w:numFmt w:val="decimal"/>
      <w:lvlText w:val="%1."/>
      <w:lvlJc w:val="left"/>
      <w:pPr>
        <w:ind w:left="360" w:hanging="360"/>
      </w:pPr>
      <w:rPr>
        <w:rFonts w:hint="default"/>
      </w:rPr>
    </w:lvl>
    <w:lvl w:ilvl="1" w:tplc="E1704644">
      <w:start w:val="1"/>
      <w:numFmt w:val="lowerLetter"/>
      <w:lvlText w:val="%2."/>
      <w:lvlJc w:val="left"/>
      <w:pPr>
        <w:ind w:left="1440" w:hanging="360"/>
      </w:pPr>
    </w:lvl>
    <w:lvl w:ilvl="2" w:tplc="0832B474" w:tentative="1">
      <w:start w:val="1"/>
      <w:numFmt w:val="lowerRoman"/>
      <w:lvlText w:val="%3."/>
      <w:lvlJc w:val="right"/>
      <w:pPr>
        <w:ind w:left="2160" w:hanging="180"/>
      </w:pPr>
    </w:lvl>
    <w:lvl w:ilvl="3" w:tplc="6D20E8BC" w:tentative="1">
      <w:start w:val="1"/>
      <w:numFmt w:val="decimal"/>
      <w:lvlText w:val="%4."/>
      <w:lvlJc w:val="left"/>
      <w:pPr>
        <w:ind w:left="2880" w:hanging="360"/>
      </w:pPr>
    </w:lvl>
    <w:lvl w:ilvl="4" w:tplc="2CF07516" w:tentative="1">
      <w:start w:val="1"/>
      <w:numFmt w:val="lowerLetter"/>
      <w:lvlText w:val="%5."/>
      <w:lvlJc w:val="left"/>
      <w:pPr>
        <w:ind w:left="3600" w:hanging="360"/>
      </w:pPr>
    </w:lvl>
    <w:lvl w:ilvl="5" w:tplc="3CCE1740" w:tentative="1">
      <w:start w:val="1"/>
      <w:numFmt w:val="lowerRoman"/>
      <w:lvlText w:val="%6."/>
      <w:lvlJc w:val="right"/>
      <w:pPr>
        <w:ind w:left="4320" w:hanging="180"/>
      </w:pPr>
    </w:lvl>
    <w:lvl w:ilvl="6" w:tplc="7BDC45BA" w:tentative="1">
      <w:start w:val="1"/>
      <w:numFmt w:val="decimal"/>
      <w:lvlText w:val="%7."/>
      <w:lvlJc w:val="left"/>
      <w:pPr>
        <w:ind w:left="5040" w:hanging="360"/>
      </w:pPr>
    </w:lvl>
    <w:lvl w:ilvl="7" w:tplc="4A9EED00" w:tentative="1">
      <w:start w:val="1"/>
      <w:numFmt w:val="lowerLetter"/>
      <w:lvlText w:val="%8."/>
      <w:lvlJc w:val="left"/>
      <w:pPr>
        <w:ind w:left="5760" w:hanging="360"/>
      </w:pPr>
    </w:lvl>
    <w:lvl w:ilvl="8" w:tplc="C59A5316" w:tentative="1">
      <w:start w:val="1"/>
      <w:numFmt w:val="lowerRoman"/>
      <w:lvlText w:val="%9."/>
      <w:lvlJc w:val="right"/>
      <w:pPr>
        <w:ind w:left="6480" w:hanging="180"/>
      </w:pPr>
    </w:lvl>
  </w:abstractNum>
  <w:abstractNum w:abstractNumId="261" w15:restartNumberingAfterBreak="0">
    <w:nsid w:val="00000108"/>
    <w:multiLevelType w:val="hybridMultilevel"/>
    <w:tmpl w:val="4E4AE522"/>
    <w:lvl w:ilvl="0" w:tplc="491E8F1A">
      <w:start w:val="1"/>
      <w:numFmt w:val="lowerLetter"/>
      <w:lvlText w:val="%1)"/>
      <w:lvlJc w:val="left"/>
      <w:pPr>
        <w:ind w:left="720" w:hanging="360"/>
      </w:pPr>
      <w:rPr>
        <w:rFonts w:hint="default"/>
      </w:rPr>
    </w:lvl>
    <w:lvl w:ilvl="1" w:tplc="71B6D52C" w:tentative="1">
      <w:start w:val="1"/>
      <w:numFmt w:val="lowerLetter"/>
      <w:lvlText w:val="%2."/>
      <w:lvlJc w:val="left"/>
      <w:pPr>
        <w:ind w:left="1440" w:hanging="360"/>
      </w:pPr>
    </w:lvl>
    <w:lvl w:ilvl="2" w:tplc="6FF6987A" w:tentative="1">
      <w:start w:val="1"/>
      <w:numFmt w:val="lowerRoman"/>
      <w:lvlText w:val="%3."/>
      <w:lvlJc w:val="right"/>
      <w:pPr>
        <w:ind w:left="2160" w:hanging="180"/>
      </w:pPr>
    </w:lvl>
    <w:lvl w:ilvl="3" w:tplc="2F1255FE" w:tentative="1">
      <w:start w:val="1"/>
      <w:numFmt w:val="decimal"/>
      <w:lvlText w:val="%4."/>
      <w:lvlJc w:val="left"/>
      <w:pPr>
        <w:ind w:left="2880" w:hanging="360"/>
      </w:pPr>
    </w:lvl>
    <w:lvl w:ilvl="4" w:tplc="5064768A" w:tentative="1">
      <w:start w:val="1"/>
      <w:numFmt w:val="lowerLetter"/>
      <w:lvlText w:val="%5."/>
      <w:lvlJc w:val="left"/>
      <w:pPr>
        <w:ind w:left="3600" w:hanging="360"/>
      </w:pPr>
    </w:lvl>
    <w:lvl w:ilvl="5" w:tplc="1F74281E" w:tentative="1">
      <w:start w:val="1"/>
      <w:numFmt w:val="lowerRoman"/>
      <w:lvlText w:val="%6."/>
      <w:lvlJc w:val="right"/>
      <w:pPr>
        <w:ind w:left="4320" w:hanging="180"/>
      </w:pPr>
    </w:lvl>
    <w:lvl w:ilvl="6" w:tplc="54942DF2" w:tentative="1">
      <w:start w:val="1"/>
      <w:numFmt w:val="decimal"/>
      <w:lvlText w:val="%7."/>
      <w:lvlJc w:val="left"/>
      <w:pPr>
        <w:ind w:left="5040" w:hanging="360"/>
      </w:pPr>
    </w:lvl>
    <w:lvl w:ilvl="7" w:tplc="0B367694" w:tentative="1">
      <w:start w:val="1"/>
      <w:numFmt w:val="lowerLetter"/>
      <w:lvlText w:val="%8."/>
      <w:lvlJc w:val="left"/>
      <w:pPr>
        <w:ind w:left="5760" w:hanging="360"/>
      </w:pPr>
    </w:lvl>
    <w:lvl w:ilvl="8" w:tplc="953EECC0" w:tentative="1">
      <w:start w:val="1"/>
      <w:numFmt w:val="lowerRoman"/>
      <w:lvlText w:val="%9."/>
      <w:lvlJc w:val="right"/>
      <w:pPr>
        <w:ind w:left="6480" w:hanging="180"/>
      </w:pPr>
    </w:lvl>
  </w:abstractNum>
  <w:abstractNum w:abstractNumId="262" w15:restartNumberingAfterBreak="0">
    <w:nsid w:val="00000109"/>
    <w:multiLevelType w:val="hybridMultilevel"/>
    <w:tmpl w:val="94D63E2E"/>
    <w:lvl w:ilvl="0" w:tplc="D33E6FFA">
      <w:start w:val="1"/>
      <w:numFmt w:val="lowerLetter"/>
      <w:lvlText w:val="(%1)"/>
      <w:lvlJc w:val="left"/>
      <w:pPr>
        <w:ind w:left="360" w:hanging="360"/>
      </w:pPr>
      <w:rPr>
        <w:rFonts w:hint="default"/>
      </w:rPr>
    </w:lvl>
    <w:lvl w:ilvl="1" w:tplc="5A7C9A86" w:tentative="1">
      <w:start w:val="1"/>
      <w:numFmt w:val="lowerLetter"/>
      <w:lvlText w:val="%2."/>
      <w:lvlJc w:val="left"/>
      <w:pPr>
        <w:ind w:left="1080" w:hanging="360"/>
      </w:pPr>
    </w:lvl>
    <w:lvl w:ilvl="2" w:tplc="90580212" w:tentative="1">
      <w:start w:val="1"/>
      <w:numFmt w:val="lowerRoman"/>
      <w:lvlText w:val="%3."/>
      <w:lvlJc w:val="right"/>
      <w:pPr>
        <w:ind w:left="1800" w:hanging="180"/>
      </w:pPr>
    </w:lvl>
    <w:lvl w:ilvl="3" w:tplc="B84A8FE0" w:tentative="1">
      <w:start w:val="1"/>
      <w:numFmt w:val="decimal"/>
      <w:lvlText w:val="%4."/>
      <w:lvlJc w:val="left"/>
      <w:pPr>
        <w:ind w:left="2520" w:hanging="360"/>
      </w:pPr>
    </w:lvl>
    <w:lvl w:ilvl="4" w:tplc="FBB28E3C" w:tentative="1">
      <w:start w:val="1"/>
      <w:numFmt w:val="lowerLetter"/>
      <w:lvlText w:val="%5."/>
      <w:lvlJc w:val="left"/>
      <w:pPr>
        <w:ind w:left="3240" w:hanging="360"/>
      </w:pPr>
    </w:lvl>
    <w:lvl w:ilvl="5" w:tplc="2642165E" w:tentative="1">
      <w:start w:val="1"/>
      <w:numFmt w:val="lowerRoman"/>
      <w:lvlText w:val="%6."/>
      <w:lvlJc w:val="right"/>
      <w:pPr>
        <w:ind w:left="3960" w:hanging="180"/>
      </w:pPr>
    </w:lvl>
    <w:lvl w:ilvl="6" w:tplc="657A5DB0" w:tentative="1">
      <w:start w:val="1"/>
      <w:numFmt w:val="decimal"/>
      <w:lvlText w:val="%7."/>
      <w:lvlJc w:val="left"/>
      <w:pPr>
        <w:ind w:left="4680" w:hanging="360"/>
      </w:pPr>
    </w:lvl>
    <w:lvl w:ilvl="7" w:tplc="96EA0920" w:tentative="1">
      <w:start w:val="1"/>
      <w:numFmt w:val="lowerLetter"/>
      <w:lvlText w:val="%8."/>
      <w:lvlJc w:val="left"/>
      <w:pPr>
        <w:ind w:left="5400" w:hanging="360"/>
      </w:pPr>
    </w:lvl>
    <w:lvl w:ilvl="8" w:tplc="815AFB7C" w:tentative="1">
      <w:start w:val="1"/>
      <w:numFmt w:val="lowerRoman"/>
      <w:lvlText w:val="%9."/>
      <w:lvlJc w:val="right"/>
      <w:pPr>
        <w:ind w:left="6120" w:hanging="180"/>
      </w:pPr>
    </w:lvl>
  </w:abstractNum>
  <w:abstractNum w:abstractNumId="263" w15:restartNumberingAfterBreak="0">
    <w:nsid w:val="0000010A"/>
    <w:multiLevelType w:val="hybridMultilevel"/>
    <w:tmpl w:val="FF701A0A"/>
    <w:lvl w:ilvl="0" w:tplc="CF963A2A">
      <w:start w:val="1"/>
      <w:numFmt w:val="lowerLetter"/>
      <w:lvlText w:val="(%1)"/>
      <w:lvlJc w:val="left"/>
      <w:pPr>
        <w:ind w:left="360" w:hanging="360"/>
      </w:pPr>
      <w:rPr>
        <w:rFonts w:hint="default"/>
      </w:rPr>
    </w:lvl>
    <w:lvl w:ilvl="1" w:tplc="E62CE202">
      <w:start w:val="1"/>
      <w:numFmt w:val="lowerLetter"/>
      <w:lvlText w:val="%2."/>
      <w:lvlJc w:val="left"/>
      <w:pPr>
        <w:ind w:left="1080" w:hanging="360"/>
      </w:pPr>
    </w:lvl>
    <w:lvl w:ilvl="2" w:tplc="0A2221BE" w:tentative="1">
      <w:start w:val="1"/>
      <w:numFmt w:val="lowerRoman"/>
      <w:lvlText w:val="%3."/>
      <w:lvlJc w:val="right"/>
      <w:pPr>
        <w:ind w:left="1800" w:hanging="180"/>
      </w:pPr>
    </w:lvl>
    <w:lvl w:ilvl="3" w:tplc="00CE5A3E" w:tentative="1">
      <w:start w:val="1"/>
      <w:numFmt w:val="decimal"/>
      <w:lvlText w:val="%4."/>
      <w:lvlJc w:val="left"/>
      <w:pPr>
        <w:ind w:left="2520" w:hanging="360"/>
      </w:pPr>
    </w:lvl>
    <w:lvl w:ilvl="4" w:tplc="88349992" w:tentative="1">
      <w:start w:val="1"/>
      <w:numFmt w:val="lowerLetter"/>
      <w:lvlText w:val="%5."/>
      <w:lvlJc w:val="left"/>
      <w:pPr>
        <w:ind w:left="3240" w:hanging="360"/>
      </w:pPr>
    </w:lvl>
    <w:lvl w:ilvl="5" w:tplc="F110B4CC" w:tentative="1">
      <w:start w:val="1"/>
      <w:numFmt w:val="lowerRoman"/>
      <w:lvlText w:val="%6."/>
      <w:lvlJc w:val="right"/>
      <w:pPr>
        <w:ind w:left="3960" w:hanging="180"/>
      </w:pPr>
    </w:lvl>
    <w:lvl w:ilvl="6" w:tplc="94922D2C" w:tentative="1">
      <w:start w:val="1"/>
      <w:numFmt w:val="decimal"/>
      <w:lvlText w:val="%7."/>
      <w:lvlJc w:val="left"/>
      <w:pPr>
        <w:ind w:left="4680" w:hanging="360"/>
      </w:pPr>
    </w:lvl>
    <w:lvl w:ilvl="7" w:tplc="81003A90" w:tentative="1">
      <w:start w:val="1"/>
      <w:numFmt w:val="lowerLetter"/>
      <w:lvlText w:val="%8."/>
      <w:lvlJc w:val="left"/>
      <w:pPr>
        <w:ind w:left="5400" w:hanging="360"/>
      </w:pPr>
    </w:lvl>
    <w:lvl w:ilvl="8" w:tplc="EF345F0E" w:tentative="1">
      <w:start w:val="1"/>
      <w:numFmt w:val="lowerRoman"/>
      <w:lvlText w:val="%9."/>
      <w:lvlJc w:val="right"/>
      <w:pPr>
        <w:ind w:left="6120" w:hanging="180"/>
      </w:pPr>
    </w:lvl>
  </w:abstractNum>
  <w:abstractNum w:abstractNumId="264" w15:restartNumberingAfterBreak="0">
    <w:nsid w:val="0000010B"/>
    <w:multiLevelType w:val="hybridMultilevel"/>
    <w:tmpl w:val="B5040940"/>
    <w:lvl w:ilvl="0" w:tplc="5D9A5FF0">
      <w:start w:val="1"/>
      <w:numFmt w:val="lowerRoman"/>
      <w:lvlText w:val="(%1)"/>
      <w:lvlJc w:val="left"/>
      <w:pPr>
        <w:ind w:left="1440" w:hanging="720"/>
      </w:pPr>
      <w:rPr>
        <w:rFonts w:hint="default"/>
      </w:rPr>
    </w:lvl>
    <w:lvl w:ilvl="1" w:tplc="0AFEFEB8" w:tentative="1">
      <w:start w:val="1"/>
      <w:numFmt w:val="lowerLetter"/>
      <w:lvlText w:val="%2."/>
      <w:lvlJc w:val="left"/>
      <w:pPr>
        <w:ind w:left="1800" w:hanging="360"/>
      </w:pPr>
    </w:lvl>
    <w:lvl w:ilvl="2" w:tplc="A2F86ED8" w:tentative="1">
      <w:start w:val="1"/>
      <w:numFmt w:val="lowerRoman"/>
      <w:lvlText w:val="%3."/>
      <w:lvlJc w:val="right"/>
      <w:pPr>
        <w:ind w:left="2520" w:hanging="180"/>
      </w:pPr>
    </w:lvl>
    <w:lvl w:ilvl="3" w:tplc="F3AEF16C" w:tentative="1">
      <w:start w:val="1"/>
      <w:numFmt w:val="decimal"/>
      <w:lvlText w:val="%4."/>
      <w:lvlJc w:val="left"/>
      <w:pPr>
        <w:ind w:left="3240" w:hanging="360"/>
      </w:pPr>
    </w:lvl>
    <w:lvl w:ilvl="4" w:tplc="3FFE75A8" w:tentative="1">
      <w:start w:val="1"/>
      <w:numFmt w:val="lowerLetter"/>
      <w:lvlText w:val="%5."/>
      <w:lvlJc w:val="left"/>
      <w:pPr>
        <w:ind w:left="3960" w:hanging="360"/>
      </w:pPr>
    </w:lvl>
    <w:lvl w:ilvl="5" w:tplc="444EED5E" w:tentative="1">
      <w:start w:val="1"/>
      <w:numFmt w:val="lowerRoman"/>
      <w:lvlText w:val="%6."/>
      <w:lvlJc w:val="right"/>
      <w:pPr>
        <w:ind w:left="4680" w:hanging="180"/>
      </w:pPr>
    </w:lvl>
    <w:lvl w:ilvl="6" w:tplc="E18424B4" w:tentative="1">
      <w:start w:val="1"/>
      <w:numFmt w:val="decimal"/>
      <w:lvlText w:val="%7."/>
      <w:lvlJc w:val="left"/>
      <w:pPr>
        <w:ind w:left="5400" w:hanging="360"/>
      </w:pPr>
    </w:lvl>
    <w:lvl w:ilvl="7" w:tplc="51524672" w:tentative="1">
      <w:start w:val="1"/>
      <w:numFmt w:val="lowerLetter"/>
      <w:lvlText w:val="%8."/>
      <w:lvlJc w:val="left"/>
      <w:pPr>
        <w:ind w:left="6120" w:hanging="360"/>
      </w:pPr>
    </w:lvl>
    <w:lvl w:ilvl="8" w:tplc="E68296E2" w:tentative="1">
      <w:start w:val="1"/>
      <w:numFmt w:val="lowerRoman"/>
      <w:lvlText w:val="%9."/>
      <w:lvlJc w:val="right"/>
      <w:pPr>
        <w:ind w:left="6840" w:hanging="180"/>
      </w:pPr>
    </w:lvl>
  </w:abstractNum>
  <w:abstractNum w:abstractNumId="265" w15:restartNumberingAfterBreak="0">
    <w:nsid w:val="0000010C"/>
    <w:multiLevelType w:val="hybridMultilevel"/>
    <w:tmpl w:val="D1AC63B2"/>
    <w:lvl w:ilvl="0" w:tplc="E9504250">
      <w:start w:val="1"/>
      <w:numFmt w:val="bullet"/>
      <w:lvlText w:val=""/>
      <w:lvlJc w:val="left"/>
      <w:pPr>
        <w:ind w:left="720" w:hanging="360"/>
      </w:pPr>
      <w:rPr>
        <w:rFonts w:ascii="Symbol" w:hAnsi="Symbol" w:hint="default"/>
      </w:rPr>
    </w:lvl>
    <w:lvl w:ilvl="1" w:tplc="462C5EC6" w:tentative="1">
      <w:start w:val="1"/>
      <w:numFmt w:val="bullet"/>
      <w:lvlText w:val="o"/>
      <w:lvlJc w:val="left"/>
      <w:pPr>
        <w:ind w:left="1440" w:hanging="360"/>
      </w:pPr>
      <w:rPr>
        <w:rFonts w:ascii="Courier New" w:hAnsi="Courier New" w:cs="Courier New" w:hint="default"/>
      </w:rPr>
    </w:lvl>
    <w:lvl w:ilvl="2" w:tplc="4EB87D2E" w:tentative="1">
      <w:start w:val="1"/>
      <w:numFmt w:val="bullet"/>
      <w:lvlText w:val=""/>
      <w:lvlJc w:val="left"/>
      <w:pPr>
        <w:ind w:left="2160" w:hanging="360"/>
      </w:pPr>
      <w:rPr>
        <w:rFonts w:ascii="Wingdings" w:hAnsi="Wingdings" w:hint="default"/>
      </w:rPr>
    </w:lvl>
    <w:lvl w:ilvl="3" w:tplc="F21249B4" w:tentative="1">
      <w:start w:val="1"/>
      <w:numFmt w:val="bullet"/>
      <w:lvlText w:val=""/>
      <w:lvlJc w:val="left"/>
      <w:pPr>
        <w:ind w:left="2880" w:hanging="360"/>
      </w:pPr>
      <w:rPr>
        <w:rFonts w:ascii="Symbol" w:hAnsi="Symbol" w:hint="default"/>
      </w:rPr>
    </w:lvl>
    <w:lvl w:ilvl="4" w:tplc="D7F8031C" w:tentative="1">
      <w:start w:val="1"/>
      <w:numFmt w:val="bullet"/>
      <w:lvlText w:val="o"/>
      <w:lvlJc w:val="left"/>
      <w:pPr>
        <w:ind w:left="3600" w:hanging="360"/>
      </w:pPr>
      <w:rPr>
        <w:rFonts w:ascii="Courier New" w:hAnsi="Courier New" w:cs="Courier New" w:hint="default"/>
      </w:rPr>
    </w:lvl>
    <w:lvl w:ilvl="5" w:tplc="BD74C396" w:tentative="1">
      <w:start w:val="1"/>
      <w:numFmt w:val="bullet"/>
      <w:lvlText w:val=""/>
      <w:lvlJc w:val="left"/>
      <w:pPr>
        <w:ind w:left="4320" w:hanging="360"/>
      </w:pPr>
      <w:rPr>
        <w:rFonts w:ascii="Wingdings" w:hAnsi="Wingdings" w:hint="default"/>
      </w:rPr>
    </w:lvl>
    <w:lvl w:ilvl="6" w:tplc="D31208C4" w:tentative="1">
      <w:start w:val="1"/>
      <w:numFmt w:val="bullet"/>
      <w:lvlText w:val=""/>
      <w:lvlJc w:val="left"/>
      <w:pPr>
        <w:ind w:left="5040" w:hanging="360"/>
      </w:pPr>
      <w:rPr>
        <w:rFonts w:ascii="Symbol" w:hAnsi="Symbol" w:hint="default"/>
      </w:rPr>
    </w:lvl>
    <w:lvl w:ilvl="7" w:tplc="8A86A518" w:tentative="1">
      <w:start w:val="1"/>
      <w:numFmt w:val="bullet"/>
      <w:lvlText w:val="o"/>
      <w:lvlJc w:val="left"/>
      <w:pPr>
        <w:ind w:left="5760" w:hanging="360"/>
      </w:pPr>
      <w:rPr>
        <w:rFonts w:ascii="Courier New" w:hAnsi="Courier New" w:cs="Courier New" w:hint="default"/>
      </w:rPr>
    </w:lvl>
    <w:lvl w:ilvl="8" w:tplc="000877E6" w:tentative="1">
      <w:start w:val="1"/>
      <w:numFmt w:val="bullet"/>
      <w:lvlText w:val=""/>
      <w:lvlJc w:val="left"/>
      <w:pPr>
        <w:ind w:left="6480" w:hanging="360"/>
      </w:pPr>
      <w:rPr>
        <w:rFonts w:ascii="Wingdings" w:hAnsi="Wingdings" w:hint="default"/>
      </w:rPr>
    </w:lvl>
  </w:abstractNum>
  <w:abstractNum w:abstractNumId="266" w15:restartNumberingAfterBreak="0">
    <w:nsid w:val="0000010D"/>
    <w:multiLevelType w:val="hybridMultilevel"/>
    <w:tmpl w:val="8B721A2E"/>
    <w:lvl w:ilvl="0" w:tplc="A642C69E">
      <w:start w:val="1"/>
      <w:numFmt w:val="lowerLetter"/>
      <w:lvlText w:val="(%1)"/>
      <w:lvlJc w:val="left"/>
      <w:pPr>
        <w:ind w:left="360" w:hanging="360"/>
      </w:pPr>
      <w:rPr>
        <w:rFonts w:hint="default"/>
      </w:rPr>
    </w:lvl>
    <w:lvl w:ilvl="1" w:tplc="26E0B5EC">
      <w:start w:val="1"/>
      <w:numFmt w:val="lowerRoman"/>
      <w:lvlText w:val="(%2)"/>
      <w:lvlJc w:val="left"/>
      <w:pPr>
        <w:ind w:left="1080" w:hanging="360"/>
      </w:pPr>
      <w:rPr>
        <w:rFonts w:hint="default"/>
      </w:rPr>
    </w:lvl>
    <w:lvl w:ilvl="2" w:tplc="94980410">
      <w:start w:val="1"/>
      <w:numFmt w:val="lowerRoman"/>
      <w:lvlText w:val="%3."/>
      <w:lvlJc w:val="right"/>
      <w:pPr>
        <w:ind w:left="1800" w:hanging="180"/>
      </w:pPr>
    </w:lvl>
    <w:lvl w:ilvl="3" w:tplc="40E87A44">
      <w:start w:val="1"/>
      <w:numFmt w:val="decimal"/>
      <w:lvlText w:val="%4."/>
      <w:lvlJc w:val="left"/>
      <w:pPr>
        <w:ind w:left="2520" w:hanging="360"/>
      </w:pPr>
    </w:lvl>
    <w:lvl w:ilvl="4" w:tplc="E59C3964" w:tentative="1">
      <w:start w:val="1"/>
      <w:numFmt w:val="lowerLetter"/>
      <w:lvlText w:val="%5."/>
      <w:lvlJc w:val="left"/>
      <w:pPr>
        <w:ind w:left="3240" w:hanging="360"/>
      </w:pPr>
    </w:lvl>
    <w:lvl w:ilvl="5" w:tplc="3222BE1C" w:tentative="1">
      <w:start w:val="1"/>
      <w:numFmt w:val="lowerRoman"/>
      <w:lvlText w:val="%6."/>
      <w:lvlJc w:val="right"/>
      <w:pPr>
        <w:ind w:left="3960" w:hanging="180"/>
      </w:pPr>
    </w:lvl>
    <w:lvl w:ilvl="6" w:tplc="C1045820" w:tentative="1">
      <w:start w:val="1"/>
      <w:numFmt w:val="decimal"/>
      <w:lvlText w:val="%7."/>
      <w:lvlJc w:val="left"/>
      <w:pPr>
        <w:ind w:left="4680" w:hanging="360"/>
      </w:pPr>
    </w:lvl>
    <w:lvl w:ilvl="7" w:tplc="40CEADE0" w:tentative="1">
      <w:start w:val="1"/>
      <w:numFmt w:val="lowerLetter"/>
      <w:lvlText w:val="%8."/>
      <w:lvlJc w:val="left"/>
      <w:pPr>
        <w:ind w:left="5400" w:hanging="360"/>
      </w:pPr>
    </w:lvl>
    <w:lvl w:ilvl="8" w:tplc="EDB4A9E8" w:tentative="1">
      <w:start w:val="1"/>
      <w:numFmt w:val="lowerRoman"/>
      <w:lvlText w:val="%9."/>
      <w:lvlJc w:val="right"/>
      <w:pPr>
        <w:ind w:left="6120" w:hanging="180"/>
      </w:pPr>
    </w:lvl>
  </w:abstractNum>
  <w:abstractNum w:abstractNumId="267" w15:restartNumberingAfterBreak="0">
    <w:nsid w:val="0000010E"/>
    <w:multiLevelType w:val="hybridMultilevel"/>
    <w:tmpl w:val="9B860104"/>
    <w:lvl w:ilvl="0" w:tplc="726E7FB2">
      <w:start w:val="1"/>
      <w:numFmt w:val="lowerRoman"/>
      <w:lvlText w:val="(%1)"/>
      <w:lvlJc w:val="left"/>
      <w:pPr>
        <w:ind w:left="720" w:hanging="720"/>
      </w:pPr>
      <w:rPr>
        <w:rFonts w:hint="default"/>
      </w:rPr>
    </w:lvl>
    <w:lvl w:ilvl="1" w:tplc="333A7F32">
      <w:start w:val="1"/>
      <w:numFmt w:val="lowerLetter"/>
      <w:lvlText w:val="(%2)"/>
      <w:lvlJc w:val="left"/>
      <w:pPr>
        <w:ind w:left="1080" w:hanging="360"/>
      </w:pPr>
      <w:rPr>
        <w:rFonts w:hint="default"/>
        <w:b w:val="0"/>
      </w:rPr>
    </w:lvl>
    <w:lvl w:ilvl="2" w:tplc="008C69C2">
      <w:start w:val="1"/>
      <w:numFmt w:val="decimal"/>
      <w:lvlText w:val="%3)"/>
      <w:lvlJc w:val="left"/>
      <w:pPr>
        <w:ind w:left="1800" w:hanging="180"/>
      </w:pPr>
    </w:lvl>
    <w:lvl w:ilvl="3" w:tplc="AB043ADE">
      <w:start w:val="1"/>
      <w:numFmt w:val="decimal"/>
      <w:lvlText w:val="%4."/>
      <w:lvlJc w:val="left"/>
      <w:pPr>
        <w:ind w:left="2520" w:hanging="360"/>
      </w:pPr>
      <w:rPr>
        <w:rFonts w:hint="default"/>
        <w:color w:val="000000"/>
      </w:rPr>
    </w:lvl>
    <w:lvl w:ilvl="4" w:tplc="E124D9FC">
      <w:start w:val="1"/>
      <w:numFmt w:val="lowerLetter"/>
      <w:lvlText w:val="%5."/>
      <w:lvlJc w:val="left"/>
      <w:pPr>
        <w:ind w:left="3240" w:hanging="360"/>
      </w:pPr>
    </w:lvl>
    <w:lvl w:ilvl="5" w:tplc="4AA62B28" w:tentative="1">
      <w:start w:val="1"/>
      <w:numFmt w:val="lowerRoman"/>
      <w:lvlText w:val="%6."/>
      <w:lvlJc w:val="right"/>
      <w:pPr>
        <w:ind w:left="3960" w:hanging="180"/>
      </w:pPr>
    </w:lvl>
    <w:lvl w:ilvl="6" w:tplc="E4CC0878" w:tentative="1">
      <w:start w:val="1"/>
      <w:numFmt w:val="decimal"/>
      <w:lvlText w:val="%7."/>
      <w:lvlJc w:val="left"/>
      <w:pPr>
        <w:ind w:left="4680" w:hanging="360"/>
      </w:pPr>
    </w:lvl>
    <w:lvl w:ilvl="7" w:tplc="1CD447C2" w:tentative="1">
      <w:start w:val="1"/>
      <w:numFmt w:val="lowerLetter"/>
      <w:lvlText w:val="%8."/>
      <w:lvlJc w:val="left"/>
      <w:pPr>
        <w:ind w:left="5400" w:hanging="360"/>
      </w:pPr>
    </w:lvl>
    <w:lvl w:ilvl="8" w:tplc="73CE44A2" w:tentative="1">
      <w:start w:val="1"/>
      <w:numFmt w:val="lowerRoman"/>
      <w:lvlText w:val="%9."/>
      <w:lvlJc w:val="right"/>
      <w:pPr>
        <w:ind w:left="6120" w:hanging="180"/>
      </w:pPr>
    </w:lvl>
  </w:abstractNum>
  <w:abstractNum w:abstractNumId="268" w15:restartNumberingAfterBreak="0">
    <w:nsid w:val="0000010F"/>
    <w:multiLevelType w:val="multilevel"/>
    <w:tmpl w:val="F5A67CEE"/>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9" w15:restartNumberingAfterBreak="0">
    <w:nsid w:val="00000110"/>
    <w:multiLevelType w:val="multilevel"/>
    <w:tmpl w:val="E3A83474"/>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0" w15:restartNumberingAfterBreak="0">
    <w:nsid w:val="00000111"/>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1" w15:restartNumberingAfterBreak="0">
    <w:nsid w:val="00000112"/>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2" w15:restartNumberingAfterBreak="0">
    <w:nsid w:val="00000113"/>
    <w:multiLevelType w:val="hybridMultilevel"/>
    <w:tmpl w:val="422E6194"/>
    <w:lvl w:ilvl="0" w:tplc="45A64876">
      <w:start w:val="1"/>
      <w:numFmt w:val="lowerLetter"/>
      <w:lvlText w:val="(%1)"/>
      <w:lvlJc w:val="left"/>
      <w:pPr>
        <w:ind w:left="720" w:hanging="360"/>
      </w:pPr>
      <w:rPr>
        <w:rFonts w:hint="default"/>
      </w:rPr>
    </w:lvl>
    <w:lvl w:ilvl="1" w:tplc="27E257D8" w:tentative="1">
      <w:start w:val="1"/>
      <w:numFmt w:val="lowerLetter"/>
      <w:lvlText w:val="%2."/>
      <w:lvlJc w:val="left"/>
      <w:pPr>
        <w:ind w:left="1440" w:hanging="360"/>
      </w:pPr>
    </w:lvl>
    <w:lvl w:ilvl="2" w:tplc="5FE06FD4" w:tentative="1">
      <w:start w:val="1"/>
      <w:numFmt w:val="lowerRoman"/>
      <w:lvlText w:val="%3."/>
      <w:lvlJc w:val="right"/>
      <w:pPr>
        <w:ind w:left="2160" w:hanging="180"/>
      </w:pPr>
    </w:lvl>
    <w:lvl w:ilvl="3" w:tplc="B344AF4E" w:tentative="1">
      <w:start w:val="1"/>
      <w:numFmt w:val="decimal"/>
      <w:lvlText w:val="%4."/>
      <w:lvlJc w:val="left"/>
      <w:pPr>
        <w:ind w:left="2880" w:hanging="360"/>
      </w:pPr>
    </w:lvl>
    <w:lvl w:ilvl="4" w:tplc="B70A68EA" w:tentative="1">
      <w:start w:val="1"/>
      <w:numFmt w:val="lowerLetter"/>
      <w:lvlText w:val="%5."/>
      <w:lvlJc w:val="left"/>
      <w:pPr>
        <w:ind w:left="3600" w:hanging="360"/>
      </w:pPr>
    </w:lvl>
    <w:lvl w:ilvl="5" w:tplc="48B82576" w:tentative="1">
      <w:start w:val="1"/>
      <w:numFmt w:val="lowerRoman"/>
      <w:lvlText w:val="%6."/>
      <w:lvlJc w:val="right"/>
      <w:pPr>
        <w:ind w:left="4320" w:hanging="180"/>
      </w:pPr>
    </w:lvl>
    <w:lvl w:ilvl="6" w:tplc="81762166" w:tentative="1">
      <w:start w:val="1"/>
      <w:numFmt w:val="decimal"/>
      <w:lvlText w:val="%7."/>
      <w:lvlJc w:val="left"/>
      <w:pPr>
        <w:ind w:left="5040" w:hanging="360"/>
      </w:pPr>
    </w:lvl>
    <w:lvl w:ilvl="7" w:tplc="8D6E201C" w:tentative="1">
      <w:start w:val="1"/>
      <w:numFmt w:val="lowerLetter"/>
      <w:lvlText w:val="%8."/>
      <w:lvlJc w:val="left"/>
      <w:pPr>
        <w:ind w:left="5760" w:hanging="360"/>
      </w:pPr>
    </w:lvl>
    <w:lvl w:ilvl="8" w:tplc="2492623A" w:tentative="1">
      <w:start w:val="1"/>
      <w:numFmt w:val="lowerRoman"/>
      <w:lvlText w:val="%9."/>
      <w:lvlJc w:val="right"/>
      <w:pPr>
        <w:ind w:left="6480" w:hanging="180"/>
      </w:pPr>
    </w:lvl>
  </w:abstractNum>
  <w:abstractNum w:abstractNumId="273" w15:restartNumberingAfterBreak="0">
    <w:nsid w:val="00000114"/>
    <w:multiLevelType w:val="hybridMultilevel"/>
    <w:tmpl w:val="B33ECCB6"/>
    <w:lvl w:ilvl="0" w:tplc="E904F934">
      <w:start w:val="1"/>
      <w:numFmt w:val="lowerLetter"/>
      <w:lvlText w:val="(%1)"/>
      <w:lvlJc w:val="left"/>
      <w:pPr>
        <w:ind w:left="1080" w:hanging="360"/>
      </w:pPr>
      <w:rPr>
        <w:rFonts w:hint="default"/>
      </w:rPr>
    </w:lvl>
    <w:lvl w:ilvl="1" w:tplc="E6083D74" w:tentative="1">
      <w:start w:val="1"/>
      <w:numFmt w:val="lowerLetter"/>
      <w:lvlText w:val="%2."/>
      <w:lvlJc w:val="left"/>
      <w:pPr>
        <w:ind w:left="1800" w:hanging="360"/>
      </w:pPr>
    </w:lvl>
    <w:lvl w:ilvl="2" w:tplc="E9DC64C0" w:tentative="1">
      <w:start w:val="1"/>
      <w:numFmt w:val="lowerRoman"/>
      <w:lvlText w:val="%3."/>
      <w:lvlJc w:val="right"/>
      <w:pPr>
        <w:ind w:left="2520" w:hanging="180"/>
      </w:pPr>
    </w:lvl>
    <w:lvl w:ilvl="3" w:tplc="93BE4D66" w:tentative="1">
      <w:start w:val="1"/>
      <w:numFmt w:val="decimal"/>
      <w:lvlText w:val="%4."/>
      <w:lvlJc w:val="left"/>
      <w:pPr>
        <w:ind w:left="3240" w:hanging="360"/>
      </w:pPr>
    </w:lvl>
    <w:lvl w:ilvl="4" w:tplc="C2920F7C" w:tentative="1">
      <w:start w:val="1"/>
      <w:numFmt w:val="lowerLetter"/>
      <w:lvlText w:val="%5."/>
      <w:lvlJc w:val="left"/>
      <w:pPr>
        <w:ind w:left="3960" w:hanging="360"/>
      </w:pPr>
    </w:lvl>
    <w:lvl w:ilvl="5" w:tplc="845C48D6" w:tentative="1">
      <w:start w:val="1"/>
      <w:numFmt w:val="lowerRoman"/>
      <w:lvlText w:val="%6."/>
      <w:lvlJc w:val="right"/>
      <w:pPr>
        <w:ind w:left="4680" w:hanging="180"/>
      </w:pPr>
    </w:lvl>
    <w:lvl w:ilvl="6" w:tplc="C9E28044" w:tentative="1">
      <w:start w:val="1"/>
      <w:numFmt w:val="decimal"/>
      <w:lvlText w:val="%7."/>
      <w:lvlJc w:val="left"/>
      <w:pPr>
        <w:ind w:left="5400" w:hanging="360"/>
      </w:pPr>
    </w:lvl>
    <w:lvl w:ilvl="7" w:tplc="2F8EDF04" w:tentative="1">
      <w:start w:val="1"/>
      <w:numFmt w:val="lowerLetter"/>
      <w:lvlText w:val="%8."/>
      <w:lvlJc w:val="left"/>
      <w:pPr>
        <w:ind w:left="6120" w:hanging="360"/>
      </w:pPr>
    </w:lvl>
    <w:lvl w:ilvl="8" w:tplc="1640E8F4" w:tentative="1">
      <w:start w:val="1"/>
      <w:numFmt w:val="lowerRoman"/>
      <w:lvlText w:val="%9."/>
      <w:lvlJc w:val="right"/>
      <w:pPr>
        <w:ind w:left="6840" w:hanging="180"/>
      </w:pPr>
    </w:lvl>
  </w:abstractNum>
  <w:abstractNum w:abstractNumId="274" w15:restartNumberingAfterBreak="0">
    <w:nsid w:val="00000115"/>
    <w:multiLevelType w:val="hybridMultilevel"/>
    <w:tmpl w:val="B3B83B34"/>
    <w:lvl w:ilvl="0" w:tplc="65828618">
      <w:start w:val="1"/>
      <w:numFmt w:val="lowerLetter"/>
      <w:lvlText w:val="(%1)"/>
      <w:lvlJc w:val="left"/>
      <w:pPr>
        <w:ind w:left="720" w:hanging="360"/>
      </w:pPr>
      <w:rPr>
        <w:rFonts w:hint="default"/>
      </w:rPr>
    </w:lvl>
    <w:lvl w:ilvl="1" w:tplc="B9FEBEE4" w:tentative="1">
      <w:start w:val="1"/>
      <w:numFmt w:val="lowerLetter"/>
      <w:lvlText w:val="%2."/>
      <w:lvlJc w:val="left"/>
      <w:pPr>
        <w:ind w:left="1440" w:hanging="360"/>
      </w:pPr>
    </w:lvl>
    <w:lvl w:ilvl="2" w:tplc="D44CF22C" w:tentative="1">
      <w:start w:val="1"/>
      <w:numFmt w:val="lowerRoman"/>
      <w:lvlText w:val="%3."/>
      <w:lvlJc w:val="right"/>
      <w:pPr>
        <w:ind w:left="2160" w:hanging="180"/>
      </w:pPr>
    </w:lvl>
    <w:lvl w:ilvl="3" w:tplc="0EBA5FB8" w:tentative="1">
      <w:start w:val="1"/>
      <w:numFmt w:val="decimal"/>
      <w:lvlText w:val="%4."/>
      <w:lvlJc w:val="left"/>
      <w:pPr>
        <w:ind w:left="2880" w:hanging="360"/>
      </w:pPr>
    </w:lvl>
    <w:lvl w:ilvl="4" w:tplc="74869E48" w:tentative="1">
      <w:start w:val="1"/>
      <w:numFmt w:val="lowerLetter"/>
      <w:lvlText w:val="%5."/>
      <w:lvlJc w:val="left"/>
      <w:pPr>
        <w:ind w:left="3600" w:hanging="360"/>
      </w:pPr>
    </w:lvl>
    <w:lvl w:ilvl="5" w:tplc="A76EC442" w:tentative="1">
      <w:start w:val="1"/>
      <w:numFmt w:val="lowerRoman"/>
      <w:lvlText w:val="%6."/>
      <w:lvlJc w:val="right"/>
      <w:pPr>
        <w:ind w:left="4320" w:hanging="180"/>
      </w:pPr>
    </w:lvl>
    <w:lvl w:ilvl="6" w:tplc="94261494" w:tentative="1">
      <w:start w:val="1"/>
      <w:numFmt w:val="decimal"/>
      <w:lvlText w:val="%7."/>
      <w:lvlJc w:val="left"/>
      <w:pPr>
        <w:ind w:left="5040" w:hanging="360"/>
      </w:pPr>
    </w:lvl>
    <w:lvl w:ilvl="7" w:tplc="C8F05A48" w:tentative="1">
      <w:start w:val="1"/>
      <w:numFmt w:val="lowerLetter"/>
      <w:lvlText w:val="%8."/>
      <w:lvlJc w:val="left"/>
      <w:pPr>
        <w:ind w:left="5760" w:hanging="360"/>
      </w:pPr>
    </w:lvl>
    <w:lvl w:ilvl="8" w:tplc="F412DA6E" w:tentative="1">
      <w:start w:val="1"/>
      <w:numFmt w:val="lowerRoman"/>
      <w:lvlText w:val="%9."/>
      <w:lvlJc w:val="right"/>
      <w:pPr>
        <w:ind w:left="6480" w:hanging="180"/>
      </w:pPr>
    </w:lvl>
  </w:abstractNum>
  <w:abstractNum w:abstractNumId="275" w15:restartNumberingAfterBreak="0">
    <w:nsid w:val="00000116"/>
    <w:multiLevelType w:val="hybridMultilevel"/>
    <w:tmpl w:val="85CEC76C"/>
    <w:lvl w:ilvl="0" w:tplc="D6F2C330">
      <w:start w:val="1"/>
      <w:numFmt w:val="lowerRoman"/>
      <w:lvlText w:val="(%1)"/>
      <w:lvlJc w:val="left"/>
      <w:pPr>
        <w:ind w:left="1440" w:hanging="720"/>
      </w:pPr>
      <w:rPr>
        <w:rFonts w:hint="default"/>
      </w:rPr>
    </w:lvl>
    <w:lvl w:ilvl="1" w:tplc="8A9E53D6" w:tentative="1">
      <w:start w:val="1"/>
      <w:numFmt w:val="lowerLetter"/>
      <w:lvlText w:val="%2."/>
      <w:lvlJc w:val="left"/>
      <w:pPr>
        <w:ind w:left="1800" w:hanging="360"/>
      </w:pPr>
    </w:lvl>
    <w:lvl w:ilvl="2" w:tplc="9D80C488" w:tentative="1">
      <w:start w:val="1"/>
      <w:numFmt w:val="lowerRoman"/>
      <w:lvlText w:val="%3."/>
      <w:lvlJc w:val="right"/>
      <w:pPr>
        <w:ind w:left="2520" w:hanging="180"/>
      </w:pPr>
    </w:lvl>
    <w:lvl w:ilvl="3" w:tplc="2C6A6D70" w:tentative="1">
      <w:start w:val="1"/>
      <w:numFmt w:val="decimal"/>
      <w:lvlText w:val="%4."/>
      <w:lvlJc w:val="left"/>
      <w:pPr>
        <w:ind w:left="3240" w:hanging="360"/>
      </w:pPr>
    </w:lvl>
    <w:lvl w:ilvl="4" w:tplc="00CA9330" w:tentative="1">
      <w:start w:val="1"/>
      <w:numFmt w:val="lowerLetter"/>
      <w:lvlText w:val="%5."/>
      <w:lvlJc w:val="left"/>
      <w:pPr>
        <w:ind w:left="3960" w:hanging="360"/>
      </w:pPr>
    </w:lvl>
    <w:lvl w:ilvl="5" w:tplc="3DF8C770" w:tentative="1">
      <w:start w:val="1"/>
      <w:numFmt w:val="lowerRoman"/>
      <w:lvlText w:val="%6."/>
      <w:lvlJc w:val="right"/>
      <w:pPr>
        <w:ind w:left="4680" w:hanging="180"/>
      </w:pPr>
    </w:lvl>
    <w:lvl w:ilvl="6" w:tplc="8EA6073E" w:tentative="1">
      <w:start w:val="1"/>
      <w:numFmt w:val="decimal"/>
      <w:lvlText w:val="%7."/>
      <w:lvlJc w:val="left"/>
      <w:pPr>
        <w:ind w:left="5400" w:hanging="360"/>
      </w:pPr>
    </w:lvl>
    <w:lvl w:ilvl="7" w:tplc="506A656E" w:tentative="1">
      <w:start w:val="1"/>
      <w:numFmt w:val="lowerLetter"/>
      <w:lvlText w:val="%8."/>
      <w:lvlJc w:val="left"/>
      <w:pPr>
        <w:ind w:left="6120" w:hanging="360"/>
      </w:pPr>
    </w:lvl>
    <w:lvl w:ilvl="8" w:tplc="A4B8A102" w:tentative="1">
      <w:start w:val="1"/>
      <w:numFmt w:val="lowerRoman"/>
      <w:lvlText w:val="%9."/>
      <w:lvlJc w:val="right"/>
      <w:pPr>
        <w:ind w:left="6840" w:hanging="180"/>
      </w:pPr>
    </w:lvl>
  </w:abstractNum>
  <w:abstractNum w:abstractNumId="276" w15:restartNumberingAfterBreak="0">
    <w:nsid w:val="00000117"/>
    <w:multiLevelType w:val="hybridMultilevel"/>
    <w:tmpl w:val="3A6829A8"/>
    <w:lvl w:ilvl="0" w:tplc="505AED3C">
      <w:start w:val="1"/>
      <w:numFmt w:val="lowerLetter"/>
      <w:lvlText w:val="(%1)"/>
      <w:lvlJc w:val="left"/>
      <w:pPr>
        <w:ind w:left="720" w:hanging="360"/>
      </w:pPr>
      <w:rPr>
        <w:rFonts w:hint="default"/>
      </w:rPr>
    </w:lvl>
    <w:lvl w:ilvl="1" w:tplc="B11AE55E" w:tentative="1">
      <w:start w:val="1"/>
      <w:numFmt w:val="lowerLetter"/>
      <w:lvlText w:val="%2."/>
      <w:lvlJc w:val="left"/>
      <w:pPr>
        <w:ind w:left="1440" w:hanging="360"/>
      </w:pPr>
    </w:lvl>
    <w:lvl w:ilvl="2" w:tplc="D87A8312" w:tentative="1">
      <w:start w:val="1"/>
      <w:numFmt w:val="lowerRoman"/>
      <w:lvlText w:val="%3."/>
      <w:lvlJc w:val="right"/>
      <w:pPr>
        <w:ind w:left="2160" w:hanging="180"/>
      </w:pPr>
    </w:lvl>
    <w:lvl w:ilvl="3" w:tplc="D61A5254" w:tentative="1">
      <w:start w:val="1"/>
      <w:numFmt w:val="decimal"/>
      <w:lvlText w:val="%4."/>
      <w:lvlJc w:val="left"/>
      <w:pPr>
        <w:ind w:left="2880" w:hanging="360"/>
      </w:pPr>
    </w:lvl>
    <w:lvl w:ilvl="4" w:tplc="D46A8CA8" w:tentative="1">
      <w:start w:val="1"/>
      <w:numFmt w:val="lowerLetter"/>
      <w:lvlText w:val="%5."/>
      <w:lvlJc w:val="left"/>
      <w:pPr>
        <w:ind w:left="3600" w:hanging="360"/>
      </w:pPr>
    </w:lvl>
    <w:lvl w:ilvl="5" w:tplc="AFD898EA" w:tentative="1">
      <w:start w:val="1"/>
      <w:numFmt w:val="lowerRoman"/>
      <w:lvlText w:val="%6."/>
      <w:lvlJc w:val="right"/>
      <w:pPr>
        <w:ind w:left="4320" w:hanging="180"/>
      </w:pPr>
    </w:lvl>
    <w:lvl w:ilvl="6" w:tplc="C282B02A" w:tentative="1">
      <w:start w:val="1"/>
      <w:numFmt w:val="decimal"/>
      <w:lvlText w:val="%7."/>
      <w:lvlJc w:val="left"/>
      <w:pPr>
        <w:ind w:left="5040" w:hanging="360"/>
      </w:pPr>
    </w:lvl>
    <w:lvl w:ilvl="7" w:tplc="BB3C6DE4" w:tentative="1">
      <w:start w:val="1"/>
      <w:numFmt w:val="lowerLetter"/>
      <w:lvlText w:val="%8."/>
      <w:lvlJc w:val="left"/>
      <w:pPr>
        <w:ind w:left="5760" w:hanging="360"/>
      </w:pPr>
    </w:lvl>
    <w:lvl w:ilvl="8" w:tplc="533C8CC0" w:tentative="1">
      <w:start w:val="1"/>
      <w:numFmt w:val="lowerRoman"/>
      <w:lvlText w:val="%9."/>
      <w:lvlJc w:val="right"/>
      <w:pPr>
        <w:ind w:left="6480" w:hanging="180"/>
      </w:pPr>
    </w:lvl>
  </w:abstractNum>
  <w:abstractNum w:abstractNumId="277" w15:restartNumberingAfterBreak="0">
    <w:nsid w:val="00000118"/>
    <w:multiLevelType w:val="hybridMultilevel"/>
    <w:tmpl w:val="6DF0EEF2"/>
    <w:lvl w:ilvl="0" w:tplc="294C9DC4">
      <w:start w:val="1"/>
      <w:numFmt w:val="lowerLetter"/>
      <w:lvlText w:val="(%1)"/>
      <w:lvlJc w:val="left"/>
      <w:pPr>
        <w:ind w:left="720" w:hanging="360"/>
      </w:pPr>
      <w:rPr>
        <w:rFonts w:hint="default"/>
      </w:rPr>
    </w:lvl>
    <w:lvl w:ilvl="1" w:tplc="DD28F020" w:tentative="1">
      <w:start w:val="1"/>
      <w:numFmt w:val="lowerLetter"/>
      <w:lvlText w:val="%2."/>
      <w:lvlJc w:val="left"/>
      <w:pPr>
        <w:ind w:left="1440" w:hanging="360"/>
      </w:pPr>
    </w:lvl>
    <w:lvl w:ilvl="2" w:tplc="B0AE931C" w:tentative="1">
      <w:start w:val="1"/>
      <w:numFmt w:val="lowerRoman"/>
      <w:lvlText w:val="%3."/>
      <w:lvlJc w:val="right"/>
      <w:pPr>
        <w:ind w:left="2160" w:hanging="180"/>
      </w:pPr>
    </w:lvl>
    <w:lvl w:ilvl="3" w:tplc="28F80EEE" w:tentative="1">
      <w:start w:val="1"/>
      <w:numFmt w:val="decimal"/>
      <w:lvlText w:val="%4."/>
      <w:lvlJc w:val="left"/>
      <w:pPr>
        <w:ind w:left="2880" w:hanging="360"/>
      </w:pPr>
    </w:lvl>
    <w:lvl w:ilvl="4" w:tplc="2D5A63AC" w:tentative="1">
      <w:start w:val="1"/>
      <w:numFmt w:val="lowerLetter"/>
      <w:lvlText w:val="%5."/>
      <w:lvlJc w:val="left"/>
      <w:pPr>
        <w:ind w:left="3600" w:hanging="360"/>
      </w:pPr>
    </w:lvl>
    <w:lvl w:ilvl="5" w:tplc="486CC3BA" w:tentative="1">
      <w:start w:val="1"/>
      <w:numFmt w:val="lowerRoman"/>
      <w:lvlText w:val="%6."/>
      <w:lvlJc w:val="right"/>
      <w:pPr>
        <w:ind w:left="4320" w:hanging="180"/>
      </w:pPr>
    </w:lvl>
    <w:lvl w:ilvl="6" w:tplc="5A76BE5E" w:tentative="1">
      <w:start w:val="1"/>
      <w:numFmt w:val="decimal"/>
      <w:lvlText w:val="%7."/>
      <w:lvlJc w:val="left"/>
      <w:pPr>
        <w:ind w:left="5040" w:hanging="360"/>
      </w:pPr>
    </w:lvl>
    <w:lvl w:ilvl="7" w:tplc="D3D88886" w:tentative="1">
      <w:start w:val="1"/>
      <w:numFmt w:val="lowerLetter"/>
      <w:lvlText w:val="%8."/>
      <w:lvlJc w:val="left"/>
      <w:pPr>
        <w:ind w:left="5760" w:hanging="360"/>
      </w:pPr>
    </w:lvl>
    <w:lvl w:ilvl="8" w:tplc="0E901984" w:tentative="1">
      <w:start w:val="1"/>
      <w:numFmt w:val="lowerRoman"/>
      <w:lvlText w:val="%9."/>
      <w:lvlJc w:val="right"/>
      <w:pPr>
        <w:ind w:left="6480" w:hanging="180"/>
      </w:pPr>
    </w:lvl>
  </w:abstractNum>
  <w:abstractNum w:abstractNumId="278" w15:restartNumberingAfterBreak="0">
    <w:nsid w:val="00000119"/>
    <w:multiLevelType w:val="hybridMultilevel"/>
    <w:tmpl w:val="E1947FDC"/>
    <w:lvl w:ilvl="0" w:tplc="3D1CE616">
      <w:start w:val="1"/>
      <w:numFmt w:val="lowerLetter"/>
      <w:lvlText w:val="(%1)"/>
      <w:lvlJc w:val="left"/>
      <w:pPr>
        <w:ind w:left="720" w:hanging="360"/>
      </w:pPr>
      <w:rPr>
        <w:rFonts w:hint="default"/>
        <w:b w:val="0"/>
      </w:rPr>
    </w:lvl>
    <w:lvl w:ilvl="1" w:tplc="606C8A6C" w:tentative="1">
      <w:start w:val="1"/>
      <w:numFmt w:val="lowerLetter"/>
      <w:lvlText w:val="%2."/>
      <w:lvlJc w:val="left"/>
      <w:pPr>
        <w:ind w:left="1440" w:hanging="360"/>
      </w:pPr>
    </w:lvl>
    <w:lvl w:ilvl="2" w:tplc="FA70211C" w:tentative="1">
      <w:start w:val="1"/>
      <w:numFmt w:val="lowerRoman"/>
      <w:lvlText w:val="%3."/>
      <w:lvlJc w:val="right"/>
      <w:pPr>
        <w:ind w:left="2160" w:hanging="180"/>
      </w:pPr>
    </w:lvl>
    <w:lvl w:ilvl="3" w:tplc="7F8212DC" w:tentative="1">
      <w:start w:val="1"/>
      <w:numFmt w:val="decimal"/>
      <w:lvlText w:val="%4."/>
      <w:lvlJc w:val="left"/>
      <w:pPr>
        <w:ind w:left="2880" w:hanging="360"/>
      </w:pPr>
    </w:lvl>
    <w:lvl w:ilvl="4" w:tplc="E346A8FA" w:tentative="1">
      <w:start w:val="1"/>
      <w:numFmt w:val="lowerLetter"/>
      <w:lvlText w:val="%5."/>
      <w:lvlJc w:val="left"/>
      <w:pPr>
        <w:ind w:left="3600" w:hanging="360"/>
      </w:pPr>
    </w:lvl>
    <w:lvl w:ilvl="5" w:tplc="34228A1A" w:tentative="1">
      <w:start w:val="1"/>
      <w:numFmt w:val="lowerRoman"/>
      <w:lvlText w:val="%6."/>
      <w:lvlJc w:val="right"/>
      <w:pPr>
        <w:ind w:left="4320" w:hanging="180"/>
      </w:pPr>
    </w:lvl>
    <w:lvl w:ilvl="6" w:tplc="77CE7534" w:tentative="1">
      <w:start w:val="1"/>
      <w:numFmt w:val="decimal"/>
      <w:lvlText w:val="%7."/>
      <w:lvlJc w:val="left"/>
      <w:pPr>
        <w:ind w:left="5040" w:hanging="360"/>
      </w:pPr>
    </w:lvl>
    <w:lvl w:ilvl="7" w:tplc="E3FCD348" w:tentative="1">
      <w:start w:val="1"/>
      <w:numFmt w:val="lowerLetter"/>
      <w:lvlText w:val="%8."/>
      <w:lvlJc w:val="left"/>
      <w:pPr>
        <w:ind w:left="5760" w:hanging="360"/>
      </w:pPr>
    </w:lvl>
    <w:lvl w:ilvl="8" w:tplc="05FCEA9A" w:tentative="1">
      <w:start w:val="1"/>
      <w:numFmt w:val="lowerRoman"/>
      <w:lvlText w:val="%9."/>
      <w:lvlJc w:val="right"/>
      <w:pPr>
        <w:ind w:left="6480" w:hanging="180"/>
      </w:pPr>
    </w:lvl>
  </w:abstractNum>
  <w:abstractNum w:abstractNumId="279" w15:restartNumberingAfterBreak="0">
    <w:nsid w:val="0000011A"/>
    <w:multiLevelType w:val="hybridMultilevel"/>
    <w:tmpl w:val="9B860104"/>
    <w:lvl w:ilvl="0" w:tplc="21D2BD22">
      <w:start w:val="1"/>
      <w:numFmt w:val="lowerRoman"/>
      <w:lvlText w:val="(%1)"/>
      <w:lvlJc w:val="left"/>
      <w:pPr>
        <w:ind w:left="720" w:hanging="720"/>
      </w:pPr>
      <w:rPr>
        <w:rFonts w:hint="default"/>
      </w:rPr>
    </w:lvl>
    <w:lvl w:ilvl="1" w:tplc="32509ACA">
      <w:start w:val="1"/>
      <w:numFmt w:val="lowerLetter"/>
      <w:lvlText w:val="(%2)"/>
      <w:lvlJc w:val="left"/>
      <w:pPr>
        <w:ind w:left="1080" w:hanging="360"/>
      </w:pPr>
      <w:rPr>
        <w:rFonts w:hint="default"/>
        <w:b w:val="0"/>
      </w:rPr>
    </w:lvl>
    <w:lvl w:ilvl="2" w:tplc="DCEE3C2A">
      <w:start w:val="1"/>
      <w:numFmt w:val="decimal"/>
      <w:lvlText w:val="%3)"/>
      <w:lvlJc w:val="left"/>
      <w:pPr>
        <w:ind w:left="1800" w:hanging="180"/>
      </w:pPr>
    </w:lvl>
    <w:lvl w:ilvl="3" w:tplc="6C5C7AA2">
      <w:start w:val="1"/>
      <w:numFmt w:val="decimal"/>
      <w:lvlText w:val="%4."/>
      <w:lvlJc w:val="left"/>
      <w:pPr>
        <w:ind w:left="2520" w:hanging="360"/>
      </w:pPr>
      <w:rPr>
        <w:rFonts w:hint="default"/>
        <w:color w:val="000000"/>
      </w:rPr>
    </w:lvl>
    <w:lvl w:ilvl="4" w:tplc="042C77D2" w:tentative="1">
      <w:start w:val="1"/>
      <w:numFmt w:val="lowerLetter"/>
      <w:lvlText w:val="%5."/>
      <w:lvlJc w:val="left"/>
      <w:pPr>
        <w:ind w:left="3240" w:hanging="360"/>
      </w:pPr>
    </w:lvl>
    <w:lvl w:ilvl="5" w:tplc="30463684" w:tentative="1">
      <w:start w:val="1"/>
      <w:numFmt w:val="lowerRoman"/>
      <w:lvlText w:val="%6."/>
      <w:lvlJc w:val="right"/>
      <w:pPr>
        <w:ind w:left="3960" w:hanging="180"/>
      </w:pPr>
    </w:lvl>
    <w:lvl w:ilvl="6" w:tplc="EE248BBC" w:tentative="1">
      <w:start w:val="1"/>
      <w:numFmt w:val="decimal"/>
      <w:lvlText w:val="%7."/>
      <w:lvlJc w:val="left"/>
      <w:pPr>
        <w:ind w:left="4680" w:hanging="360"/>
      </w:pPr>
    </w:lvl>
    <w:lvl w:ilvl="7" w:tplc="507C3556" w:tentative="1">
      <w:start w:val="1"/>
      <w:numFmt w:val="lowerLetter"/>
      <w:lvlText w:val="%8."/>
      <w:lvlJc w:val="left"/>
      <w:pPr>
        <w:ind w:left="5400" w:hanging="360"/>
      </w:pPr>
    </w:lvl>
    <w:lvl w:ilvl="8" w:tplc="9FE47334" w:tentative="1">
      <w:start w:val="1"/>
      <w:numFmt w:val="lowerRoman"/>
      <w:lvlText w:val="%9."/>
      <w:lvlJc w:val="right"/>
      <w:pPr>
        <w:ind w:left="6120" w:hanging="180"/>
      </w:pPr>
    </w:lvl>
  </w:abstractNum>
  <w:abstractNum w:abstractNumId="280" w15:restartNumberingAfterBreak="0">
    <w:nsid w:val="0000011B"/>
    <w:multiLevelType w:val="hybridMultilevel"/>
    <w:tmpl w:val="D3A87E92"/>
    <w:lvl w:ilvl="0" w:tplc="E5DE0C2A">
      <w:start w:val="1"/>
      <w:numFmt w:val="decimal"/>
      <w:lvlText w:val="(%1)"/>
      <w:lvlJc w:val="left"/>
      <w:pPr>
        <w:ind w:left="1080" w:hanging="360"/>
      </w:pPr>
      <w:rPr>
        <w:rFonts w:hint="default"/>
      </w:rPr>
    </w:lvl>
    <w:lvl w:ilvl="1" w:tplc="13CE4912" w:tentative="1">
      <w:start w:val="1"/>
      <w:numFmt w:val="lowerLetter"/>
      <w:lvlText w:val="%2."/>
      <w:lvlJc w:val="left"/>
      <w:pPr>
        <w:ind w:left="1800" w:hanging="360"/>
      </w:pPr>
    </w:lvl>
    <w:lvl w:ilvl="2" w:tplc="8D94D7C0" w:tentative="1">
      <w:start w:val="1"/>
      <w:numFmt w:val="lowerRoman"/>
      <w:lvlText w:val="%3."/>
      <w:lvlJc w:val="right"/>
      <w:pPr>
        <w:ind w:left="2520" w:hanging="180"/>
      </w:pPr>
    </w:lvl>
    <w:lvl w:ilvl="3" w:tplc="708E8562" w:tentative="1">
      <w:start w:val="1"/>
      <w:numFmt w:val="decimal"/>
      <w:lvlText w:val="%4."/>
      <w:lvlJc w:val="left"/>
      <w:pPr>
        <w:ind w:left="3240" w:hanging="360"/>
      </w:pPr>
    </w:lvl>
    <w:lvl w:ilvl="4" w:tplc="97867D08" w:tentative="1">
      <w:start w:val="1"/>
      <w:numFmt w:val="lowerLetter"/>
      <w:lvlText w:val="%5."/>
      <w:lvlJc w:val="left"/>
      <w:pPr>
        <w:ind w:left="3960" w:hanging="360"/>
      </w:pPr>
    </w:lvl>
    <w:lvl w:ilvl="5" w:tplc="1FE28C8A" w:tentative="1">
      <w:start w:val="1"/>
      <w:numFmt w:val="lowerRoman"/>
      <w:lvlText w:val="%6."/>
      <w:lvlJc w:val="right"/>
      <w:pPr>
        <w:ind w:left="4680" w:hanging="180"/>
      </w:pPr>
    </w:lvl>
    <w:lvl w:ilvl="6" w:tplc="12106B1C" w:tentative="1">
      <w:start w:val="1"/>
      <w:numFmt w:val="decimal"/>
      <w:lvlText w:val="%7."/>
      <w:lvlJc w:val="left"/>
      <w:pPr>
        <w:ind w:left="5400" w:hanging="360"/>
      </w:pPr>
    </w:lvl>
    <w:lvl w:ilvl="7" w:tplc="9C248590" w:tentative="1">
      <w:start w:val="1"/>
      <w:numFmt w:val="lowerLetter"/>
      <w:lvlText w:val="%8."/>
      <w:lvlJc w:val="left"/>
      <w:pPr>
        <w:ind w:left="6120" w:hanging="360"/>
      </w:pPr>
    </w:lvl>
    <w:lvl w:ilvl="8" w:tplc="493E2CB2" w:tentative="1">
      <w:start w:val="1"/>
      <w:numFmt w:val="lowerRoman"/>
      <w:lvlText w:val="%9."/>
      <w:lvlJc w:val="right"/>
      <w:pPr>
        <w:ind w:left="6840" w:hanging="180"/>
      </w:pPr>
    </w:lvl>
  </w:abstractNum>
  <w:abstractNum w:abstractNumId="281" w15:restartNumberingAfterBreak="0">
    <w:nsid w:val="0000011C"/>
    <w:multiLevelType w:val="hybridMultilevel"/>
    <w:tmpl w:val="2A844DC0"/>
    <w:lvl w:ilvl="0" w:tplc="5FEA0026">
      <w:start w:val="9"/>
      <w:numFmt w:val="lowerLetter"/>
      <w:lvlText w:val="(%1)"/>
      <w:lvlJc w:val="left"/>
      <w:pPr>
        <w:ind w:left="1080" w:hanging="360"/>
      </w:pPr>
      <w:rPr>
        <w:rFonts w:hint="default"/>
      </w:rPr>
    </w:lvl>
    <w:lvl w:ilvl="1" w:tplc="2586F6A0" w:tentative="1">
      <w:start w:val="1"/>
      <w:numFmt w:val="lowerLetter"/>
      <w:lvlText w:val="%2."/>
      <w:lvlJc w:val="left"/>
      <w:pPr>
        <w:ind w:left="1800" w:hanging="360"/>
      </w:pPr>
    </w:lvl>
    <w:lvl w:ilvl="2" w:tplc="ED4632AA" w:tentative="1">
      <w:start w:val="1"/>
      <w:numFmt w:val="lowerRoman"/>
      <w:lvlText w:val="%3."/>
      <w:lvlJc w:val="right"/>
      <w:pPr>
        <w:ind w:left="2520" w:hanging="180"/>
      </w:pPr>
    </w:lvl>
    <w:lvl w:ilvl="3" w:tplc="FC645026" w:tentative="1">
      <w:start w:val="1"/>
      <w:numFmt w:val="decimal"/>
      <w:lvlText w:val="%4."/>
      <w:lvlJc w:val="left"/>
      <w:pPr>
        <w:ind w:left="3240" w:hanging="360"/>
      </w:pPr>
    </w:lvl>
    <w:lvl w:ilvl="4" w:tplc="3FAC2184" w:tentative="1">
      <w:start w:val="1"/>
      <w:numFmt w:val="lowerLetter"/>
      <w:lvlText w:val="%5."/>
      <w:lvlJc w:val="left"/>
      <w:pPr>
        <w:ind w:left="3960" w:hanging="360"/>
      </w:pPr>
    </w:lvl>
    <w:lvl w:ilvl="5" w:tplc="058C1B12" w:tentative="1">
      <w:start w:val="1"/>
      <w:numFmt w:val="lowerRoman"/>
      <w:lvlText w:val="%6."/>
      <w:lvlJc w:val="right"/>
      <w:pPr>
        <w:ind w:left="4680" w:hanging="180"/>
      </w:pPr>
    </w:lvl>
    <w:lvl w:ilvl="6" w:tplc="F3F47018" w:tentative="1">
      <w:start w:val="1"/>
      <w:numFmt w:val="decimal"/>
      <w:lvlText w:val="%7."/>
      <w:lvlJc w:val="left"/>
      <w:pPr>
        <w:ind w:left="5400" w:hanging="360"/>
      </w:pPr>
    </w:lvl>
    <w:lvl w:ilvl="7" w:tplc="E3085734" w:tentative="1">
      <w:start w:val="1"/>
      <w:numFmt w:val="lowerLetter"/>
      <w:lvlText w:val="%8."/>
      <w:lvlJc w:val="left"/>
      <w:pPr>
        <w:ind w:left="6120" w:hanging="360"/>
      </w:pPr>
    </w:lvl>
    <w:lvl w:ilvl="8" w:tplc="DC6493B2" w:tentative="1">
      <w:start w:val="1"/>
      <w:numFmt w:val="lowerRoman"/>
      <w:lvlText w:val="%9."/>
      <w:lvlJc w:val="right"/>
      <w:pPr>
        <w:ind w:left="6840" w:hanging="180"/>
      </w:pPr>
    </w:lvl>
  </w:abstractNum>
  <w:abstractNum w:abstractNumId="282" w15:restartNumberingAfterBreak="0">
    <w:nsid w:val="0000011D"/>
    <w:multiLevelType w:val="hybridMultilevel"/>
    <w:tmpl w:val="C54A2562"/>
    <w:lvl w:ilvl="0" w:tplc="084806A0">
      <w:start w:val="1"/>
      <w:numFmt w:val="decimal"/>
      <w:lvlText w:val="(%1)"/>
      <w:lvlJc w:val="left"/>
      <w:pPr>
        <w:ind w:left="1080" w:hanging="360"/>
      </w:pPr>
      <w:rPr>
        <w:rFonts w:hint="default"/>
      </w:rPr>
    </w:lvl>
    <w:lvl w:ilvl="1" w:tplc="6B78704A" w:tentative="1">
      <w:start w:val="1"/>
      <w:numFmt w:val="lowerLetter"/>
      <w:lvlText w:val="%2."/>
      <w:lvlJc w:val="left"/>
      <w:pPr>
        <w:ind w:left="1800" w:hanging="360"/>
      </w:pPr>
    </w:lvl>
    <w:lvl w:ilvl="2" w:tplc="420E6F2E" w:tentative="1">
      <w:start w:val="1"/>
      <w:numFmt w:val="lowerRoman"/>
      <w:lvlText w:val="%3."/>
      <w:lvlJc w:val="right"/>
      <w:pPr>
        <w:ind w:left="2520" w:hanging="180"/>
      </w:pPr>
    </w:lvl>
    <w:lvl w:ilvl="3" w:tplc="9C7E3A98" w:tentative="1">
      <w:start w:val="1"/>
      <w:numFmt w:val="decimal"/>
      <w:lvlText w:val="%4."/>
      <w:lvlJc w:val="left"/>
      <w:pPr>
        <w:ind w:left="3240" w:hanging="360"/>
      </w:pPr>
    </w:lvl>
    <w:lvl w:ilvl="4" w:tplc="2222B8EE" w:tentative="1">
      <w:start w:val="1"/>
      <w:numFmt w:val="lowerLetter"/>
      <w:lvlText w:val="%5."/>
      <w:lvlJc w:val="left"/>
      <w:pPr>
        <w:ind w:left="3960" w:hanging="360"/>
      </w:pPr>
    </w:lvl>
    <w:lvl w:ilvl="5" w:tplc="FF2AB626" w:tentative="1">
      <w:start w:val="1"/>
      <w:numFmt w:val="lowerRoman"/>
      <w:lvlText w:val="%6."/>
      <w:lvlJc w:val="right"/>
      <w:pPr>
        <w:ind w:left="4680" w:hanging="180"/>
      </w:pPr>
    </w:lvl>
    <w:lvl w:ilvl="6" w:tplc="5D40C45A" w:tentative="1">
      <w:start w:val="1"/>
      <w:numFmt w:val="decimal"/>
      <w:lvlText w:val="%7."/>
      <w:lvlJc w:val="left"/>
      <w:pPr>
        <w:ind w:left="5400" w:hanging="360"/>
      </w:pPr>
    </w:lvl>
    <w:lvl w:ilvl="7" w:tplc="42E24830" w:tentative="1">
      <w:start w:val="1"/>
      <w:numFmt w:val="lowerLetter"/>
      <w:lvlText w:val="%8."/>
      <w:lvlJc w:val="left"/>
      <w:pPr>
        <w:ind w:left="6120" w:hanging="360"/>
      </w:pPr>
    </w:lvl>
    <w:lvl w:ilvl="8" w:tplc="DC60DEE4" w:tentative="1">
      <w:start w:val="1"/>
      <w:numFmt w:val="lowerRoman"/>
      <w:lvlText w:val="%9."/>
      <w:lvlJc w:val="right"/>
      <w:pPr>
        <w:ind w:left="6840" w:hanging="180"/>
      </w:pPr>
    </w:lvl>
  </w:abstractNum>
  <w:abstractNum w:abstractNumId="283" w15:restartNumberingAfterBreak="0">
    <w:nsid w:val="0000011E"/>
    <w:multiLevelType w:val="hybridMultilevel"/>
    <w:tmpl w:val="9A24DA7C"/>
    <w:lvl w:ilvl="0" w:tplc="96888442">
      <w:start w:val="1"/>
      <w:numFmt w:val="lowerRoman"/>
      <w:lvlText w:val="(%1)"/>
      <w:lvlJc w:val="left"/>
      <w:pPr>
        <w:ind w:left="1800" w:hanging="720"/>
      </w:pPr>
      <w:rPr>
        <w:rFonts w:hint="default"/>
      </w:rPr>
    </w:lvl>
    <w:lvl w:ilvl="1" w:tplc="464EABC4" w:tentative="1">
      <w:start w:val="1"/>
      <w:numFmt w:val="lowerLetter"/>
      <w:lvlText w:val="%2."/>
      <w:lvlJc w:val="left"/>
      <w:pPr>
        <w:ind w:left="2160" w:hanging="360"/>
      </w:pPr>
    </w:lvl>
    <w:lvl w:ilvl="2" w:tplc="F086E100" w:tentative="1">
      <w:start w:val="1"/>
      <w:numFmt w:val="lowerRoman"/>
      <w:lvlText w:val="%3."/>
      <w:lvlJc w:val="right"/>
      <w:pPr>
        <w:ind w:left="2880" w:hanging="180"/>
      </w:pPr>
    </w:lvl>
    <w:lvl w:ilvl="3" w:tplc="506CA2AE" w:tentative="1">
      <w:start w:val="1"/>
      <w:numFmt w:val="decimal"/>
      <w:lvlText w:val="%4."/>
      <w:lvlJc w:val="left"/>
      <w:pPr>
        <w:ind w:left="3600" w:hanging="360"/>
      </w:pPr>
    </w:lvl>
    <w:lvl w:ilvl="4" w:tplc="7616B27A" w:tentative="1">
      <w:start w:val="1"/>
      <w:numFmt w:val="lowerLetter"/>
      <w:lvlText w:val="%5."/>
      <w:lvlJc w:val="left"/>
      <w:pPr>
        <w:ind w:left="4320" w:hanging="360"/>
      </w:pPr>
    </w:lvl>
    <w:lvl w:ilvl="5" w:tplc="98BE445E" w:tentative="1">
      <w:start w:val="1"/>
      <w:numFmt w:val="lowerRoman"/>
      <w:lvlText w:val="%6."/>
      <w:lvlJc w:val="right"/>
      <w:pPr>
        <w:ind w:left="5040" w:hanging="180"/>
      </w:pPr>
    </w:lvl>
    <w:lvl w:ilvl="6" w:tplc="60925294" w:tentative="1">
      <w:start w:val="1"/>
      <w:numFmt w:val="decimal"/>
      <w:lvlText w:val="%7."/>
      <w:lvlJc w:val="left"/>
      <w:pPr>
        <w:ind w:left="5760" w:hanging="360"/>
      </w:pPr>
    </w:lvl>
    <w:lvl w:ilvl="7" w:tplc="71BA8568" w:tentative="1">
      <w:start w:val="1"/>
      <w:numFmt w:val="lowerLetter"/>
      <w:lvlText w:val="%8."/>
      <w:lvlJc w:val="left"/>
      <w:pPr>
        <w:ind w:left="6480" w:hanging="360"/>
      </w:pPr>
    </w:lvl>
    <w:lvl w:ilvl="8" w:tplc="7E6A4192" w:tentative="1">
      <w:start w:val="1"/>
      <w:numFmt w:val="lowerRoman"/>
      <w:lvlText w:val="%9."/>
      <w:lvlJc w:val="right"/>
      <w:pPr>
        <w:ind w:left="7200" w:hanging="180"/>
      </w:pPr>
    </w:lvl>
  </w:abstractNum>
  <w:abstractNum w:abstractNumId="284" w15:restartNumberingAfterBreak="0">
    <w:nsid w:val="0000011F"/>
    <w:multiLevelType w:val="hybridMultilevel"/>
    <w:tmpl w:val="5F5A5454"/>
    <w:lvl w:ilvl="0" w:tplc="8884B3FC">
      <w:start w:val="1"/>
      <w:numFmt w:val="lowerRoman"/>
      <w:lvlText w:val="(%1)"/>
      <w:lvlJc w:val="left"/>
      <w:pPr>
        <w:ind w:left="1800" w:hanging="720"/>
      </w:pPr>
      <w:rPr>
        <w:rFonts w:hint="default"/>
      </w:rPr>
    </w:lvl>
    <w:lvl w:ilvl="1" w:tplc="3AB24B5A" w:tentative="1">
      <w:start w:val="1"/>
      <w:numFmt w:val="lowerLetter"/>
      <w:lvlText w:val="%2."/>
      <w:lvlJc w:val="left"/>
      <w:pPr>
        <w:ind w:left="2160" w:hanging="360"/>
      </w:pPr>
    </w:lvl>
    <w:lvl w:ilvl="2" w:tplc="5336A202" w:tentative="1">
      <w:start w:val="1"/>
      <w:numFmt w:val="lowerRoman"/>
      <w:lvlText w:val="%3."/>
      <w:lvlJc w:val="right"/>
      <w:pPr>
        <w:ind w:left="2880" w:hanging="180"/>
      </w:pPr>
    </w:lvl>
    <w:lvl w:ilvl="3" w:tplc="8F565994" w:tentative="1">
      <w:start w:val="1"/>
      <w:numFmt w:val="decimal"/>
      <w:lvlText w:val="%4."/>
      <w:lvlJc w:val="left"/>
      <w:pPr>
        <w:ind w:left="3600" w:hanging="360"/>
      </w:pPr>
    </w:lvl>
    <w:lvl w:ilvl="4" w:tplc="E442537E" w:tentative="1">
      <w:start w:val="1"/>
      <w:numFmt w:val="lowerLetter"/>
      <w:lvlText w:val="%5."/>
      <w:lvlJc w:val="left"/>
      <w:pPr>
        <w:ind w:left="4320" w:hanging="360"/>
      </w:pPr>
    </w:lvl>
    <w:lvl w:ilvl="5" w:tplc="975C2F1E" w:tentative="1">
      <w:start w:val="1"/>
      <w:numFmt w:val="lowerRoman"/>
      <w:lvlText w:val="%6."/>
      <w:lvlJc w:val="right"/>
      <w:pPr>
        <w:ind w:left="5040" w:hanging="180"/>
      </w:pPr>
    </w:lvl>
    <w:lvl w:ilvl="6" w:tplc="F5044EF8" w:tentative="1">
      <w:start w:val="1"/>
      <w:numFmt w:val="decimal"/>
      <w:lvlText w:val="%7."/>
      <w:lvlJc w:val="left"/>
      <w:pPr>
        <w:ind w:left="5760" w:hanging="360"/>
      </w:pPr>
    </w:lvl>
    <w:lvl w:ilvl="7" w:tplc="F62CAFE8" w:tentative="1">
      <w:start w:val="1"/>
      <w:numFmt w:val="lowerLetter"/>
      <w:lvlText w:val="%8."/>
      <w:lvlJc w:val="left"/>
      <w:pPr>
        <w:ind w:left="6480" w:hanging="360"/>
      </w:pPr>
    </w:lvl>
    <w:lvl w:ilvl="8" w:tplc="FE48DE20" w:tentative="1">
      <w:start w:val="1"/>
      <w:numFmt w:val="lowerRoman"/>
      <w:lvlText w:val="%9."/>
      <w:lvlJc w:val="right"/>
      <w:pPr>
        <w:ind w:left="7200" w:hanging="180"/>
      </w:pPr>
    </w:lvl>
  </w:abstractNum>
  <w:abstractNum w:abstractNumId="285" w15:restartNumberingAfterBreak="0">
    <w:nsid w:val="00000120"/>
    <w:multiLevelType w:val="hybridMultilevel"/>
    <w:tmpl w:val="1D2218B0"/>
    <w:lvl w:ilvl="0" w:tplc="17522968">
      <w:start w:val="1"/>
      <w:numFmt w:val="lowerLetter"/>
      <w:lvlText w:val="(%1)"/>
      <w:lvlJc w:val="left"/>
      <w:pPr>
        <w:ind w:left="720" w:hanging="360"/>
      </w:pPr>
      <w:rPr>
        <w:rFonts w:hint="default"/>
      </w:rPr>
    </w:lvl>
    <w:lvl w:ilvl="1" w:tplc="07D01EDE" w:tentative="1">
      <w:start w:val="1"/>
      <w:numFmt w:val="lowerLetter"/>
      <w:lvlText w:val="%2."/>
      <w:lvlJc w:val="left"/>
      <w:pPr>
        <w:ind w:left="1440" w:hanging="360"/>
      </w:pPr>
    </w:lvl>
    <w:lvl w:ilvl="2" w:tplc="70C0F918" w:tentative="1">
      <w:start w:val="1"/>
      <w:numFmt w:val="lowerRoman"/>
      <w:lvlText w:val="%3."/>
      <w:lvlJc w:val="right"/>
      <w:pPr>
        <w:ind w:left="2160" w:hanging="180"/>
      </w:pPr>
    </w:lvl>
    <w:lvl w:ilvl="3" w:tplc="C34CE9E0" w:tentative="1">
      <w:start w:val="1"/>
      <w:numFmt w:val="decimal"/>
      <w:lvlText w:val="%4."/>
      <w:lvlJc w:val="left"/>
      <w:pPr>
        <w:ind w:left="2880" w:hanging="360"/>
      </w:pPr>
    </w:lvl>
    <w:lvl w:ilvl="4" w:tplc="C8448884" w:tentative="1">
      <w:start w:val="1"/>
      <w:numFmt w:val="lowerLetter"/>
      <w:lvlText w:val="%5."/>
      <w:lvlJc w:val="left"/>
      <w:pPr>
        <w:ind w:left="3600" w:hanging="360"/>
      </w:pPr>
    </w:lvl>
    <w:lvl w:ilvl="5" w:tplc="C85CFD78" w:tentative="1">
      <w:start w:val="1"/>
      <w:numFmt w:val="lowerRoman"/>
      <w:lvlText w:val="%6."/>
      <w:lvlJc w:val="right"/>
      <w:pPr>
        <w:ind w:left="4320" w:hanging="180"/>
      </w:pPr>
    </w:lvl>
    <w:lvl w:ilvl="6" w:tplc="6F7EA6C6" w:tentative="1">
      <w:start w:val="1"/>
      <w:numFmt w:val="decimal"/>
      <w:lvlText w:val="%7."/>
      <w:lvlJc w:val="left"/>
      <w:pPr>
        <w:ind w:left="5040" w:hanging="360"/>
      </w:pPr>
    </w:lvl>
    <w:lvl w:ilvl="7" w:tplc="64C08724" w:tentative="1">
      <w:start w:val="1"/>
      <w:numFmt w:val="lowerLetter"/>
      <w:lvlText w:val="%8."/>
      <w:lvlJc w:val="left"/>
      <w:pPr>
        <w:ind w:left="5760" w:hanging="360"/>
      </w:pPr>
    </w:lvl>
    <w:lvl w:ilvl="8" w:tplc="178A614A" w:tentative="1">
      <w:start w:val="1"/>
      <w:numFmt w:val="lowerRoman"/>
      <w:lvlText w:val="%9."/>
      <w:lvlJc w:val="right"/>
      <w:pPr>
        <w:ind w:left="6480" w:hanging="180"/>
      </w:pPr>
    </w:lvl>
  </w:abstractNum>
  <w:abstractNum w:abstractNumId="286" w15:restartNumberingAfterBreak="0">
    <w:nsid w:val="00000121"/>
    <w:multiLevelType w:val="hybridMultilevel"/>
    <w:tmpl w:val="20B8BF76"/>
    <w:lvl w:ilvl="0" w:tplc="7F660A44">
      <w:start w:val="1"/>
      <w:numFmt w:val="lowerLetter"/>
      <w:lvlText w:val="(%1)"/>
      <w:lvlJc w:val="left"/>
      <w:pPr>
        <w:ind w:left="1080" w:hanging="720"/>
      </w:pPr>
      <w:rPr>
        <w:rFonts w:hint="default"/>
      </w:rPr>
    </w:lvl>
    <w:lvl w:ilvl="1" w:tplc="24F8B69A" w:tentative="1">
      <w:start w:val="1"/>
      <w:numFmt w:val="lowerLetter"/>
      <w:lvlText w:val="%2."/>
      <w:lvlJc w:val="left"/>
      <w:pPr>
        <w:ind w:left="1440" w:hanging="360"/>
      </w:pPr>
    </w:lvl>
    <w:lvl w:ilvl="2" w:tplc="B720D2EE" w:tentative="1">
      <w:start w:val="1"/>
      <w:numFmt w:val="lowerRoman"/>
      <w:lvlText w:val="%3."/>
      <w:lvlJc w:val="right"/>
      <w:pPr>
        <w:ind w:left="2160" w:hanging="180"/>
      </w:pPr>
    </w:lvl>
    <w:lvl w:ilvl="3" w:tplc="791E0716" w:tentative="1">
      <w:start w:val="1"/>
      <w:numFmt w:val="decimal"/>
      <w:lvlText w:val="%4."/>
      <w:lvlJc w:val="left"/>
      <w:pPr>
        <w:ind w:left="2880" w:hanging="360"/>
      </w:pPr>
    </w:lvl>
    <w:lvl w:ilvl="4" w:tplc="211C9950" w:tentative="1">
      <w:start w:val="1"/>
      <w:numFmt w:val="lowerLetter"/>
      <w:lvlText w:val="%5."/>
      <w:lvlJc w:val="left"/>
      <w:pPr>
        <w:ind w:left="3600" w:hanging="360"/>
      </w:pPr>
    </w:lvl>
    <w:lvl w:ilvl="5" w:tplc="06DA5056" w:tentative="1">
      <w:start w:val="1"/>
      <w:numFmt w:val="lowerRoman"/>
      <w:lvlText w:val="%6."/>
      <w:lvlJc w:val="right"/>
      <w:pPr>
        <w:ind w:left="4320" w:hanging="180"/>
      </w:pPr>
    </w:lvl>
    <w:lvl w:ilvl="6" w:tplc="6D7CD100" w:tentative="1">
      <w:start w:val="1"/>
      <w:numFmt w:val="decimal"/>
      <w:lvlText w:val="%7."/>
      <w:lvlJc w:val="left"/>
      <w:pPr>
        <w:ind w:left="5040" w:hanging="360"/>
      </w:pPr>
    </w:lvl>
    <w:lvl w:ilvl="7" w:tplc="68C24A5A" w:tentative="1">
      <w:start w:val="1"/>
      <w:numFmt w:val="lowerLetter"/>
      <w:lvlText w:val="%8."/>
      <w:lvlJc w:val="left"/>
      <w:pPr>
        <w:ind w:left="5760" w:hanging="360"/>
      </w:pPr>
    </w:lvl>
    <w:lvl w:ilvl="8" w:tplc="DEBE9F14" w:tentative="1">
      <w:start w:val="1"/>
      <w:numFmt w:val="lowerRoman"/>
      <w:lvlText w:val="%9."/>
      <w:lvlJc w:val="right"/>
      <w:pPr>
        <w:ind w:left="6480" w:hanging="180"/>
      </w:pPr>
    </w:lvl>
  </w:abstractNum>
  <w:abstractNum w:abstractNumId="287" w15:restartNumberingAfterBreak="0">
    <w:nsid w:val="00000122"/>
    <w:multiLevelType w:val="hybridMultilevel"/>
    <w:tmpl w:val="DE60A12A"/>
    <w:lvl w:ilvl="0" w:tplc="CC66E410">
      <w:start w:val="1"/>
      <w:numFmt w:val="lowerRoman"/>
      <w:lvlText w:val="(%1)"/>
      <w:lvlJc w:val="left"/>
      <w:pPr>
        <w:ind w:left="1080" w:hanging="720"/>
      </w:pPr>
      <w:rPr>
        <w:rFonts w:hint="default"/>
      </w:rPr>
    </w:lvl>
    <w:lvl w:ilvl="1" w:tplc="C7E63D56" w:tentative="1">
      <w:start w:val="1"/>
      <w:numFmt w:val="lowerLetter"/>
      <w:lvlText w:val="%2."/>
      <w:lvlJc w:val="left"/>
      <w:pPr>
        <w:ind w:left="1440" w:hanging="360"/>
      </w:pPr>
    </w:lvl>
    <w:lvl w:ilvl="2" w:tplc="7E74ADB2" w:tentative="1">
      <w:start w:val="1"/>
      <w:numFmt w:val="lowerRoman"/>
      <w:lvlText w:val="%3."/>
      <w:lvlJc w:val="right"/>
      <w:pPr>
        <w:ind w:left="2160" w:hanging="180"/>
      </w:pPr>
    </w:lvl>
    <w:lvl w:ilvl="3" w:tplc="39C4A2FC" w:tentative="1">
      <w:start w:val="1"/>
      <w:numFmt w:val="decimal"/>
      <w:lvlText w:val="%4."/>
      <w:lvlJc w:val="left"/>
      <w:pPr>
        <w:ind w:left="2880" w:hanging="360"/>
      </w:pPr>
    </w:lvl>
    <w:lvl w:ilvl="4" w:tplc="2B2456B4" w:tentative="1">
      <w:start w:val="1"/>
      <w:numFmt w:val="lowerLetter"/>
      <w:lvlText w:val="%5."/>
      <w:lvlJc w:val="left"/>
      <w:pPr>
        <w:ind w:left="3600" w:hanging="360"/>
      </w:pPr>
    </w:lvl>
    <w:lvl w:ilvl="5" w:tplc="A13E513A" w:tentative="1">
      <w:start w:val="1"/>
      <w:numFmt w:val="lowerRoman"/>
      <w:lvlText w:val="%6."/>
      <w:lvlJc w:val="right"/>
      <w:pPr>
        <w:ind w:left="4320" w:hanging="180"/>
      </w:pPr>
    </w:lvl>
    <w:lvl w:ilvl="6" w:tplc="834A17EC" w:tentative="1">
      <w:start w:val="1"/>
      <w:numFmt w:val="decimal"/>
      <w:lvlText w:val="%7."/>
      <w:lvlJc w:val="left"/>
      <w:pPr>
        <w:ind w:left="5040" w:hanging="360"/>
      </w:pPr>
    </w:lvl>
    <w:lvl w:ilvl="7" w:tplc="1C3A5A20" w:tentative="1">
      <w:start w:val="1"/>
      <w:numFmt w:val="lowerLetter"/>
      <w:lvlText w:val="%8."/>
      <w:lvlJc w:val="left"/>
      <w:pPr>
        <w:ind w:left="5760" w:hanging="360"/>
      </w:pPr>
    </w:lvl>
    <w:lvl w:ilvl="8" w:tplc="CF429A18" w:tentative="1">
      <w:start w:val="1"/>
      <w:numFmt w:val="lowerRoman"/>
      <w:lvlText w:val="%9."/>
      <w:lvlJc w:val="right"/>
      <w:pPr>
        <w:ind w:left="6480" w:hanging="180"/>
      </w:pPr>
    </w:lvl>
  </w:abstractNum>
  <w:abstractNum w:abstractNumId="288" w15:restartNumberingAfterBreak="0">
    <w:nsid w:val="00000123"/>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9" w15:restartNumberingAfterBreak="0">
    <w:nsid w:val="00000124"/>
    <w:multiLevelType w:val="hybridMultilevel"/>
    <w:tmpl w:val="9B860104"/>
    <w:lvl w:ilvl="0" w:tplc="7E922C8A">
      <w:start w:val="1"/>
      <w:numFmt w:val="lowerRoman"/>
      <w:lvlText w:val="(%1)"/>
      <w:lvlJc w:val="left"/>
      <w:pPr>
        <w:ind w:left="720" w:hanging="720"/>
      </w:pPr>
      <w:rPr>
        <w:rFonts w:hint="default"/>
      </w:rPr>
    </w:lvl>
    <w:lvl w:ilvl="1" w:tplc="397A8EB2">
      <w:start w:val="1"/>
      <w:numFmt w:val="lowerLetter"/>
      <w:lvlText w:val="(%2)"/>
      <w:lvlJc w:val="left"/>
      <w:pPr>
        <w:ind w:left="1080" w:hanging="360"/>
      </w:pPr>
      <w:rPr>
        <w:rFonts w:hint="default"/>
        <w:b w:val="0"/>
      </w:rPr>
    </w:lvl>
    <w:lvl w:ilvl="2" w:tplc="ECFC4148">
      <w:start w:val="1"/>
      <w:numFmt w:val="decimal"/>
      <w:lvlText w:val="%3)"/>
      <w:lvlJc w:val="left"/>
      <w:pPr>
        <w:ind w:left="1800" w:hanging="180"/>
      </w:pPr>
    </w:lvl>
    <w:lvl w:ilvl="3" w:tplc="B574912E">
      <w:start w:val="1"/>
      <w:numFmt w:val="decimal"/>
      <w:lvlText w:val="%4."/>
      <w:lvlJc w:val="left"/>
      <w:pPr>
        <w:ind w:left="2520" w:hanging="360"/>
      </w:pPr>
      <w:rPr>
        <w:rFonts w:hint="default"/>
        <w:color w:val="000000"/>
      </w:rPr>
    </w:lvl>
    <w:lvl w:ilvl="4" w:tplc="36D05526" w:tentative="1">
      <w:start w:val="1"/>
      <w:numFmt w:val="lowerLetter"/>
      <w:lvlText w:val="%5."/>
      <w:lvlJc w:val="left"/>
      <w:pPr>
        <w:ind w:left="3240" w:hanging="360"/>
      </w:pPr>
    </w:lvl>
    <w:lvl w:ilvl="5" w:tplc="157EFFC6" w:tentative="1">
      <w:start w:val="1"/>
      <w:numFmt w:val="lowerRoman"/>
      <w:lvlText w:val="%6."/>
      <w:lvlJc w:val="right"/>
      <w:pPr>
        <w:ind w:left="3960" w:hanging="180"/>
      </w:pPr>
    </w:lvl>
    <w:lvl w:ilvl="6" w:tplc="D8548DFE" w:tentative="1">
      <w:start w:val="1"/>
      <w:numFmt w:val="decimal"/>
      <w:lvlText w:val="%7."/>
      <w:lvlJc w:val="left"/>
      <w:pPr>
        <w:ind w:left="4680" w:hanging="360"/>
      </w:pPr>
    </w:lvl>
    <w:lvl w:ilvl="7" w:tplc="D7A0B13E" w:tentative="1">
      <w:start w:val="1"/>
      <w:numFmt w:val="lowerLetter"/>
      <w:lvlText w:val="%8."/>
      <w:lvlJc w:val="left"/>
      <w:pPr>
        <w:ind w:left="5400" w:hanging="360"/>
      </w:pPr>
    </w:lvl>
    <w:lvl w:ilvl="8" w:tplc="2B968F0E" w:tentative="1">
      <w:start w:val="1"/>
      <w:numFmt w:val="lowerRoman"/>
      <w:lvlText w:val="%9."/>
      <w:lvlJc w:val="right"/>
      <w:pPr>
        <w:ind w:left="6120" w:hanging="180"/>
      </w:pPr>
    </w:lvl>
  </w:abstractNum>
  <w:abstractNum w:abstractNumId="290" w15:restartNumberingAfterBreak="0">
    <w:nsid w:val="00000125"/>
    <w:multiLevelType w:val="hybridMultilevel"/>
    <w:tmpl w:val="8C7CDD88"/>
    <w:lvl w:ilvl="0" w:tplc="6438433C">
      <w:start w:val="1"/>
      <w:numFmt w:val="decimal"/>
      <w:lvlText w:val="(%1)"/>
      <w:lvlJc w:val="left"/>
      <w:pPr>
        <w:ind w:left="1080" w:hanging="360"/>
      </w:pPr>
      <w:rPr>
        <w:rFonts w:hint="default"/>
      </w:rPr>
    </w:lvl>
    <w:lvl w:ilvl="1" w:tplc="A3BABC10" w:tentative="1">
      <w:start w:val="1"/>
      <w:numFmt w:val="lowerLetter"/>
      <w:lvlText w:val="%2."/>
      <w:lvlJc w:val="left"/>
      <w:pPr>
        <w:ind w:left="1800" w:hanging="360"/>
      </w:pPr>
    </w:lvl>
    <w:lvl w:ilvl="2" w:tplc="66067012" w:tentative="1">
      <w:start w:val="1"/>
      <w:numFmt w:val="lowerRoman"/>
      <w:lvlText w:val="%3."/>
      <w:lvlJc w:val="right"/>
      <w:pPr>
        <w:ind w:left="2520" w:hanging="180"/>
      </w:pPr>
    </w:lvl>
    <w:lvl w:ilvl="3" w:tplc="C106AD5C" w:tentative="1">
      <w:start w:val="1"/>
      <w:numFmt w:val="decimal"/>
      <w:lvlText w:val="%4."/>
      <w:lvlJc w:val="left"/>
      <w:pPr>
        <w:ind w:left="3240" w:hanging="360"/>
      </w:pPr>
    </w:lvl>
    <w:lvl w:ilvl="4" w:tplc="51DE2E4E" w:tentative="1">
      <w:start w:val="1"/>
      <w:numFmt w:val="lowerLetter"/>
      <w:lvlText w:val="%5."/>
      <w:lvlJc w:val="left"/>
      <w:pPr>
        <w:ind w:left="3960" w:hanging="360"/>
      </w:pPr>
    </w:lvl>
    <w:lvl w:ilvl="5" w:tplc="DEE6B5C6" w:tentative="1">
      <w:start w:val="1"/>
      <w:numFmt w:val="lowerRoman"/>
      <w:lvlText w:val="%6."/>
      <w:lvlJc w:val="right"/>
      <w:pPr>
        <w:ind w:left="4680" w:hanging="180"/>
      </w:pPr>
    </w:lvl>
    <w:lvl w:ilvl="6" w:tplc="F872C690" w:tentative="1">
      <w:start w:val="1"/>
      <w:numFmt w:val="decimal"/>
      <w:lvlText w:val="%7."/>
      <w:lvlJc w:val="left"/>
      <w:pPr>
        <w:ind w:left="5400" w:hanging="360"/>
      </w:pPr>
    </w:lvl>
    <w:lvl w:ilvl="7" w:tplc="3176F2EC" w:tentative="1">
      <w:start w:val="1"/>
      <w:numFmt w:val="lowerLetter"/>
      <w:lvlText w:val="%8."/>
      <w:lvlJc w:val="left"/>
      <w:pPr>
        <w:ind w:left="6120" w:hanging="360"/>
      </w:pPr>
    </w:lvl>
    <w:lvl w:ilvl="8" w:tplc="F70E83D8" w:tentative="1">
      <w:start w:val="1"/>
      <w:numFmt w:val="lowerRoman"/>
      <w:lvlText w:val="%9."/>
      <w:lvlJc w:val="right"/>
      <w:pPr>
        <w:ind w:left="6840" w:hanging="180"/>
      </w:pPr>
    </w:lvl>
  </w:abstractNum>
  <w:abstractNum w:abstractNumId="291" w15:restartNumberingAfterBreak="0">
    <w:nsid w:val="00000126"/>
    <w:multiLevelType w:val="hybridMultilevel"/>
    <w:tmpl w:val="E716D9C4"/>
    <w:lvl w:ilvl="0" w:tplc="1214C63A">
      <w:start w:val="1"/>
      <w:numFmt w:val="lowerRoman"/>
      <w:lvlText w:val="(%1)"/>
      <w:lvlJc w:val="left"/>
      <w:pPr>
        <w:ind w:left="2160" w:hanging="720"/>
      </w:pPr>
      <w:rPr>
        <w:rFonts w:hint="default"/>
      </w:rPr>
    </w:lvl>
    <w:lvl w:ilvl="1" w:tplc="432C657C" w:tentative="1">
      <w:start w:val="1"/>
      <w:numFmt w:val="lowerLetter"/>
      <w:lvlText w:val="%2."/>
      <w:lvlJc w:val="left"/>
      <w:pPr>
        <w:ind w:left="2520" w:hanging="360"/>
      </w:pPr>
    </w:lvl>
    <w:lvl w:ilvl="2" w:tplc="9AD6A6A0" w:tentative="1">
      <w:start w:val="1"/>
      <w:numFmt w:val="lowerRoman"/>
      <w:lvlText w:val="%3."/>
      <w:lvlJc w:val="right"/>
      <w:pPr>
        <w:ind w:left="3240" w:hanging="180"/>
      </w:pPr>
    </w:lvl>
    <w:lvl w:ilvl="3" w:tplc="EDEE43B0" w:tentative="1">
      <w:start w:val="1"/>
      <w:numFmt w:val="decimal"/>
      <w:lvlText w:val="%4."/>
      <w:lvlJc w:val="left"/>
      <w:pPr>
        <w:ind w:left="3960" w:hanging="360"/>
      </w:pPr>
    </w:lvl>
    <w:lvl w:ilvl="4" w:tplc="0CD2595A" w:tentative="1">
      <w:start w:val="1"/>
      <w:numFmt w:val="lowerLetter"/>
      <w:lvlText w:val="%5."/>
      <w:lvlJc w:val="left"/>
      <w:pPr>
        <w:ind w:left="4680" w:hanging="360"/>
      </w:pPr>
    </w:lvl>
    <w:lvl w:ilvl="5" w:tplc="53901002" w:tentative="1">
      <w:start w:val="1"/>
      <w:numFmt w:val="lowerRoman"/>
      <w:lvlText w:val="%6."/>
      <w:lvlJc w:val="right"/>
      <w:pPr>
        <w:ind w:left="5400" w:hanging="180"/>
      </w:pPr>
    </w:lvl>
    <w:lvl w:ilvl="6" w:tplc="770A2490" w:tentative="1">
      <w:start w:val="1"/>
      <w:numFmt w:val="decimal"/>
      <w:lvlText w:val="%7."/>
      <w:lvlJc w:val="left"/>
      <w:pPr>
        <w:ind w:left="6120" w:hanging="360"/>
      </w:pPr>
    </w:lvl>
    <w:lvl w:ilvl="7" w:tplc="019AB5E0" w:tentative="1">
      <w:start w:val="1"/>
      <w:numFmt w:val="lowerLetter"/>
      <w:lvlText w:val="%8."/>
      <w:lvlJc w:val="left"/>
      <w:pPr>
        <w:ind w:left="6840" w:hanging="360"/>
      </w:pPr>
    </w:lvl>
    <w:lvl w:ilvl="8" w:tplc="E06ACABA" w:tentative="1">
      <w:start w:val="1"/>
      <w:numFmt w:val="lowerRoman"/>
      <w:lvlText w:val="%9."/>
      <w:lvlJc w:val="right"/>
      <w:pPr>
        <w:ind w:left="7560" w:hanging="180"/>
      </w:pPr>
    </w:lvl>
  </w:abstractNum>
  <w:abstractNum w:abstractNumId="292" w15:restartNumberingAfterBreak="0">
    <w:nsid w:val="00000127"/>
    <w:multiLevelType w:val="hybridMultilevel"/>
    <w:tmpl w:val="9E0CC622"/>
    <w:lvl w:ilvl="0" w:tplc="7A0CA7F4">
      <w:start w:val="1"/>
      <w:numFmt w:val="lowerRoman"/>
      <w:lvlText w:val="(%1)"/>
      <w:lvlJc w:val="left"/>
      <w:pPr>
        <w:ind w:left="2160" w:hanging="720"/>
      </w:pPr>
      <w:rPr>
        <w:rFonts w:hint="default"/>
      </w:rPr>
    </w:lvl>
    <w:lvl w:ilvl="1" w:tplc="A98E4424">
      <w:start w:val="1"/>
      <w:numFmt w:val="lowerLetter"/>
      <w:lvlText w:val="%2."/>
      <w:lvlJc w:val="left"/>
      <w:pPr>
        <w:ind w:left="2520" w:hanging="360"/>
      </w:pPr>
    </w:lvl>
    <w:lvl w:ilvl="2" w:tplc="81D07AC0">
      <w:start w:val="1"/>
      <w:numFmt w:val="lowerRoman"/>
      <w:lvlText w:val="(%3)"/>
      <w:lvlJc w:val="right"/>
      <w:pPr>
        <w:ind w:left="2790" w:hanging="180"/>
      </w:pPr>
      <w:rPr>
        <w:rFonts w:ascii="Times New Roman" w:eastAsia="Times New Roman" w:hAnsi="Times New Roman" w:cs="Times New Roman"/>
      </w:rPr>
    </w:lvl>
    <w:lvl w:ilvl="3" w:tplc="7AC43B7E">
      <w:start w:val="1"/>
      <w:numFmt w:val="lowerRoman"/>
      <w:lvlText w:val="(%4)"/>
      <w:lvlJc w:val="left"/>
      <w:pPr>
        <w:ind w:left="3960" w:hanging="360"/>
      </w:pPr>
      <w:rPr>
        <w:rFonts w:ascii="Times New Roman" w:eastAsia="Times New Roman" w:hAnsi="Times New Roman" w:cs="Times New Roman"/>
      </w:rPr>
    </w:lvl>
    <w:lvl w:ilvl="4" w:tplc="E49CBB9A" w:tentative="1">
      <w:start w:val="1"/>
      <w:numFmt w:val="lowerLetter"/>
      <w:lvlText w:val="%5."/>
      <w:lvlJc w:val="left"/>
      <w:pPr>
        <w:ind w:left="4680" w:hanging="360"/>
      </w:pPr>
    </w:lvl>
    <w:lvl w:ilvl="5" w:tplc="9CFCE64A" w:tentative="1">
      <w:start w:val="1"/>
      <w:numFmt w:val="lowerRoman"/>
      <w:lvlText w:val="%6."/>
      <w:lvlJc w:val="right"/>
      <w:pPr>
        <w:ind w:left="5400" w:hanging="180"/>
      </w:pPr>
    </w:lvl>
    <w:lvl w:ilvl="6" w:tplc="5F70C4C2" w:tentative="1">
      <w:start w:val="1"/>
      <w:numFmt w:val="decimal"/>
      <w:lvlText w:val="%7."/>
      <w:lvlJc w:val="left"/>
      <w:pPr>
        <w:ind w:left="6120" w:hanging="360"/>
      </w:pPr>
    </w:lvl>
    <w:lvl w:ilvl="7" w:tplc="BC664D36" w:tentative="1">
      <w:start w:val="1"/>
      <w:numFmt w:val="lowerLetter"/>
      <w:lvlText w:val="%8."/>
      <w:lvlJc w:val="left"/>
      <w:pPr>
        <w:ind w:left="6840" w:hanging="360"/>
      </w:pPr>
    </w:lvl>
    <w:lvl w:ilvl="8" w:tplc="65E69986" w:tentative="1">
      <w:start w:val="1"/>
      <w:numFmt w:val="lowerRoman"/>
      <w:lvlText w:val="%9."/>
      <w:lvlJc w:val="right"/>
      <w:pPr>
        <w:ind w:left="7560" w:hanging="180"/>
      </w:pPr>
    </w:lvl>
  </w:abstractNum>
  <w:abstractNum w:abstractNumId="293" w15:restartNumberingAfterBreak="0">
    <w:nsid w:val="00000128"/>
    <w:multiLevelType w:val="hybridMultilevel"/>
    <w:tmpl w:val="8684FFAC"/>
    <w:lvl w:ilvl="0" w:tplc="3EDE562C">
      <w:start w:val="1"/>
      <w:numFmt w:val="lowerRoman"/>
      <w:lvlText w:val="(%1)"/>
      <w:lvlJc w:val="left"/>
      <w:pPr>
        <w:ind w:left="4320" w:hanging="720"/>
      </w:pPr>
      <w:rPr>
        <w:rFonts w:hint="default"/>
      </w:rPr>
    </w:lvl>
    <w:lvl w:ilvl="1" w:tplc="6BD8CDC6" w:tentative="1">
      <w:start w:val="1"/>
      <w:numFmt w:val="lowerLetter"/>
      <w:lvlText w:val="%2."/>
      <w:lvlJc w:val="left"/>
      <w:pPr>
        <w:ind w:left="4680" w:hanging="360"/>
      </w:pPr>
    </w:lvl>
    <w:lvl w:ilvl="2" w:tplc="C90A1E2C" w:tentative="1">
      <w:start w:val="1"/>
      <w:numFmt w:val="lowerRoman"/>
      <w:lvlText w:val="%3."/>
      <w:lvlJc w:val="right"/>
      <w:pPr>
        <w:ind w:left="5400" w:hanging="180"/>
      </w:pPr>
    </w:lvl>
    <w:lvl w:ilvl="3" w:tplc="EE746134" w:tentative="1">
      <w:start w:val="1"/>
      <w:numFmt w:val="decimal"/>
      <w:lvlText w:val="%4."/>
      <w:lvlJc w:val="left"/>
      <w:pPr>
        <w:ind w:left="6120" w:hanging="360"/>
      </w:pPr>
    </w:lvl>
    <w:lvl w:ilvl="4" w:tplc="7480D896" w:tentative="1">
      <w:start w:val="1"/>
      <w:numFmt w:val="lowerLetter"/>
      <w:lvlText w:val="%5."/>
      <w:lvlJc w:val="left"/>
      <w:pPr>
        <w:ind w:left="6840" w:hanging="360"/>
      </w:pPr>
    </w:lvl>
    <w:lvl w:ilvl="5" w:tplc="78B2D680" w:tentative="1">
      <w:start w:val="1"/>
      <w:numFmt w:val="lowerRoman"/>
      <w:lvlText w:val="%6."/>
      <w:lvlJc w:val="right"/>
      <w:pPr>
        <w:ind w:left="7560" w:hanging="180"/>
      </w:pPr>
    </w:lvl>
    <w:lvl w:ilvl="6" w:tplc="7C52C22A" w:tentative="1">
      <w:start w:val="1"/>
      <w:numFmt w:val="decimal"/>
      <w:lvlText w:val="%7."/>
      <w:lvlJc w:val="left"/>
      <w:pPr>
        <w:ind w:left="8280" w:hanging="360"/>
      </w:pPr>
    </w:lvl>
    <w:lvl w:ilvl="7" w:tplc="699293E8" w:tentative="1">
      <w:start w:val="1"/>
      <w:numFmt w:val="lowerLetter"/>
      <w:lvlText w:val="%8."/>
      <w:lvlJc w:val="left"/>
      <w:pPr>
        <w:ind w:left="9000" w:hanging="360"/>
      </w:pPr>
    </w:lvl>
    <w:lvl w:ilvl="8" w:tplc="B96A9E3E" w:tentative="1">
      <w:start w:val="1"/>
      <w:numFmt w:val="lowerRoman"/>
      <w:lvlText w:val="%9."/>
      <w:lvlJc w:val="right"/>
      <w:pPr>
        <w:ind w:left="9720" w:hanging="180"/>
      </w:pPr>
    </w:lvl>
  </w:abstractNum>
  <w:abstractNum w:abstractNumId="294" w15:restartNumberingAfterBreak="0">
    <w:nsid w:val="00000129"/>
    <w:multiLevelType w:val="hybridMultilevel"/>
    <w:tmpl w:val="9B860104"/>
    <w:lvl w:ilvl="0" w:tplc="C0F871E6">
      <w:start w:val="1"/>
      <w:numFmt w:val="lowerRoman"/>
      <w:lvlText w:val="(%1)"/>
      <w:lvlJc w:val="left"/>
      <w:pPr>
        <w:ind w:left="720" w:hanging="720"/>
      </w:pPr>
      <w:rPr>
        <w:rFonts w:hint="default"/>
      </w:rPr>
    </w:lvl>
    <w:lvl w:ilvl="1" w:tplc="0172AD38">
      <w:start w:val="1"/>
      <w:numFmt w:val="lowerLetter"/>
      <w:lvlText w:val="(%2)"/>
      <w:lvlJc w:val="left"/>
      <w:pPr>
        <w:ind w:left="1080" w:hanging="360"/>
      </w:pPr>
      <w:rPr>
        <w:rFonts w:hint="default"/>
        <w:b w:val="0"/>
      </w:rPr>
    </w:lvl>
    <w:lvl w:ilvl="2" w:tplc="DDF47C80">
      <w:start w:val="1"/>
      <w:numFmt w:val="decimal"/>
      <w:lvlText w:val="%3)"/>
      <w:lvlJc w:val="left"/>
      <w:pPr>
        <w:ind w:left="1800" w:hanging="180"/>
      </w:pPr>
    </w:lvl>
    <w:lvl w:ilvl="3" w:tplc="9E022CC4">
      <w:start w:val="1"/>
      <w:numFmt w:val="decimal"/>
      <w:lvlText w:val="%4."/>
      <w:lvlJc w:val="left"/>
      <w:pPr>
        <w:ind w:left="2520" w:hanging="360"/>
      </w:pPr>
      <w:rPr>
        <w:rFonts w:hint="default"/>
        <w:color w:val="000000"/>
      </w:rPr>
    </w:lvl>
    <w:lvl w:ilvl="4" w:tplc="BF50DEDA" w:tentative="1">
      <w:start w:val="1"/>
      <w:numFmt w:val="lowerLetter"/>
      <w:lvlText w:val="%5."/>
      <w:lvlJc w:val="left"/>
      <w:pPr>
        <w:ind w:left="3240" w:hanging="360"/>
      </w:pPr>
    </w:lvl>
    <w:lvl w:ilvl="5" w:tplc="EE302B3C" w:tentative="1">
      <w:start w:val="1"/>
      <w:numFmt w:val="lowerRoman"/>
      <w:lvlText w:val="%6."/>
      <w:lvlJc w:val="right"/>
      <w:pPr>
        <w:ind w:left="3960" w:hanging="180"/>
      </w:pPr>
    </w:lvl>
    <w:lvl w:ilvl="6" w:tplc="2026C942" w:tentative="1">
      <w:start w:val="1"/>
      <w:numFmt w:val="decimal"/>
      <w:lvlText w:val="%7."/>
      <w:lvlJc w:val="left"/>
      <w:pPr>
        <w:ind w:left="4680" w:hanging="360"/>
      </w:pPr>
    </w:lvl>
    <w:lvl w:ilvl="7" w:tplc="6BDEAB08" w:tentative="1">
      <w:start w:val="1"/>
      <w:numFmt w:val="lowerLetter"/>
      <w:lvlText w:val="%8."/>
      <w:lvlJc w:val="left"/>
      <w:pPr>
        <w:ind w:left="5400" w:hanging="360"/>
      </w:pPr>
    </w:lvl>
    <w:lvl w:ilvl="8" w:tplc="E61665B8" w:tentative="1">
      <w:start w:val="1"/>
      <w:numFmt w:val="lowerRoman"/>
      <w:lvlText w:val="%9."/>
      <w:lvlJc w:val="right"/>
      <w:pPr>
        <w:ind w:left="6120" w:hanging="180"/>
      </w:pPr>
    </w:lvl>
  </w:abstractNum>
  <w:abstractNum w:abstractNumId="295" w15:restartNumberingAfterBreak="0">
    <w:nsid w:val="0000012A"/>
    <w:multiLevelType w:val="hybridMultilevel"/>
    <w:tmpl w:val="69D444E8"/>
    <w:lvl w:ilvl="0" w:tplc="ABA6996A">
      <w:start w:val="1"/>
      <w:numFmt w:val="lowerLetter"/>
      <w:lvlText w:val="(%1)"/>
      <w:lvlJc w:val="left"/>
      <w:pPr>
        <w:ind w:left="720" w:hanging="360"/>
      </w:pPr>
      <w:rPr>
        <w:rFonts w:hint="default"/>
      </w:rPr>
    </w:lvl>
    <w:lvl w:ilvl="1" w:tplc="E71A77F6" w:tentative="1">
      <w:start w:val="1"/>
      <w:numFmt w:val="lowerLetter"/>
      <w:lvlText w:val="%2."/>
      <w:lvlJc w:val="left"/>
      <w:pPr>
        <w:ind w:left="1440" w:hanging="360"/>
      </w:pPr>
    </w:lvl>
    <w:lvl w:ilvl="2" w:tplc="AB709A40" w:tentative="1">
      <w:start w:val="1"/>
      <w:numFmt w:val="lowerRoman"/>
      <w:lvlText w:val="%3."/>
      <w:lvlJc w:val="right"/>
      <w:pPr>
        <w:ind w:left="2160" w:hanging="180"/>
      </w:pPr>
    </w:lvl>
    <w:lvl w:ilvl="3" w:tplc="09AC5394" w:tentative="1">
      <w:start w:val="1"/>
      <w:numFmt w:val="decimal"/>
      <w:lvlText w:val="%4."/>
      <w:lvlJc w:val="left"/>
      <w:pPr>
        <w:ind w:left="2880" w:hanging="360"/>
      </w:pPr>
    </w:lvl>
    <w:lvl w:ilvl="4" w:tplc="DC8804A8" w:tentative="1">
      <w:start w:val="1"/>
      <w:numFmt w:val="lowerLetter"/>
      <w:lvlText w:val="%5."/>
      <w:lvlJc w:val="left"/>
      <w:pPr>
        <w:ind w:left="3600" w:hanging="360"/>
      </w:pPr>
    </w:lvl>
    <w:lvl w:ilvl="5" w:tplc="1A88200A" w:tentative="1">
      <w:start w:val="1"/>
      <w:numFmt w:val="lowerRoman"/>
      <w:lvlText w:val="%6."/>
      <w:lvlJc w:val="right"/>
      <w:pPr>
        <w:ind w:left="4320" w:hanging="180"/>
      </w:pPr>
    </w:lvl>
    <w:lvl w:ilvl="6" w:tplc="77D24C62" w:tentative="1">
      <w:start w:val="1"/>
      <w:numFmt w:val="decimal"/>
      <w:lvlText w:val="%7."/>
      <w:lvlJc w:val="left"/>
      <w:pPr>
        <w:ind w:left="5040" w:hanging="360"/>
      </w:pPr>
    </w:lvl>
    <w:lvl w:ilvl="7" w:tplc="9F2A81CA" w:tentative="1">
      <w:start w:val="1"/>
      <w:numFmt w:val="lowerLetter"/>
      <w:lvlText w:val="%8."/>
      <w:lvlJc w:val="left"/>
      <w:pPr>
        <w:ind w:left="5760" w:hanging="360"/>
      </w:pPr>
    </w:lvl>
    <w:lvl w:ilvl="8" w:tplc="9BCEB81C" w:tentative="1">
      <w:start w:val="1"/>
      <w:numFmt w:val="lowerRoman"/>
      <w:lvlText w:val="%9."/>
      <w:lvlJc w:val="right"/>
      <w:pPr>
        <w:ind w:left="6480" w:hanging="180"/>
      </w:pPr>
    </w:lvl>
  </w:abstractNum>
  <w:abstractNum w:abstractNumId="296" w15:restartNumberingAfterBreak="0">
    <w:nsid w:val="0000012B"/>
    <w:multiLevelType w:val="hybridMultilevel"/>
    <w:tmpl w:val="A2B0D522"/>
    <w:lvl w:ilvl="0" w:tplc="F78E9794">
      <w:start w:val="1"/>
      <w:numFmt w:val="lowerRoman"/>
      <w:lvlText w:val="(%1)"/>
      <w:lvlJc w:val="left"/>
      <w:pPr>
        <w:ind w:left="1080" w:hanging="360"/>
      </w:pPr>
      <w:rPr>
        <w:rFonts w:hint="default"/>
      </w:rPr>
    </w:lvl>
    <w:lvl w:ilvl="1" w:tplc="8326C306">
      <w:start w:val="1"/>
      <w:numFmt w:val="lowerRoman"/>
      <w:lvlText w:val="%2."/>
      <w:lvlJc w:val="right"/>
      <w:pPr>
        <w:ind w:left="1800" w:hanging="360"/>
      </w:pPr>
    </w:lvl>
    <w:lvl w:ilvl="2" w:tplc="4A144406" w:tentative="1">
      <w:start w:val="1"/>
      <w:numFmt w:val="lowerRoman"/>
      <w:lvlText w:val="%3."/>
      <w:lvlJc w:val="right"/>
      <w:pPr>
        <w:ind w:left="2520" w:hanging="180"/>
      </w:pPr>
    </w:lvl>
    <w:lvl w:ilvl="3" w:tplc="0DAE077C" w:tentative="1">
      <w:start w:val="1"/>
      <w:numFmt w:val="decimal"/>
      <w:lvlText w:val="%4."/>
      <w:lvlJc w:val="left"/>
      <w:pPr>
        <w:ind w:left="3240" w:hanging="360"/>
      </w:pPr>
    </w:lvl>
    <w:lvl w:ilvl="4" w:tplc="87F4324A" w:tentative="1">
      <w:start w:val="1"/>
      <w:numFmt w:val="lowerLetter"/>
      <w:lvlText w:val="%5."/>
      <w:lvlJc w:val="left"/>
      <w:pPr>
        <w:ind w:left="3960" w:hanging="360"/>
      </w:pPr>
    </w:lvl>
    <w:lvl w:ilvl="5" w:tplc="AE4667A4" w:tentative="1">
      <w:start w:val="1"/>
      <w:numFmt w:val="lowerRoman"/>
      <w:lvlText w:val="%6."/>
      <w:lvlJc w:val="right"/>
      <w:pPr>
        <w:ind w:left="4680" w:hanging="180"/>
      </w:pPr>
    </w:lvl>
    <w:lvl w:ilvl="6" w:tplc="8D70A8EC" w:tentative="1">
      <w:start w:val="1"/>
      <w:numFmt w:val="decimal"/>
      <w:lvlText w:val="%7."/>
      <w:lvlJc w:val="left"/>
      <w:pPr>
        <w:ind w:left="5400" w:hanging="360"/>
      </w:pPr>
    </w:lvl>
    <w:lvl w:ilvl="7" w:tplc="EB3CF7A8" w:tentative="1">
      <w:start w:val="1"/>
      <w:numFmt w:val="lowerLetter"/>
      <w:lvlText w:val="%8."/>
      <w:lvlJc w:val="left"/>
      <w:pPr>
        <w:ind w:left="6120" w:hanging="360"/>
      </w:pPr>
    </w:lvl>
    <w:lvl w:ilvl="8" w:tplc="A8AAEE50" w:tentative="1">
      <w:start w:val="1"/>
      <w:numFmt w:val="lowerRoman"/>
      <w:lvlText w:val="%9."/>
      <w:lvlJc w:val="right"/>
      <w:pPr>
        <w:ind w:left="6840" w:hanging="180"/>
      </w:pPr>
    </w:lvl>
  </w:abstractNum>
  <w:abstractNum w:abstractNumId="297" w15:restartNumberingAfterBreak="0">
    <w:nsid w:val="0000012C"/>
    <w:multiLevelType w:val="hybridMultilevel"/>
    <w:tmpl w:val="949A627C"/>
    <w:lvl w:ilvl="0" w:tplc="20606498">
      <w:start w:val="1"/>
      <w:numFmt w:val="lowerRoman"/>
      <w:lvlText w:val="(%1)"/>
      <w:lvlJc w:val="left"/>
      <w:pPr>
        <w:ind w:left="720" w:hanging="360"/>
      </w:pPr>
      <w:rPr>
        <w:rFonts w:hint="default"/>
      </w:rPr>
    </w:lvl>
    <w:lvl w:ilvl="1" w:tplc="B5726318">
      <w:start w:val="1"/>
      <w:numFmt w:val="lowerLetter"/>
      <w:lvlText w:val="%2."/>
      <w:lvlJc w:val="left"/>
      <w:pPr>
        <w:ind w:left="1440" w:hanging="360"/>
      </w:pPr>
    </w:lvl>
    <w:lvl w:ilvl="2" w:tplc="0D7EE59E" w:tentative="1">
      <w:start w:val="1"/>
      <w:numFmt w:val="lowerRoman"/>
      <w:lvlText w:val="%3."/>
      <w:lvlJc w:val="right"/>
      <w:pPr>
        <w:ind w:left="2160" w:hanging="180"/>
      </w:pPr>
    </w:lvl>
    <w:lvl w:ilvl="3" w:tplc="73A4B396" w:tentative="1">
      <w:start w:val="1"/>
      <w:numFmt w:val="decimal"/>
      <w:lvlText w:val="%4."/>
      <w:lvlJc w:val="left"/>
      <w:pPr>
        <w:ind w:left="2880" w:hanging="360"/>
      </w:pPr>
    </w:lvl>
    <w:lvl w:ilvl="4" w:tplc="F398B89E" w:tentative="1">
      <w:start w:val="1"/>
      <w:numFmt w:val="lowerLetter"/>
      <w:lvlText w:val="%5."/>
      <w:lvlJc w:val="left"/>
      <w:pPr>
        <w:ind w:left="3600" w:hanging="360"/>
      </w:pPr>
    </w:lvl>
    <w:lvl w:ilvl="5" w:tplc="0680B9B2" w:tentative="1">
      <w:start w:val="1"/>
      <w:numFmt w:val="lowerRoman"/>
      <w:lvlText w:val="%6."/>
      <w:lvlJc w:val="right"/>
      <w:pPr>
        <w:ind w:left="4320" w:hanging="180"/>
      </w:pPr>
    </w:lvl>
    <w:lvl w:ilvl="6" w:tplc="8556C1FA" w:tentative="1">
      <w:start w:val="1"/>
      <w:numFmt w:val="decimal"/>
      <w:lvlText w:val="%7."/>
      <w:lvlJc w:val="left"/>
      <w:pPr>
        <w:ind w:left="5040" w:hanging="360"/>
      </w:pPr>
    </w:lvl>
    <w:lvl w:ilvl="7" w:tplc="48460446" w:tentative="1">
      <w:start w:val="1"/>
      <w:numFmt w:val="lowerLetter"/>
      <w:lvlText w:val="%8."/>
      <w:lvlJc w:val="left"/>
      <w:pPr>
        <w:ind w:left="5760" w:hanging="360"/>
      </w:pPr>
    </w:lvl>
    <w:lvl w:ilvl="8" w:tplc="2B4C5C32" w:tentative="1">
      <w:start w:val="1"/>
      <w:numFmt w:val="lowerRoman"/>
      <w:lvlText w:val="%9."/>
      <w:lvlJc w:val="right"/>
      <w:pPr>
        <w:ind w:left="6480" w:hanging="180"/>
      </w:pPr>
    </w:lvl>
  </w:abstractNum>
  <w:abstractNum w:abstractNumId="298" w15:restartNumberingAfterBreak="0">
    <w:nsid w:val="0000012D"/>
    <w:multiLevelType w:val="hybridMultilevel"/>
    <w:tmpl w:val="149876EC"/>
    <w:lvl w:ilvl="0" w:tplc="8C84315A">
      <w:start w:val="1"/>
      <w:numFmt w:val="lowerLetter"/>
      <w:lvlText w:val="(%1)"/>
      <w:lvlJc w:val="left"/>
      <w:pPr>
        <w:ind w:left="720" w:hanging="360"/>
      </w:pPr>
      <w:rPr>
        <w:rFonts w:hint="default"/>
      </w:rPr>
    </w:lvl>
    <w:lvl w:ilvl="1" w:tplc="BB8209A6" w:tentative="1">
      <w:start w:val="1"/>
      <w:numFmt w:val="lowerLetter"/>
      <w:lvlText w:val="%2."/>
      <w:lvlJc w:val="left"/>
      <w:pPr>
        <w:ind w:left="1440" w:hanging="360"/>
      </w:pPr>
    </w:lvl>
    <w:lvl w:ilvl="2" w:tplc="A5286D6E" w:tentative="1">
      <w:start w:val="1"/>
      <w:numFmt w:val="lowerRoman"/>
      <w:lvlText w:val="%3."/>
      <w:lvlJc w:val="right"/>
      <w:pPr>
        <w:ind w:left="2160" w:hanging="180"/>
      </w:pPr>
    </w:lvl>
    <w:lvl w:ilvl="3" w:tplc="8C6A4A96" w:tentative="1">
      <w:start w:val="1"/>
      <w:numFmt w:val="decimal"/>
      <w:lvlText w:val="%4."/>
      <w:lvlJc w:val="left"/>
      <w:pPr>
        <w:ind w:left="2880" w:hanging="360"/>
      </w:pPr>
    </w:lvl>
    <w:lvl w:ilvl="4" w:tplc="CA6E7FB6" w:tentative="1">
      <w:start w:val="1"/>
      <w:numFmt w:val="lowerLetter"/>
      <w:lvlText w:val="%5."/>
      <w:lvlJc w:val="left"/>
      <w:pPr>
        <w:ind w:left="3600" w:hanging="360"/>
      </w:pPr>
    </w:lvl>
    <w:lvl w:ilvl="5" w:tplc="FF503CB4" w:tentative="1">
      <w:start w:val="1"/>
      <w:numFmt w:val="lowerRoman"/>
      <w:lvlText w:val="%6."/>
      <w:lvlJc w:val="right"/>
      <w:pPr>
        <w:ind w:left="4320" w:hanging="180"/>
      </w:pPr>
    </w:lvl>
    <w:lvl w:ilvl="6" w:tplc="4D1824F8" w:tentative="1">
      <w:start w:val="1"/>
      <w:numFmt w:val="decimal"/>
      <w:lvlText w:val="%7."/>
      <w:lvlJc w:val="left"/>
      <w:pPr>
        <w:ind w:left="5040" w:hanging="360"/>
      </w:pPr>
    </w:lvl>
    <w:lvl w:ilvl="7" w:tplc="9A44BF8A" w:tentative="1">
      <w:start w:val="1"/>
      <w:numFmt w:val="lowerLetter"/>
      <w:lvlText w:val="%8."/>
      <w:lvlJc w:val="left"/>
      <w:pPr>
        <w:ind w:left="5760" w:hanging="360"/>
      </w:pPr>
    </w:lvl>
    <w:lvl w:ilvl="8" w:tplc="A92A2EF6" w:tentative="1">
      <w:start w:val="1"/>
      <w:numFmt w:val="lowerRoman"/>
      <w:lvlText w:val="%9."/>
      <w:lvlJc w:val="right"/>
      <w:pPr>
        <w:ind w:left="6480" w:hanging="180"/>
      </w:pPr>
    </w:lvl>
  </w:abstractNum>
  <w:abstractNum w:abstractNumId="299" w15:restartNumberingAfterBreak="0">
    <w:nsid w:val="0000012E"/>
    <w:multiLevelType w:val="hybridMultilevel"/>
    <w:tmpl w:val="372E2A3A"/>
    <w:lvl w:ilvl="0" w:tplc="A4C6B036">
      <w:start w:val="1"/>
      <w:numFmt w:val="lowerLetter"/>
      <w:lvlText w:val="(%1)"/>
      <w:lvlJc w:val="left"/>
      <w:pPr>
        <w:ind w:left="900" w:hanging="720"/>
      </w:pPr>
      <w:rPr>
        <w:rFonts w:hint="default"/>
      </w:rPr>
    </w:lvl>
    <w:lvl w:ilvl="1" w:tplc="9082457A" w:tentative="1">
      <w:start w:val="1"/>
      <w:numFmt w:val="lowerLetter"/>
      <w:lvlText w:val="%2."/>
      <w:lvlJc w:val="left"/>
      <w:pPr>
        <w:ind w:left="1440" w:hanging="360"/>
      </w:pPr>
    </w:lvl>
    <w:lvl w:ilvl="2" w:tplc="B282C23A" w:tentative="1">
      <w:start w:val="1"/>
      <w:numFmt w:val="lowerRoman"/>
      <w:lvlText w:val="%3."/>
      <w:lvlJc w:val="right"/>
      <w:pPr>
        <w:ind w:left="2160" w:hanging="180"/>
      </w:pPr>
    </w:lvl>
    <w:lvl w:ilvl="3" w:tplc="C8F86D58" w:tentative="1">
      <w:start w:val="1"/>
      <w:numFmt w:val="decimal"/>
      <w:lvlText w:val="%4."/>
      <w:lvlJc w:val="left"/>
      <w:pPr>
        <w:ind w:left="2880" w:hanging="360"/>
      </w:pPr>
    </w:lvl>
    <w:lvl w:ilvl="4" w:tplc="4CD4F918" w:tentative="1">
      <w:start w:val="1"/>
      <w:numFmt w:val="lowerLetter"/>
      <w:lvlText w:val="%5."/>
      <w:lvlJc w:val="left"/>
      <w:pPr>
        <w:ind w:left="3600" w:hanging="360"/>
      </w:pPr>
    </w:lvl>
    <w:lvl w:ilvl="5" w:tplc="BCD48522" w:tentative="1">
      <w:start w:val="1"/>
      <w:numFmt w:val="lowerRoman"/>
      <w:lvlText w:val="%6."/>
      <w:lvlJc w:val="right"/>
      <w:pPr>
        <w:ind w:left="4320" w:hanging="180"/>
      </w:pPr>
    </w:lvl>
    <w:lvl w:ilvl="6" w:tplc="EE34CE7A" w:tentative="1">
      <w:start w:val="1"/>
      <w:numFmt w:val="decimal"/>
      <w:lvlText w:val="%7."/>
      <w:lvlJc w:val="left"/>
      <w:pPr>
        <w:ind w:left="5040" w:hanging="360"/>
      </w:pPr>
    </w:lvl>
    <w:lvl w:ilvl="7" w:tplc="C67E6D8E" w:tentative="1">
      <w:start w:val="1"/>
      <w:numFmt w:val="lowerLetter"/>
      <w:lvlText w:val="%8."/>
      <w:lvlJc w:val="left"/>
      <w:pPr>
        <w:ind w:left="5760" w:hanging="360"/>
      </w:pPr>
    </w:lvl>
    <w:lvl w:ilvl="8" w:tplc="3ECCA68E" w:tentative="1">
      <w:start w:val="1"/>
      <w:numFmt w:val="lowerRoman"/>
      <w:lvlText w:val="%9."/>
      <w:lvlJc w:val="right"/>
      <w:pPr>
        <w:ind w:left="6480" w:hanging="180"/>
      </w:pPr>
    </w:lvl>
  </w:abstractNum>
  <w:abstractNum w:abstractNumId="300" w15:restartNumberingAfterBreak="0">
    <w:nsid w:val="0000012F"/>
    <w:multiLevelType w:val="hybridMultilevel"/>
    <w:tmpl w:val="618A7FCE"/>
    <w:lvl w:ilvl="0" w:tplc="54A22CF4">
      <w:start w:val="1"/>
      <w:numFmt w:val="lowerRoman"/>
      <w:lvlText w:val="(%1)"/>
      <w:lvlJc w:val="left"/>
      <w:pPr>
        <w:ind w:left="1440" w:hanging="720"/>
      </w:pPr>
      <w:rPr>
        <w:rFonts w:hint="default"/>
      </w:rPr>
    </w:lvl>
    <w:lvl w:ilvl="1" w:tplc="E5A46CC0" w:tentative="1">
      <w:start w:val="1"/>
      <w:numFmt w:val="lowerLetter"/>
      <w:lvlText w:val="%2."/>
      <w:lvlJc w:val="left"/>
      <w:pPr>
        <w:ind w:left="1800" w:hanging="360"/>
      </w:pPr>
    </w:lvl>
    <w:lvl w:ilvl="2" w:tplc="90208144" w:tentative="1">
      <w:start w:val="1"/>
      <w:numFmt w:val="lowerRoman"/>
      <w:lvlText w:val="%3."/>
      <w:lvlJc w:val="right"/>
      <w:pPr>
        <w:ind w:left="2520" w:hanging="180"/>
      </w:pPr>
    </w:lvl>
    <w:lvl w:ilvl="3" w:tplc="A5681218" w:tentative="1">
      <w:start w:val="1"/>
      <w:numFmt w:val="decimal"/>
      <w:lvlText w:val="%4."/>
      <w:lvlJc w:val="left"/>
      <w:pPr>
        <w:ind w:left="3240" w:hanging="360"/>
      </w:pPr>
    </w:lvl>
    <w:lvl w:ilvl="4" w:tplc="72A21EAA" w:tentative="1">
      <w:start w:val="1"/>
      <w:numFmt w:val="lowerLetter"/>
      <w:lvlText w:val="%5."/>
      <w:lvlJc w:val="left"/>
      <w:pPr>
        <w:ind w:left="3960" w:hanging="360"/>
      </w:pPr>
    </w:lvl>
    <w:lvl w:ilvl="5" w:tplc="DC822968" w:tentative="1">
      <w:start w:val="1"/>
      <w:numFmt w:val="lowerRoman"/>
      <w:lvlText w:val="%6."/>
      <w:lvlJc w:val="right"/>
      <w:pPr>
        <w:ind w:left="4680" w:hanging="180"/>
      </w:pPr>
    </w:lvl>
    <w:lvl w:ilvl="6" w:tplc="C6D21AE2" w:tentative="1">
      <w:start w:val="1"/>
      <w:numFmt w:val="decimal"/>
      <w:lvlText w:val="%7."/>
      <w:lvlJc w:val="left"/>
      <w:pPr>
        <w:ind w:left="5400" w:hanging="360"/>
      </w:pPr>
    </w:lvl>
    <w:lvl w:ilvl="7" w:tplc="B9CAFC36" w:tentative="1">
      <w:start w:val="1"/>
      <w:numFmt w:val="lowerLetter"/>
      <w:lvlText w:val="%8."/>
      <w:lvlJc w:val="left"/>
      <w:pPr>
        <w:ind w:left="6120" w:hanging="360"/>
      </w:pPr>
    </w:lvl>
    <w:lvl w:ilvl="8" w:tplc="460E083A" w:tentative="1">
      <w:start w:val="1"/>
      <w:numFmt w:val="lowerRoman"/>
      <w:lvlText w:val="%9."/>
      <w:lvlJc w:val="right"/>
      <w:pPr>
        <w:ind w:left="6840" w:hanging="180"/>
      </w:pPr>
    </w:lvl>
  </w:abstractNum>
  <w:abstractNum w:abstractNumId="301" w15:restartNumberingAfterBreak="0">
    <w:nsid w:val="00000130"/>
    <w:multiLevelType w:val="hybridMultilevel"/>
    <w:tmpl w:val="7C1259EE"/>
    <w:lvl w:ilvl="0" w:tplc="D55CD8B8">
      <w:start w:val="1"/>
      <w:numFmt w:val="lowerLetter"/>
      <w:lvlText w:val="(%1)"/>
      <w:lvlJc w:val="left"/>
      <w:pPr>
        <w:ind w:left="720" w:hanging="360"/>
      </w:pPr>
      <w:rPr>
        <w:rFonts w:hint="default"/>
      </w:rPr>
    </w:lvl>
    <w:lvl w:ilvl="1" w:tplc="CC6CEDAC" w:tentative="1">
      <w:start w:val="1"/>
      <w:numFmt w:val="lowerLetter"/>
      <w:lvlText w:val="%2."/>
      <w:lvlJc w:val="left"/>
      <w:pPr>
        <w:ind w:left="1440" w:hanging="360"/>
      </w:pPr>
    </w:lvl>
    <w:lvl w:ilvl="2" w:tplc="87400C6E" w:tentative="1">
      <w:start w:val="1"/>
      <w:numFmt w:val="lowerRoman"/>
      <w:lvlText w:val="%3."/>
      <w:lvlJc w:val="right"/>
      <w:pPr>
        <w:ind w:left="2160" w:hanging="180"/>
      </w:pPr>
    </w:lvl>
    <w:lvl w:ilvl="3" w:tplc="391A032C" w:tentative="1">
      <w:start w:val="1"/>
      <w:numFmt w:val="decimal"/>
      <w:lvlText w:val="%4."/>
      <w:lvlJc w:val="left"/>
      <w:pPr>
        <w:ind w:left="2880" w:hanging="360"/>
      </w:pPr>
    </w:lvl>
    <w:lvl w:ilvl="4" w:tplc="EC0C1EDC" w:tentative="1">
      <w:start w:val="1"/>
      <w:numFmt w:val="lowerLetter"/>
      <w:lvlText w:val="%5."/>
      <w:lvlJc w:val="left"/>
      <w:pPr>
        <w:ind w:left="3600" w:hanging="360"/>
      </w:pPr>
    </w:lvl>
    <w:lvl w:ilvl="5" w:tplc="371EEE54" w:tentative="1">
      <w:start w:val="1"/>
      <w:numFmt w:val="lowerRoman"/>
      <w:lvlText w:val="%6."/>
      <w:lvlJc w:val="right"/>
      <w:pPr>
        <w:ind w:left="4320" w:hanging="180"/>
      </w:pPr>
    </w:lvl>
    <w:lvl w:ilvl="6" w:tplc="A58ED03A" w:tentative="1">
      <w:start w:val="1"/>
      <w:numFmt w:val="decimal"/>
      <w:lvlText w:val="%7."/>
      <w:lvlJc w:val="left"/>
      <w:pPr>
        <w:ind w:left="5040" w:hanging="360"/>
      </w:pPr>
    </w:lvl>
    <w:lvl w:ilvl="7" w:tplc="E3A8567A" w:tentative="1">
      <w:start w:val="1"/>
      <w:numFmt w:val="lowerLetter"/>
      <w:lvlText w:val="%8."/>
      <w:lvlJc w:val="left"/>
      <w:pPr>
        <w:ind w:left="5760" w:hanging="360"/>
      </w:pPr>
    </w:lvl>
    <w:lvl w:ilvl="8" w:tplc="F7761A38" w:tentative="1">
      <w:start w:val="1"/>
      <w:numFmt w:val="lowerRoman"/>
      <w:lvlText w:val="%9."/>
      <w:lvlJc w:val="right"/>
      <w:pPr>
        <w:ind w:left="6480" w:hanging="180"/>
      </w:pPr>
    </w:lvl>
  </w:abstractNum>
  <w:abstractNum w:abstractNumId="302" w15:restartNumberingAfterBreak="0">
    <w:nsid w:val="00000131"/>
    <w:multiLevelType w:val="hybridMultilevel"/>
    <w:tmpl w:val="561CDE2C"/>
    <w:lvl w:ilvl="0" w:tplc="064E2CF6">
      <w:start w:val="1"/>
      <w:numFmt w:val="lowerLetter"/>
      <w:lvlText w:val="(%1)"/>
      <w:lvlJc w:val="left"/>
      <w:pPr>
        <w:ind w:left="720" w:hanging="360"/>
      </w:pPr>
      <w:rPr>
        <w:rFonts w:hint="default"/>
      </w:rPr>
    </w:lvl>
    <w:lvl w:ilvl="1" w:tplc="52A2999E" w:tentative="1">
      <w:start w:val="1"/>
      <w:numFmt w:val="lowerLetter"/>
      <w:lvlText w:val="%2."/>
      <w:lvlJc w:val="left"/>
      <w:pPr>
        <w:ind w:left="1440" w:hanging="360"/>
      </w:pPr>
    </w:lvl>
    <w:lvl w:ilvl="2" w:tplc="E89A0B9C" w:tentative="1">
      <w:start w:val="1"/>
      <w:numFmt w:val="lowerRoman"/>
      <w:lvlText w:val="%3."/>
      <w:lvlJc w:val="right"/>
      <w:pPr>
        <w:ind w:left="2160" w:hanging="180"/>
      </w:pPr>
    </w:lvl>
    <w:lvl w:ilvl="3" w:tplc="B8040F8E" w:tentative="1">
      <w:start w:val="1"/>
      <w:numFmt w:val="decimal"/>
      <w:lvlText w:val="%4."/>
      <w:lvlJc w:val="left"/>
      <w:pPr>
        <w:ind w:left="2880" w:hanging="360"/>
      </w:pPr>
    </w:lvl>
    <w:lvl w:ilvl="4" w:tplc="29228194" w:tentative="1">
      <w:start w:val="1"/>
      <w:numFmt w:val="lowerLetter"/>
      <w:lvlText w:val="%5."/>
      <w:lvlJc w:val="left"/>
      <w:pPr>
        <w:ind w:left="3600" w:hanging="360"/>
      </w:pPr>
    </w:lvl>
    <w:lvl w:ilvl="5" w:tplc="7D688EDA" w:tentative="1">
      <w:start w:val="1"/>
      <w:numFmt w:val="lowerRoman"/>
      <w:lvlText w:val="%6."/>
      <w:lvlJc w:val="right"/>
      <w:pPr>
        <w:ind w:left="4320" w:hanging="180"/>
      </w:pPr>
    </w:lvl>
    <w:lvl w:ilvl="6" w:tplc="B89831E8" w:tentative="1">
      <w:start w:val="1"/>
      <w:numFmt w:val="decimal"/>
      <w:lvlText w:val="%7."/>
      <w:lvlJc w:val="left"/>
      <w:pPr>
        <w:ind w:left="5040" w:hanging="360"/>
      </w:pPr>
    </w:lvl>
    <w:lvl w:ilvl="7" w:tplc="E6EC9582" w:tentative="1">
      <w:start w:val="1"/>
      <w:numFmt w:val="lowerLetter"/>
      <w:lvlText w:val="%8."/>
      <w:lvlJc w:val="left"/>
      <w:pPr>
        <w:ind w:left="5760" w:hanging="360"/>
      </w:pPr>
    </w:lvl>
    <w:lvl w:ilvl="8" w:tplc="058C2848" w:tentative="1">
      <w:start w:val="1"/>
      <w:numFmt w:val="lowerRoman"/>
      <w:lvlText w:val="%9."/>
      <w:lvlJc w:val="right"/>
      <w:pPr>
        <w:ind w:left="6480" w:hanging="180"/>
      </w:pPr>
    </w:lvl>
  </w:abstractNum>
  <w:abstractNum w:abstractNumId="303" w15:restartNumberingAfterBreak="0">
    <w:nsid w:val="00000132"/>
    <w:multiLevelType w:val="hybridMultilevel"/>
    <w:tmpl w:val="9E72F24A"/>
    <w:lvl w:ilvl="0" w:tplc="5C58F2FA">
      <w:start w:val="1"/>
      <w:numFmt w:val="lowerRoman"/>
      <w:lvlText w:val="(%1)"/>
      <w:lvlJc w:val="left"/>
      <w:pPr>
        <w:ind w:left="1440" w:hanging="720"/>
      </w:pPr>
      <w:rPr>
        <w:rFonts w:hint="default"/>
      </w:rPr>
    </w:lvl>
    <w:lvl w:ilvl="1" w:tplc="011E3BEC">
      <w:start w:val="1"/>
      <w:numFmt w:val="lowerLetter"/>
      <w:lvlText w:val="%2."/>
      <w:lvlJc w:val="left"/>
      <w:pPr>
        <w:ind w:left="1800" w:hanging="360"/>
      </w:pPr>
    </w:lvl>
    <w:lvl w:ilvl="2" w:tplc="567C58F2" w:tentative="1">
      <w:start w:val="1"/>
      <w:numFmt w:val="lowerRoman"/>
      <w:lvlText w:val="%3."/>
      <w:lvlJc w:val="right"/>
      <w:pPr>
        <w:ind w:left="2520" w:hanging="180"/>
      </w:pPr>
    </w:lvl>
    <w:lvl w:ilvl="3" w:tplc="D25A583E" w:tentative="1">
      <w:start w:val="1"/>
      <w:numFmt w:val="decimal"/>
      <w:lvlText w:val="%4."/>
      <w:lvlJc w:val="left"/>
      <w:pPr>
        <w:ind w:left="3240" w:hanging="360"/>
      </w:pPr>
    </w:lvl>
    <w:lvl w:ilvl="4" w:tplc="B1C6715E" w:tentative="1">
      <w:start w:val="1"/>
      <w:numFmt w:val="lowerLetter"/>
      <w:lvlText w:val="%5."/>
      <w:lvlJc w:val="left"/>
      <w:pPr>
        <w:ind w:left="3960" w:hanging="360"/>
      </w:pPr>
    </w:lvl>
    <w:lvl w:ilvl="5" w:tplc="867E32B8" w:tentative="1">
      <w:start w:val="1"/>
      <w:numFmt w:val="lowerRoman"/>
      <w:lvlText w:val="%6."/>
      <w:lvlJc w:val="right"/>
      <w:pPr>
        <w:ind w:left="4680" w:hanging="180"/>
      </w:pPr>
    </w:lvl>
    <w:lvl w:ilvl="6" w:tplc="305A55CA" w:tentative="1">
      <w:start w:val="1"/>
      <w:numFmt w:val="decimal"/>
      <w:lvlText w:val="%7."/>
      <w:lvlJc w:val="left"/>
      <w:pPr>
        <w:ind w:left="5400" w:hanging="360"/>
      </w:pPr>
    </w:lvl>
    <w:lvl w:ilvl="7" w:tplc="975C4B10" w:tentative="1">
      <w:start w:val="1"/>
      <w:numFmt w:val="lowerLetter"/>
      <w:lvlText w:val="%8."/>
      <w:lvlJc w:val="left"/>
      <w:pPr>
        <w:ind w:left="6120" w:hanging="360"/>
      </w:pPr>
    </w:lvl>
    <w:lvl w:ilvl="8" w:tplc="F62EEEB6" w:tentative="1">
      <w:start w:val="1"/>
      <w:numFmt w:val="lowerRoman"/>
      <w:lvlText w:val="%9."/>
      <w:lvlJc w:val="right"/>
      <w:pPr>
        <w:ind w:left="6840" w:hanging="180"/>
      </w:pPr>
    </w:lvl>
  </w:abstractNum>
  <w:abstractNum w:abstractNumId="304" w15:restartNumberingAfterBreak="0">
    <w:nsid w:val="00000133"/>
    <w:multiLevelType w:val="hybridMultilevel"/>
    <w:tmpl w:val="5286476E"/>
    <w:lvl w:ilvl="0" w:tplc="AD367874">
      <w:start w:val="1"/>
      <w:numFmt w:val="lowerRoman"/>
      <w:lvlText w:val="(%1)"/>
      <w:lvlJc w:val="left"/>
      <w:pPr>
        <w:ind w:left="1440" w:hanging="720"/>
      </w:pPr>
      <w:rPr>
        <w:rFonts w:hint="default"/>
      </w:rPr>
    </w:lvl>
    <w:lvl w:ilvl="1" w:tplc="8D56AAFE" w:tentative="1">
      <w:start w:val="1"/>
      <w:numFmt w:val="lowerLetter"/>
      <w:lvlText w:val="%2."/>
      <w:lvlJc w:val="left"/>
      <w:pPr>
        <w:ind w:left="1800" w:hanging="360"/>
      </w:pPr>
    </w:lvl>
    <w:lvl w:ilvl="2" w:tplc="6AD4DF3E" w:tentative="1">
      <w:start w:val="1"/>
      <w:numFmt w:val="lowerRoman"/>
      <w:lvlText w:val="%3."/>
      <w:lvlJc w:val="right"/>
      <w:pPr>
        <w:ind w:left="2520" w:hanging="180"/>
      </w:pPr>
    </w:lvl>
    <w:lvl w:ilvl="3" w:tplc="0CC08046" w:tentative="1">
      <w:start w:val="1"/>
      <w:numFmt w:val="decimal"/>
      <w:lvlText w:val="%4."/>
      <w:lvlJc w:val="left"/>
      <w:pPr>
        <w:ind w:left="3240" w:hanging="360"/>
      </w:pPr>
    </w:lvl>
    <w:lvl w:ilvl="4" w:tplc="8C7625A8" w:tentative="1">
      <w:start w:val="1"/>
      <w:numFmt w:val="lowerLetter"/>
      <w:lvlText w:val="%5."/>
      <w:lvlJc w:val="left"/>
      <w:pPr>
        <w:ind w:left="3960" w:hanging="360"/>
      </w:pPr>
    </w:lvl>
    <w:lvl w:ilvl="5" w:tplc="1E66B6D2" w:tentative="1">
      <w:start w:val="1"/>
      <w:numFmt w:val="lowerRoman"/>
      <w:lvlText w:val="%6."/>
      <w:lvlJc w:val="right"/>
      <w:pPr>
        <w:ind w:left="4680" w:hanging="180"/>
      </w:pPr>
    </w:lvl>
    <w:lvl w:ilvl="6" w:tplc="0CC67E1E" w:tentative="1">
      <w:start w:val="1"/>
      <w:numFmt w:val="decimal"/>
      <w:lvlText w:val="%7."/>
      <w:lvlJc w:val="left"/>
      <w:pPr>
        <w:ind w:left="5400" w:hanging="360"/>
      </w:pPr>
    </w:lvl>
    <w:lvl w:ilvl="7" w:tplc="E400632E" w:tentative="1">
      <w:start w:val="1"/>
      <w:numFmt w:val="lowerLetter"/>
      <w:lvlText w:val="%8."/>
      <w:lvlJc w:val="left"/>
      <w:pPr>
        <w:ind w:left="6120" w:hanging="360"/>
      </w:pPr>
    </w:lvl>
    <w:lvl w:ilvl="8" w:tplc="66BA690C" w:tentative="1">
      <w:start w:val="1"/>
      <w:numFmt w:val="lowerRoman"/>
      <w:lvlText w:val="%9."/>
      <w:lvlJc w:val="right"/>
      <w:pPr>
        <w:ind w:left="6840" w:hanging="180"/>
      </w:pPr>
    </w:lvl>
  </w:abstractNum>
  <w:abstractNum w:abstractNumId="305" w15:restartNumberingAfterBreak="0">
    <w:nsid w:val="00000134"/>
    <w:multiLevelType w:val="hybridMultilevel"/>
    <w:tmpl w:val="315AA3DC"/>
    <w:lvl w:ilvl="0" w:tplc="9D6260E4">
      <w:start w:val="1"/>
      <w:numFmt w:val="lowerRoman"/>
      <w:lvlText w:val="(%1)"/>
      <w:lvlJc w:val="left"/>
      <w:pPr>
        <w:ind w:left="1440" w:hanging="360"/>
      </w:pPr>
      <w:rPr>
        <w:rFonts w:hint="default"/>
      </w:rPr>
    </w:lvl>
    <w:lvl w:ilvl="1" w:tplc="87241A16">
      <w:start w:val="1"/>
      <w:numFmt w:val="lowerLetter"/>
      <w:lvlText w:val="%2."/>
      <w:lvlJc w:val="left"/>
      <w:pPr>
        <w:ind w:left="2160" w:hanging="360"/>
      </w:pPr>
    </w:lvl>
    <w:lvl w:ilvl="2" w:tplc="062AE630" w:tentative="1">
      <w:start w:val="1"/>
      <w:numFmt w:val="lowerRoman"/>
      <w:lvlText w:val="%3."/>
      <w:lvlJc w:val="right"/>
      <w:pPr>
        <w:ind w:left="2880" w:hanging="180"/>
      </w:pPr>
    </w:lvl>
    <w:lvl w:ilvl="3" w:tplc="744AB24C" w:tentative="1">
      <w:start w:val="1"/>
      <w:numFmt w:val="decimal"/>
      <w:lvlText w:val="%4."/>
      <w:lvlJc w:val="left"/>
      <w:pPr>
        <w:ind w:left="3600" w:hanging="360"/>
      </w:pPr>
    </w:lvl>
    <w:lvl w:ilvl="4" w:tplc="8B780B0C" w:tentative="1">
      <w:start w:val="1"/>
      <w:numFmt w:val="lowerLetter"/>
      <w:lvlText w:val="%5."/>
      <w:lvlJc w:val="left"/>
      <w:pPr>
        <w:ind w:left="4320" w:hanging="360"/>
      </w:pPr>
    </w:lvl>
    <w:lvl w:ilvl="5" w:tplc="2316838C" w:tentative="1">
      <w:start w:val="1"/>
      <w:numFmt w:val="lowerRoman"/>
      <w:lvlText w:val="%6."/>
      <w:lvlJc w:val="right"/>
      <w:pPr>
        <w:ind w:left="5040" w:hanging="180"/>
      </w:pPr>
    </w:lvl>
    <w:lvl w:ilvl="6" w:tplc="1E949120" w:tentative="1">
      <w:start w:val="1"/>
      <w:numFmt w:val="decimal"/>
      <w:lvlText w:val="%7."/>
      <w:lvlJc w:val="left"/>
      <w:pPr>
        <w:ind w:left="5760" w:hanging="360"/>
      </w:pPr>
    </w:lvl>
    <w:lvl w:ilvl="7" w:tplc="23B2E0F8" w:tentative="1">
      <w:start w:val="1"/>
      <w:numFmt w:val="lowerLetter"/>
      <w:lvlText w:val="%8."/>
      <w:lvlJc w:val="left"/>
      <w:pPr>
        <w:ind w:left="6480" w:hanging="360"/>
      </w:pPr>
    </w:lvl>
    <w:lvl w:ilvl="8" w:tplc="4912859C" w:tentative="1">
      <w:start w:val="1"/>
      <w:numFmt w:val="lowerRoman"/>
      <w:lvlText w:val="%9."/>
      <w:lvlJc w:val="right"/>
      <w:pPr>
        <w:ind w:left="7200" w:hanging="180"/>
      </w:pPr>
    </w:lvl>
  </w:abstractNum>
  <w:abstractNum w:abstractNumId="306" w15:restartNumberingAfterBreak="0">
    <w:nsid w:val="00000135"/>
    <w:multiLevelType w:val="hybridMultilevel"/>
    <w:tmpl w:val="22741F10"/>
    <w:lvl w:ilvl="0" w:tplc="D0328600">
      <w:start w:val="1"/>
      <w:numFmt w:val="decimal"/>
      <w:lvlText w:val="%1."/>
      <w:lvlJc w:val="left"/>
      <w:pPr>
        <w:ind w:left="1800" w:hanging="360"/>
      </w:pPr>
      <w:rPr>
        <w:rFonts w:hint="default"/>
      </w:rPr>
    </w:lvl>
    <w:lvl w:ilvl="1" w:tplc="441C3D26" w:tentative="1">
      <w:start w:val="1"/>
      <w:numFmt w:val="lowerLetter"/>
      <w:lvlText w:val="%2."/>
      <w:lvlJc w:val="left"/>
      <w:pPr>
        <w:ind w:left="2520" w:hanging="360"/>
      </w:pPr>
    </w:lvl>
    <w:lvl w:ilvl="2" w:tplc="2376BF08" w:tentative="1">
      <w:start w:val="1"/>
      <w:numFmt w:val="lowerRoman"/>
      <w:lvlText w:val="%3."/>
      <w:lvlJc w:val="right"/>
      <w:pPr>
        <w:ind w:left="3240" w:hanging="180"/>
      </w:pPr>
    </w:lvl>
    <w:lvl w:ilvl="3" w:tplc="3C0627A6" w:tentative="1">
      <w:start w:val="1"/>
      <w:numFmt w:val="decimal"/>
      <w:lvlText w:val="%4."/>
      <w:lvlJc w:val="left"/>
      <w:pPr>
        <w:ind w:left="3960" w:hanging="360"/>
      </w:pPr>
    </w:lvl>
    <w:lvl w:ilvl="4" w:tplc="671C1D6E" w:tentative="1">
      <w:start w:val="1"/>
      <w:numFmt w:val="lowerLetter"/>
      <w:lvlText w:val="%5."/>
      <w:lvlJc w:val="left"/>
      <w:pPr>
        <w:ind w:left="4680" w:hanging="360"/>
      </w:pPr>
    </w:lvl>
    <w:lvl w:ilvl="5" w:tplc="6E2C02A6" w:tentative="1">
      <w:start w:val="1"/>
      <w:numFmt w:val="lowerRoman"/>
      <w:lvlText w:val="%6."/>
      <w:lvlJc w:val="right"/>
      <w:pPr>
        <w:ind w:left="5400" w:hanging="180"/>
      </w:pPr>
    </w:lvl>
    <w:lvl w:ilvl="6" w:tplc="131449D2" w:tentative="1">
      <w:start w:val="1"/>
      <w:numFmt w:val="decimal"/>
      <w:lvlText w:val="%7."/>
      <w:lvlJc w:val="left"/>
      <w:pPr>
        <w:ind w:left="6120" w:hanging="360"/>
      </w:pPr>
    </w:lvl>
    <w:lvl w:ilvl="7" w:tplc="726407D0" w:tentative="1">
      <w:start w:val="1"/>
      <w:numFmt w:val="lowerLetter"/>
      <w:lvlText w:val="%8."/>
      <w:lvlJc w:val="left"/>
      <w:pPr>
        <w:ind w:left="6840" w:hanging="360"/>
      </w:pPr>
    </w:lvl>
    <w:lvl w:ilvl="8" w:tplc="2304A506" w:tentative="1">
      <w:start w:val="1"/>
      <w:numFmt w:val="lowerRoman"/>
      <w:lvlText w:val="%9."/>
      <w:lvlJc w:val="right"/>
      <w:pPr>
        <w:ind w:left="7560" w:hanging="180"/>
      </w:pPr>
    </w:lvl>
  </w:abstractNum>
  <w:abstractNum w:abstractNumId="307" w15:restartNumberingAfterBreak="0">
    <w:nsid w:val="00000136"/>
    <w:multiLevelType w:val="hybridMultilevel"/>
    <w:tmpl w:val="BDBA0CB4"/>
    <w:lvl w:ilvl="0" w:tplc="A3DCB9A8">
      <w:start w:val="1"/>
      <w:numFmt w:val="lowerLetter"/>
      <w:lvlText w:val="(%1)"/>
      <w:lvlJc w:val="left"/>
      <w:pPr>
        <w:ind w:left="828" w:hanging="468"/>
      </w:pPr>
      <w:rPr>
        <w:rFonts w:hint="default"/>
      </w:rPr>
    </w:lvl>
    <w:lvl w:ilvl="1" w:tplc="E0BAEA76" w:tentative="1">
      <w:start w:val="1"/>
      <w:numFmt w:val="lowerLetter"/>
      <w:lvlText w:val="%2."/>
      <w:lvlJc w:val="left"/>
      <w:pPr>
        <w:ind w:left="1440" w:hanging="360"/>
      </w:pPr>
    </w:lvl>
    <w:lvl w:ilvl="2" w:tplc="79A67788" w:tentative="1">
      <w:start w:val="1"/>
      <w:numFmt w:val="lowerRoman"/>
      <w:lvlText w:val="%3."/>
      <w:lvlJc w:val="right"/>
      <w:pPr>
        <w:ind w:left="2160" w:hanging="180"/>
      </w:pPr>
    </w:lvl>
    <w:lvl w:ilvl="3" w:tplc="28549A34" w:tentative="1">
      <w:start w:val="1"/>
      <w:numFmt w:val="decimal"/>
      <w:lvlText w:val="%4."/>
      <w:lvlJc w:val="left"/>
      <w:pPr>
        <w:ind w:left="2880" w:hanging="360"/>
      </w:pPr>
    </w:lvl>
    <w:lvl w:ilvl="4" w:tplc="22161E50" w:tentative="1">
      <w:start w:val="1"/>
      <w:numFmt w:val="lowerLetter"/>
      <w:lvlText w:val="%5."/>
      <w:lvlJc w:val="left"/>
      <w:pPr>
        <w:ind w:left="3600" w:hanging="360"/>
      </w:pPr>
    </w:lvl>
    <w:lvl w:ilvl="5" w:tplc="2864CC60" w:tentative="1">
      <w:start w:val="1"/>
      <w:numFmt w:val="lowerRoman"/>
      <w:lvlText w:val="%6."/>
      <w:lvlJc w:val="right"/>
      <w:pPr>
        <w:ind w:left="4320" w:hanging="180"/>
      </w:pPr>
    </w:lvl>
    <w:lvl w:ilvl="6" w:tplc="1E04F9B8" w:tentative="1">
      <w:start w:val="1"/>
      <w:numFmt w:val="decimal"/>
      <w:lvlText w:val="%7."/>
      <w:lvlJc w:val="left"/>
      <w:pPr>
        <w:ind w:left="5040" w:hanging="360"/>
      </w:pPr>
    </w:lvl>
    <w:lvl w:ilvl="7" w:tplc="D35608B2" w:tentative="1">
      <w:start w:val="1"/>
      <w:numFmt w:val="lowerLetter"/>
      <w:lvlText w:val="%8."/>
      <w:lvlJc w:val="left"/>
      <w:pPr>
        <w:ind w:left="5760" w:hanging="360"/>
      </w:pPr>
    </w:lvl>
    <w:lvl w:ilvl="8" w:tplc="D49C09EA" w:tentative="1">
      <w:start w:val="1"/>
      <w:numFmt w:val="lowerRoman"/>
      <w:lvlText w:val="%9."/>
      <w:lvlJc w:val="right"/>
      <w:pPr>
        <w:ind w:left="6480" w:hanging="180"/>
      </w:pPr>
    </w:lvl>
  </w:abstractNum>
  <w:abstractNum w:abstractNumId="308" w15:restartNumberingAfterBreak="0">
    <w:nsid w:val="00000137"/>
    <w:multiLevelType w:val="hybridMultilevel"/>
    <w:tmpl w:val="DFFC7024"/>
    <w:lvl w:ilvl="0" w:tplc="63541736">
      <w:start w:val="1"/>
      <w:numFmt w:val="lowerRoman"/>
      <w:lvlText w:val="(%1)"/>
      <w:lvlJc w:val="left"/>
      <w:pPr>
        <w:ind w:left="1440" w:hanging="720"/>
      </w:pPr>
      <w:rPr>
        <w:rFonts w:hint="default"/>
      </w:rPr>
    </w:lvl>
    <w:lvl w:ilvl="1" w:tplc="B6A8C620" w:tentative="1">
      <w:start w:val="1"/>
      <w:numFmt w:val="lowerLetter"/>
      <w:lvlText w:val="%2."/>
      <w:lvlJc w:val="left"/>
      <w:pPr>
        <w:ind w:left="1800" w:hanging="360"/>
      </w:pPr>
    </w:lvl>
    <w:lvl w:ilvl="2" w:tplc="5066C2D2" w:tentative="1">
      <w:start w:val="1"/>
      <w:numFmt w:val="lowerRoman"/>
      <w:lvlText w:val="%3."/>
      <w:lvlJc w:val="right"/>
      <w:pPr>
        <w:ind w:left="2520" w:hanging="180"/>
      </w:pPr>
    </w:lvl>
    <w:lvl w:ilvl="3" w:tplc="7D826284" w:tentative="1">
      <w:start w:val="1"/>
      <w:numFmt w:val="decimal"/>
      <w:lvlText w:val="%4."/>
      <w:lvlJc w:val="left"/>
      <w:pPr>
        <w:ind w:left="3240" w:hanging="360"/>
      </w:pPr>
    </w:lvl>
    <w:lvl w:ilvl="4" w:tplc="EFE255B2" w:tentative="1">
      <w:start w:val="1"/>
      <w:numFmt w:val="lowerLetter"/>
      <w:lvlText w:val="%5."/>
      <w:lvlJc w:val="left"/>
      <w:pPr>
        <w:ind w:left="3960" w:hanging="360"/>
      </w:pPr>
    </w:lvl>
    <w:lvl w:ilvl="5" w:tplc="1924E52C" w:tentative="1">
      <w:start w:val="1"/>
      <w:numFmt w:val="lowerRoman"/>
      <w:lvlText w:val="%6."/>
      <w:lvlJc w:val="right"/>
      <w:pPr>
        <w:ind w:left="4680" w:hanging="180"/>
      </w:pPr>
    </w:lvl>
    <w:lvl w:ilvl="6" w:tplc="4B5672E8" w:tentative="1">
      <w:start w:val="1"/>
      <w:numFmt w:val="decimal"/>
      <w:lvlText w:val="%7."/>
      <w:lvlJc w:val="left"/>
      <w:pPr>
        <w:ind w:left="5400" w:hanging="360"/>
      </w:pPr>
    </w:lvl>
    <w:lvl w:ilvl="7" w:tplc="C8341AC8" w:tentative="1">
      <w:start w:val="1"/>
      <w:numFmt w:val="lowerLetter"/>
      <w:lvlText w:val="%8."/>
      <w:lvlJc w:val="left"/>
      <w:pPr>
        <w:ind w:left="6120" w:hanging="360"/>
      </w:pPr>
    </w:lvl>
    <w:lvl w:ilvl="8" w:tplc="AB2EAD62" w:tentative="1">
      <w:start w:val="1"/>
      <w:numFmt w:val="lowerRoman"/>
      <w:lvlText w:val="%9."/>
      <w:lvlJc w:val="right"/>
      <w:pPr>
        <w:ind w:left="6840" w:hanging="180"/>
      </w:pPr>
    </w:lvl>
  </w:abstractNum>
  <w:abstractNum w:abstractNumId="309" w15:restartNumberingAfterBreak="0">
    <w:nsid w:val="00000138"/>
    <w:multiLevelType w:val="hybridMultilevel"/>
    <w:tmpl w:val="5A5CCD48"/>
    <w:lvl w:ilvl="0" w:tplc="DB387E14">
      <w:start w:val="1"/>
      <w:numFmt w:val="lowerLetter"/>
      <w:lvlText w:val="(%1)"/>
      <w:lvlJc w:val="left"/>
      <w:pPr>
        <w:ind w:left="360" w:hanging="360"/>
      </w:pPr>
      <w:rPr>
        <w:rFonts w:hint="default"/>
      </w:rPr>
    </w:lvl>
    <w:lvl w:ilvl="1" w:tplc="638A2CBE" w:tentative="1">
      <w:start w:val="1"/>
      <w:numFmt w:val="lowerLetter"/>
      <w:lvlText w:val="%2."/>
      <w:lvlJc w:val="left"/>
      <w:pPr>
        <w:ind w:left="1080" w:hanging="360"/>
      </w:pPr>
    </w:lvl>
    <w:lvl w:ilvl="2" w:tplc="C6901D06" w:tentative="1">
      <w:start w:val="1"/>
      <w:numFmt w:val="lowerRoman"/>
      <w:lvlText w:val="%3."/>
      <w:lvlJc w:val="right"/>
      <w:pPr>
        <w:ind w:left="1800" w:hanging="180"/>
      </w:pPr>
    </w:lvl>
    <w:lvl w:ilvl="3" w:tplc="C4462E56" w:tentative="1">
      <w:start w:val="1"/>
      <w:numFmt w:val="decimal"/>
      <w:lvlText w:val="%4."/>
      <w:lvlJc w:val="left"/>
      <w:pPr>
        <w:ind w:left="2520" w:hanging="360"/>
      </w:pPr>
    </w:lvl>
    <w:lvl w:ilvl="4" w:tplc="F5705AB8" w:tentative="1">
      <w:start w:val="1"/>
      <w:numFmt w:val="lowerLetter"/>
      <w:lvlText w:val="%5."/>
      <w:lvlJc w:val="left"/>
      <w:pPr>
        <w:ind w:left="3240" w:hanging="360"/>
      </w:pPr>
    </w:lvl>
    <w:lvl w:ilvl="5" w:tplc="BD3C3422" w:tentative="1">
      <w:start w:val="1"/>
      <w:numFmt w:val="lowerRoman"/>
      <w:lvlText w:val="%6."/>
      <w:lvlJc w:val="right"/>
      <w:pPr>
        <w:ind w:left="3960" w:hanging="180"/>
      </w:pPr>
    </w:lvl>
    <w:lvl w:ilvl="6" w:tplc="5EF674C2" w:tentative="1">
      <w:start w:val="1"/>
      <w:numFmt w:val="decimal"/>
      <w:lvlText w:val="%7."/>
      <w:lvlJc w:val="left"/>
      <w:pPr>
        <w:ind w:left="4680" w:hanging="360"/>
      </w:pPr>
    </w:lvl>
    <w:lvl w:ilvl="7" w:tplc="BBE0332E" w:tentative="1">
      <w:start w:val="1"/>
      <w:numFmt w:val="lowerLetter"/>
      <w:lvlText w:val="%8."/>
      <w:lvlJc w:val="left"/>
      <w:pPr>
        <w:ind w:left="5400" w:hanging="360"/>
      </w:pPr>
    </w:lvl>
    <w:lvl w:ilvl="8" w:tplc="C4B878DC" w:tentative="1">
      <w:start w:val="1"/>
      <w:numFmt w:val="lowerRoman"/>
      <w:lvlText w:val="%9."/>
      <w:lvlJc w:val="right"/>
      <w:pPr>
        <w:ind w:left="6120" w:hanging="180"/>
      </w:pPr>
    </w:lvl>
  </w:abstractNum>
  <w:abstractNum w:abstractNumId="310" w15:restartNumberingAfterBreak="0">
    <w:nsid w:val="00000139"/>
    <w:multiLevelType w:val="hybridMultilevel"/>
    <w:tmpl w:val="1824803C"/>
    <w:lvl w:ilvl="0" w:tplc="C4A43EFC">
      <w:start w:val="1"/>
      <w:numFmt w:val="lowerRoman"/>
      <w:lvlText w:val="(%1)"/>
      <w:lvlJc w:val="left"/>
      <w:pPr>
        <w:ind w:left="2160" w:hanging="720"/>
      </w:pPr>
      <w:rPr>
        <w:rFonts w:hint="default"/>
      </w:rPr>
    </w:lvl>
    <w:lvl w:ilvl="1" w:tplc="A9140A72" w:tentative="1">
      <w:start w:val="1"/>
      <w:numFmt w:val="lowerLetter"/>
      <w:lvlText w:val="%2."/>
      <w:lvlJc w:val="left"/>
      <w:pPr>
        <w:ind w:left="2520" w:hanging="360"/>
      </w:pPr>
    </w:lvl>
    <w:lvl w:ilvl="2" w:tplc="1E7E24CA" w:tentative="1">
      <w:start w:val="1"/>
      <w:numFmt w:val="lowerRoman"/>
      <w:lvlText w:val="%3."/>
      <w:lvlJc w:val="right"/>
      <w:pPr>
        <w:ind w:left="3240" w:hanging="180"/>
      </w:pPr>
    </w:lvl>
    <w:lvl w:ilvl="3" w:tplc="C6EE1FB8" w:tentative="1">
      <w:start w:val="1"/>
      <w:numFmt w:val="decimal"/>
      <w:lvlText w:val="%4."/>
      <w:lvlJc w:val="left"/>
      <w:pPr>
        <w:ind w:left="3960" w:hanging="360"/>
      </w:pPr>
    </w:lvl>
    <w:lvl w:ilvl="4" w:tplc="2A823936" w:tentative="1">
      <w:start w:val="1"/>
      <w:numFmt w:val="lowerLetter"/>
      <w:lvlText w:val="%5."/>
      <w:lvlJc w:val="left"/>
      <w:pPr>
        <w:ind w:left="4680" w:hanging="360"/>
      </w:pPr>
    </w:lvl>
    <w:lvl w:ilvl="5" w:tplc="38324652" w:tentative="1">
      <w:start w:val="1"/>
      <w:numFmt w:val="lowerRoman"/>
      <w:lvlText w:val="%6."/>
      <w:lvlJc w:val="right"/>
      <w:pPr>
        <w:ind w:left="5400" w:hanging="180"/>
      </w:pPr>
    </w:lvl>
    <w:lvl w:ilvl="6" w:tplc="0A3267E6" w:tentative="1">
      <w:start w:val="1"/>
      <w:numFmt w:val="decimal"/>
      <w:lvlText w:val="%7."/>
      <w:lvlJc w:val="left"/>
      <w:pPr>
        <w:ind w:left="6120" w:hanging="360"/>
      </w:pPr>
    </w:lvl>
    <w:lvl w:ilvl="7" w:tplc="739220FA" w:tentative="1">
      <w:start w:val="1"/>
      <w:numFmt w:val="lowerLetter"/>
      <w:lvlText w:val="%8."/>
      <w:lvlJc w:val="left"/>
      <w:pPr>
        <w:ind w:left="6840" w:hanging="360"/>
      </w:pPr>
    </w:lvl>
    <w:lvl w:ilvl="8" w:tplc="82C2D9C8" w:tentative="1">
      <w:start w:val="1"/>
      <w:numFmt w:val="lowerRoman"/>
      <w:lvlText w:val="%9."/>
      <w:lvlJc w:val="right"/>
      <w:pPr>
        <w:ind w:left="7560" w:hanging="180"/>
      </w:pPr>
    </w:lvl>
  </w:abstractNum>
  <w:abstractNum w:abstractNumId="311" w15:restartNumberingAfterBreak="0">
    <w:nsid w:val="0000013A"/>
    <w:multiLevelType w:val="hybridMultilevel"/>
    <w:tmpl w:val="67686612"/>
    <w:lvl w:ilvl="0" w:tplc="AB0A45A0">
      <w:start w:val="2"/>
      <w:numFmt w:val="lowerLetter"/>
      <w:lvlText w:val="(%1)"/>
      <w:lvlJc w:val="left"/>
      <w:pPr>
        <w:ind w:left="1800" w:hanging="360"/>
      </w:pPr>
      <w:rPr>
        <w:rFonts w:hint="default"/>
      </w:rPr>
    </w:lvl>
    <w:lvl w:ilvl="1" w:tplc="755CAB4E" w:tentative="1">
      <w:start w:val="1"/>
      <w:numFmt w:val="lowerLetter"/>
      <w:lvlText w:val="%2."/>
      <w:lvlJc w:val="left"/>
      <w:pPr>
        <w:ind w:left="1440" w:hanging="360"/>
      </w:pPr>
    </w:lvl>
    <w:lvl w:ilvl="2" w:tplc="7556EA86" w:tentative="1">
      <w:start w:val="1"/>
      <w:numFmt w:val="lowerRoman"/>
      <w:lvlText w:val="%3."/>
      <w:lvlJc w:val="right"/>
      <w:pPr>
        <w:ind w:left="2160" w:hanging="180"/>
      </w:pPr>
    </w:lvl>
    <w:lvl w:ilvl="3" w:tplc="C018F898" w:tentative="1">
      <w:start w:val="1"/>
      <w:numFmt w:val="decimal"/>
      <w:lvlText w:val="%4."/>
      <w:lvlJc w:val="left"/>
      <w:pPr>
        <w:ind w:left="2880" w:hanging="360"/>
      </w:pPr>
    </w:lvl>
    <w:lvl w:ilvl="4" w:tplc="82101C30" w:tentative="1">
      <w:start w:val="1"/>
      <w:numFmt w:val="lowerLetter"/>
      <w:lvlText w:val="%5."/>
      <w:lvlJc w:val="left"/>
      <w:pPr>
        <w:ind w:left="3600" w:hanging="360"/>
      </w:pPr>
    </w:lvl>
    <w:lvl w:ilvl="5" w:tplc="BC1AAA7A" w:tentative="1">
      <w:start w:val="1"/>
      <w:numFmt w:val="lowerRoman"/>
      <w:lvlText w:val="%6."/>
      <w:lvlJc w:val="right"/>
      <w:pPr>
        <w:ind w:left="4320" w:hanging="180"/>
      </w:pPr>
    </w:lvl>
    <w:lvl w:ilvl="6" w:tplc="82BE2420" w:tentative="1">
      <w:start w:val="1"/>
      <w:numFmt w:val="decimal"/>
      <w:lvlText w:val="%7."/>
      <w:lvlJc w:val="left"/>
      <w:pPr>
        <w:ind w:left="5040" w:hanging="360"/>
      </w:pPr>
    </w:lvl>
    <w:lvl w:ilvl="7" w:tplc="24065C5C" w:tentative="1">
      <w:start w:val="1"/>
      <w:numFmt w:val="lowerLetter"/>
      <w:lvlText w:val="%8."/>
      <w:lvlJc w:val="left"/>
      <w:pPr>
        <w:ind w:left="5760" w:hanging="360"/>
      </w:pPr>
    </w:lvl>
    <w:lvl w:ilvl="8" w:tplc="9F4A66E2" w:tentative="1">
      <w:start w:val="1"/>
      <w:numFmt w:val="lowerRoman"/>
      <w:lvlText w:val="%9."/>
      <w:lvlJc w:val="right"/>
      <w:pPr>
        <w:ind w:left="6480" w:hanging="180"/>
      </w:pPr>
    </w:lvl>
  </w:abstractNum>
  <w:abstractNum w:abstractNumId="312" w15:restartNumberingAfterBreak="0">
    <w:nsid w:val="0000013C"/>
    <w:multiLevelType w:val="hybridMultilevel"/>
    <w:tmpl w:val="5F7EF7DE"/>
    <w:lvl w:ilvl="0" w:tplc="98DE15C8">
      <w:start w:val="1"/>
      <w:numFmt w:val="bullet"/>
      <w:lvlText w:val=""/>
      <w:lvlJc w:val="left"/>
      <w:pPr>
        <w:ind w:left="360" w:hanging="360"/>
      </w:pPr>
      <w:rPr>
        <w:rFonts w:ascii="Symbol" w:hAnsi="Symbol" w:hint="default"/>
      </w:rPr>
    </w:lvl>
    <w:lvl w:ilvl="1" w:tplc="E43209A4" w:tentative="1">
      <w:start w:val="1"/>
      <w:numFmt w:val="bullet"/>
      <w:lvlText w:val="o"/>
      <w:lvlJc w:val="left"/>
      <w:pPr>
        <w:ind w:left="1080" w:hanging="360"/>
      </w:pPr>
      <w:rPr>
        <w:rFonts w:ascii="Courier New" w:hAnsi="Courier New" w:cs="Courier New" w:hint="default"/>
      </w:rPr>
    </w:lvl>
    <w:lvl w:ilvl="2" w:tplc="2B5A770E" w:tentative="1">
      <w:start w:val="1"/>
      <w:numFmt w:val="bullet"/>
      <w:lvlText w:val=""/>
      <w:lvlJc w:val="left"/>
      <w:pPr>
        <w:ind w:left="1800" w:hanging="360"/>
      </w:pPr>
      <w:rPr>
        <w:rFonts w:ascii="Wingdings" w:hAnsi="Wingdings" w:hint="default"/>
      </w:rPr>
    </w:lvl>
    <w:lvl w:ilvl="3" w:tplc="CD12AB68" w:tentative="1">
      <w:start w:val="1"/>
      <w:numFmt w:val="bullet"/>
      <w:lvlText w:val=""/>
      <w:lvlJc w:val="left"/>
      <w:pPr>
        <w:ind w:left="2520" w:hanging="360"/>
      </w:pPr>
      <w:rPr>
        <w:rFonts w:ascii="Symbol" w:hAnsi="Symbol" w:hint="default"/>
      </w:rPr>
    </w:lvl>
    <w:lvl w:ilvl="4" w:tplc="3456491C" w:tentative="1">
      <w:start w:val="1"/>
      <w:numFmt w:val="bullet"/>
      <w:lvlText w:val="o"/>
      <w:lvlJc w:val="left"/>
      <w:pPr>
        <w:ind w:left="3240" w:hanging="360"/>
      </w:pPr>
      <w:rPr>
        <w:rFonts w:ascii="Courier New" w:hAnsi="Courier New" w:cs="Courier New" w:hint="default"/>
      </w:rPr>
    </w:lvl>
    <w:lvl w:ilvl="5" w:tplc="41B2B090" w:tentative="1">
      <w:start w:val="1"/>
      <w:numFmt w:val="bullet"/>
      <w:lvlText w:val=""/>
      <w:lvlJc w:val="left"/>
      <w:pPr>
        <w:ind w:left="3960" w:hanging="360"/>
      </w:pPr>
      <w:rPr>
        <w:rFonts w:ascii="Wingdings" w:hAnsi="Wingdings" w:hint="default"/>
      </w:rPr>
    </w:lvl>
    <w:lvl w:ilvl="6" w:tplc="1362ECE4" w:tentative="1">
      <w:start w:val="1"/>
      <w:numFmt w:val="bullet"/>
      <w:lvlText w:val=""/>
      <w:lvlJc w:val="left"/>
      <w:pPr>
        <w:ind w:left="4680" w:hanging="360"/>
      </w:pPr>
      <w:rPr>
        <w:rFonts w:ascii="Symbol" w:hAnsi="Symbol" w:hint="default"/>
      </w:rPr>
    </w:lvl>
    <w:lvl w:ilvl="7" w:tplc="A37C7DAC" w:tentative="1">
      <w:start w:val="1"/>
      <w:numFmt w:val="bullet"/>
      <w:lvlText w:val="o"/>
      <w:lvlJc w:val="left"/>
      <w:pPr>
        <w:ind w:left="5400" w:hanging="360"/>
      </w:pPr>
      <w:rPr>
        <w:rFonts w:ascii="Courier New" w:hAnsi="Courier New" w:cs="Courier New" w:hint="default"/>
      </w:rPr>
    </w:lvl>
    <w:lvl w:ilvl="8" w:tplc="C6C88D18" w:tentative="1">
      <w:start w:val="1"/>
      <w:numFmt w:val="bullet"/>
      <w:lvlText w:val=""/>
      <w:lvlJc w:val="left"/>
      <w:pPr>
        <w:ind w:left="6120" w:hanging="360"/>
      </w:pPr>
      <w:rPr>
        <w:rFonts w:ascii="Wingdings" w:hAnsi="Wingdings" w:hint="default"/>
      </w:rPr>
    </w:lvl>
  </w:abstractNum>
  <w:abstractNum w:abstractNumId="313" w15:restartNumberingAfterBreak="0">
    <w:nsid w:val="0000013D"/>
    <w:multiLevelType w:val="hybridMultilevel"/>
    <w:tmpl w:val="53CE9FD0"/>
    <w:lvl w:ilvl="0" w:tplc="744AB2B0">
      <w:start w:val="1"/>
      <w:numFmt w:val="lowerLetter"/>
      <w:lvlText w:val="(%1)"/>
      <w:lvlJc w:val="left"/>
      <w:pPr>
        <w:ind w:left="360" w:hanging="360"/>
      </w:pPr>
      <w:rPr>
        <w:rFonts w:hint="default"/>
      </w:rPr>
    </w:lvl>
    <w:lvl w:ilvl="1" w:tplc="9B8494BC">
      <w:start w:val="1"/>
      <w:numFmt w:val="lowerLetter"/>
      <w:lvlText w:val="%2."/>
      <w:lvlJc w:val="left"/>
      <w:pPr>
        <w:ind w:left="1080" w:hanging="360"/>
      </w:pPr>
    </w:lvl>
    <w:lvl w:ilvl="2" w:tplc="6EFC271C" w:tentative="1">
      <w:start w:val="1"/>
      <w:numFmt w:val="lowerRoman"/>
      <w:lvlText w:val="%3."/>
      <w:lvlJc w:val="right"/>
      <w:pPr>
        <w:ind w:left="1800" w:hanging="180"/>
      </w:pPr>
    </w:lvl>
    <w:lvl w:ilvl="3" w:tplc="BAFCF56A" w:tentative="1">
      <w:start w:val="1"/>
      <w:numFmt w:val="decimal"/>
      <w:lvlText w:val="%4."/>
      <w:lvlJc w:val="left"/>
      <w:pPr>
        <w:ind w:left="2520" w:hanging="360"/>
      </w:pPr>
    </w:lvl>
    <w:lvl w:ilvl="4" w:tplc="6FDCEC44" w:tentative="1">
      <w:start w:val="1"/>
      <w:numFmt w:val="lowerLetter"/>
      <w:lvlText w:val="%5."/>
      <w:lvlJc w:val="left"/>
      <w:pPr>
        <w:ind w:left="3240" w:hanging="360"/>
      </w:pPr>
    </w:lvl>
    <w:lvl w:ilvl="5" w:tplc="7632DEEA" w:tentative="1">
      <w:start w:val="1"/>
      <w:numFmt w:val="lowerRoman"/>
      <w:lvlText w:val="%6."/>
      <w:lvlJc w:val="right"/>
      <w:pPr>
        <w:ind w:left="3960" w:hanging="180"/>
      </w:pPr>
    </w:lvl>
    <w:lvl w:ilvl="6" w:tplc="4C3E7B30" w:tentative="1">
      <w:start w:val="1"/>
      <w:numFmt w:val="decimal"/>
      <w:lvlText w:val="%7."/>
      <w:lvlJc w:val="left"/>
      <w:pPr>
        <w:ind w:left="4680" w:hanging="360"/>
      </w:pPr>
    </w:lvl>
    <w:lvl w:ilvl="7" w:tplc="70003E8E" w:tentative="1">
      <w:start w:val="1"/>
      <w:numFmt w:val="lowerLetter"/>
      <w:lvlText w:val="%8."/>
      <w:lvlJc w:val="left"/>
      <w:pPr>
        <w:ind w:left="5400" w:hanging="360"/>
      </w:pPr>
    </w:lvl>
    <w:lvl w:ilvl="8" w:tplc="46DCF2EA" w:tentative="1">
      <w:start w:val="1"/>
      <w:numFmt w:val="lowerRoman"/>
      <w:lvlText w:val="%9."/>
      <w:lvlJc w:val="right"/>
      <w:pPr>
        <w:ind w:left="6120" w:hanging="180"/>
      </w:pPr>
    </w:lvl>
  </w:abstractNum>
  <w:abstractNum w:abstractNumId="314" w15:restartNumberingAfterBreak="0">
    <w:nsid w:val="0000013E"/>
    <w:multiLevelType w:val="hybridMultilevel"/>
    <w:tmpl w:val="64DCBE10"/>
    <w:lvl w:ilvl="0" w:tplc="66B22ACE">
      <w:start w:val="1"/>
      <w:numFmt w:val="lowerLetter"/>
      <w:lvlText w:val="(%1)"/>
      <w:lvlJc w:val="left"/>
      <w:pPr>
        <w:ind w:left="360" w:hanging="360"/>
      </w:pPr>
      <w:rPr>
        <w:rFonts w:hint="default"/>
      </w:rPr>
    </w:lvl>
    <w:lvl w:ilvl="1" w:tplc="847272E8" w:tentative="1">
      <w:start w:val="1"/>
      <w:numFmt w:val="lowerLetter"/>
      <w:lvlText w:val="%2."/>
      <w:lvlJc w:val="left"/>
      <w:pPr>
        <w:ind w:left="1080" w:hanging="360"/>
      </w:pPr>
    </w:lvl>
    <w:lvl w:ilvl="2" w:tplc="96F001DA" w:tentative="1">
      <w:start w:val="1"/>
      <w:numFmt w:val="lowerRoman"/>
      <w:lvlText w:val="%3."/>
      <w:lvlJc w:val="right"/>
      <w:pPr>
        <w:ind w:left="1800" w:hanging="180"/>
      </w:pPr>
    </w:lvl>
    <w:lvl w:ilvl="3" w:tplc="6E3C50BE" w:tentative="1">
      <w:start w:val="1"/>
      <w:numFmt w:val="decimal"/>
      <w:lvlText w:val="%4."/>
      <w:lvlJc w:val="left"/>
      <w:pPr>
        <w:ind w:left="2520" w:hanging="360"/>
      </w:pPr>
    </w:lvl>
    <w:lvl w:ilvl="4" w:tplc="F1806E50" w:tentative="1">
      <w:start w:val="1"/>
      <w:numFmt w:val="lowerLetter"/>
      <w:lvlText w:val="%5."/>
      <w:lvlJc w:val="left"/>
      <w:pPr>
        <w:ind w:left="3240" w:hanging="360"/>
      </w:pPr>
    </w:lvl>
    <w:lvl w:ilvl="5" w:tplc="699286FE" w:tentative="1">
      <w:start w:val="1"/>
      <w:numFmt w:val="lowerRoman"/>
      <w:lvlText w:val="%6."/>
      <w:lvlJc w:val="right"/>
      <w:pPr>
        <w:ind w:left="3960" w:hanging="180"/>
      </w:pPr>
    </w:lvl>
    <w:lvl w:ilvl="6" w:tplc="338E55A8" w:tentative="1">
      <w:start w:val="1"/>
      <w:numFmt w:val="decimal"/>
      <w:lvlText w:val="%7."/>
      <w:lvlJc w:val="left"/>
      <w:pPr>
        <w:ind w:left="4680" w:hanging="360"/>
      </w:pPr>
    </w:lvl>
    <w:lvl w:ilvl="7" w:tplc="64243FE8" w:tentative="1">
      <w:start w:val="1"/>
      <w:numFmt w:val="lowerLetter"/>
      <w:lvlText w:val="%8."/>
      <w:lvlJc w:val="left"/>
      <w:pPr>
        <w:ind w:left="5400" w:hanging="360"/>
      </w:pPr>
    </w:lvl>
    <w:lvl w:ilvl="8" w:tplc="21F8826E" w:tentative="1">
      <w:start w:val="1"/>
      <w:numFmt w:val="lowerRoman"/>
      <w:lvlText w:val="%9."/>
      <w:lvlJc w:val="right"/>
      <w:pPr>
        <w:ind w:left="6120" w:hanging="180"/>
      </w:pPr>
    </w:lvl>
  </w:abstractNum>
  <w:abstractNum w:abstractNumId="315" w15:restartNumberingAfterBreak="0">
    <w:nsid w:val="0000013F"/>
    <w:multiLevelType w:val="hybridMultilevel"/>
    <w:tmpl w:val="47EA529A"/>
    <w:lvl w:ilvl="0" w:tplc="5E2C4272">
      <w:start w:val="1"/>
      <w:numFmt w:val="lowerLetter"/>
      <w:lvlText w:val="(%1)"/>
      <w:lvlJc w:val="left"/>
      <w:pPr>
        <w:ind w:left="3240" w:hanging="360"/>
      </w:pPr>
      <w:rPr>
        <w:rFonts w:hint="default"/>
      </w:rPr>
    </w:lvl>
    <w:lvl w:ilvl="1" w:tplc="8528C4C6">
      <w:start w:val="1"/>
      <w:numFmt w:val="lowerLetter"/>
      <w:lvlText w:val="%2."/>
      <w:lvlJc w:val="left"/>
      <w:pPr>
        <w:ind w:left="3960" w:hanging="360"/>
      </w:pPr>
    </w:lvl>
    <w:lvl w:ilvl="2" w:tplc="9B187DBE" w:tentative="1">
      <w:start w:val="1"/>
      <w:numFmt w:val="lowerRoman"/>
      <w:lvlText w:val="%3."/>
      <w:lvlJc w:val="right"/>
      <w:pPr>
        <w:ind w:left="4680" w:hanging="180"/>
      </w:pPr>
    </w:lvl>
    <w:lvl w:ilvl="3" w:tplc="4288CC10" w:tentative="1">
      <w:start w:val="1"/>
      <w:numFmt w:val="decimal"/>
      <w:lvlText w:val="%4."/>
      <w:lvlJc w:val="left"/>
      <w:pPr>
        <w:ind w:left="5400" w:hanging="360"/>
      </w:pPr>
    </w:lvl>
    <w:lvl w:ilvl="4" w:tplc="321E3786" w:tentative="1">
      <w:start w:val="1"/>
      <w:numFmt w:val="lowerLetter"/>
      <w:lvlText w:val="%5."/>
      <w:lvlJc w:val="left"/>
      <w:pPr>
        <w:ind w:left="6120" w:hanging="360"/>
      </w:pPr>
    </w:lvl>
    <w:lvl w:ilvl="5" w:tplc="60D67E3E" w:tentative="1">
      <w:start w:val="1"/>
      <w:numFmt w:val="lowerRoman"/>
      <w:lvlText w:val="%6."/>
      <w:lvlJc w:val="right"/>
      <w:pPr>
        <w:ind w:left="6840" w:hanging="180"/>
      </w:pPr>
    </w:lvl>
    <w:lvl w:ilvl="6" w:tplc="96FA82FE" w:tentative="1">
      <w:start w:val="1"/>
      <w:numFmt w:val="decimal"/>
      <w:lvlText w:val="%7."/>
      <w:lvlJc w:val="left"/>
      <w:pPr>
        <w:ind w:left="7560" w:hanging="360"/>
      </w:pPr>
    </w:lvl>
    <w:lvl w:ilvl="7" w:tplc="CE9A9978" w:tentative="1">
      <w:start w:val="1"/>
      <w:numFmt w:val="lowerLetter"/>
      <w:lvlText w:val="%8."/>
      <w:lvlJc w:val="left"/>
      <w:pPr>
        <w:ind w:left="8280" w:hanging="360"/>
      </w:pPr>
    </w:lvl>
    <w:lvl w:ilvl="8" w:tplc="3906E434" w:tentative="1">
      <w:start w:val="1"/>
      <w:numFmt w:val="lowerRoman"/>
      <w:lvlText w:val="%9."/>
      <w:lvlJc w:val="right"/>
      <w:pPr>
        <w:ind w:left="9000" w:hanging="180"/>
      </w:pPr>
    </w:lvl>
  </w:abstractNum>
  <w:abstractNum w:abstractNumId="316" w15:restartNumberingAfterBreak="0">
    <w:nsid w:val="00000140"/>
    <w:multiLevelType w:val="hybridMultilevel"/>
    <w:tmpl w:val="75A49E3A"/>
    <w:lvl w:ilvl="0" w:tplc="CA860ADA">
      <w:start w:val="1"/>
      <w:numFmt w:val="lowerLetter"/>
      <w:lvlText w:val="(%1)"/>
      <w:lvlJc w:val="left"/>
      <w:pPr>
        <w:ind w:left="360" w:hanging="360"/>
      </w:pPr>
      <w:rPr>
        <w:rFonts w:hint="default"/>
      </w:rPr>
    </w:lvl>
    <w:lvl w:ilvl="1" w:tplc="9A48496A" w:tentative="1">
      <w:start w:val="1"/>
      <w:numFmt w:val="lowerLetter"/>
      <w:lvlText w:val="%2."/>
      <w:lvlJc w:val="left"/>
      <w:pPr>
        <w:ind w:left="1080" w:hanging="360"/>
      </w:pPr>
    </w:lvl>
    <w:lvl w:ilvl="2" w:tplc="F5BE43EA" w:tentative="1">
      <w:start w:val="1"/>
      <w:numFmt w:val="lowerRoman"/>
      <w:lvlText w:val="%3."/>
      <w:lvlJc w:val="right"/>
      <w:pPr>
        <w:ind w:left="1800" w:hanging="180"/>
      </w:pPr>
    </w:lvl>
    <w:lvl w:ilvl="3" w:tplc="C16608C6" w:tentative="1">
      <w:start w:val="1"/>
      <w:numFmt w:val="decimal"/>
      <w:lvlText w:val="%4."/>
      <w:lvlJc w:val="left"/>
      <w:pPr>
        <w:ind w:left="2520" w:hanging="360"/>
      </w:pPr>
    </w:lvl>
    <w:lvl w:ilvl="4" w:tplc="F7F2A3A4" w:tentative="1">
      <w:start w:val="1"/>
      <w:numFmt w:val="lowerLetter"/>
      <w:lvlText w:val="%5."/>
      <w:lvlJc w:val="left"/>
      <w:pPr>
        <w:ind w:left="3240" w:hanging="360"/>
      </w:pPr>
    </w:lvl>
    <w:lvl w:ilvl="5" w:tplc="498AB662" w:tentative="1">
      <w:start w:val="1"/>
      <w:numFmt w:val="lowerRoman"/>
      <w:lvlText w:val="%6."/>
      <w:lvlJc w:val="right"/>
      <w:pPr>
        <w:ind w:left="3960" w:hanging="180"/>
      </w:pPr>
    </w:lvl>
    <w:lvl w:ilvl="6" w:tplc="633688A8" w:tentative="1">
      <w:start w:val="1"/>
      <w:numFmt w:val="decimal"/>
      <w:lvlText w:val="%7."/>
      <w:lvlJc w:val="left"/>
      <w:pPr>
        <w:ind w:left="4680" w:hanging="360"/>
      </w:pPr>
    </w:lvl>
    <w:lvl w:ilvl="7" w:tplc="F4B0C3F2" w:tentative="1">
      <w:start w:val="1"/>
      <w:numFmt w:val="lowerLetter"/>
      <w:lvlText w:val="%8."/>
      <w:lvlJc w:val="left"/>
      <w:pPr>
        <w:ind w:left="5400" w:hanging="360"/>
      </w:pPr>
    </w:lvl>
    <w:lvl w:ilvl="8" w:tplc="BF98AB9E" w:tentative="1">
      <w:start w:val="1"/>
      <w:numFmt w:val="lowerRoman"/>
      <w:lvlText w:val="%9."/>
      <w:lvlJc w:val="right"/>
      <w:pPr>
        <w:ind w:left="6120" w:hanging="180"/>
      </w:pPr>
    </w:lvl>
  </w:abstractNum>
  <w:abstractNum w:abstractNumId="317" w15:restartNumberingAfterBreak="0">
    <w:nsid w:val="00000141"/>
    <w:multiLevelType w:val="hybridMultilevel"/>
    <w:tmpl w:val="C658C8FE"/>
    <w:lvl w:ilvl="0" w:tplc="6CB03378">
      <w:start w:val="1"/>
      <w:numFmt w:val="lowerRoman"/>
      <w:lvlText w:val="%1."/>
      <w:lvlJc w:val="right"/>
      <w:pPr>
        <w:ind w:left="1440" w:hanging="360"/>
      </w:pPr>
      <w:rPr>
        <w:rFonts w:hint="default"/>
      </w:rPr>
    </w:lvl>
    <w:lvl w:ilvl="1" w:tplc="FAAE8418" w:tentative="1">
      <w:start w:val="1"/>
      <w:numFmt w:val="lowerLetter"/>
      <w:lvlText w:val="%2."/>
      <w:lvlJc w:val="left"/>
      <w:pPr>
        <w:ind w:left="2160" w:hanging="360"/>
      </w:pPr>
    </w:lvl>
    <w:lvl w:ilvl="2" w:tplc="FC4C7D98" w:tentative="1">
      <w:start w:val="1"/>
      <w:numFmt w:val="lowerRoman"/>
      <w:lvlText w:val="%3."/>
      <w:lvlJc w:val="right"/>
      <w:pPr>
        <w:ind w:left="2880" w:hanging="180"/>
      </w:pPr>
    </w:lvl>
    <w:lvl w:ilvl="3" w:tplc="D87ED8A6" w:tentative="1">
      <w:start w:val="1"/>
      <w:numFmt w:val="decimal"/>
      <w:lvlText w:val="%4."/>
      <w:lvlJc w:val="left"/>
      <w:pPr>
        <w:ind w:left="3600" w:hanging="360"/>
      </w:pPr>
    </w:lvl>
    <w:lvl w:ilvl="4" w:tplc="16F8AC70" w:tentative="1">
      <w:start w:val="1"/>
      <w:numFmt w:val="lowerLetter"/>
      <w:lvlText w:val="%5."/>
      <w:lvlJc w:val="left"/>
      <w:pPr>
        <w:ind w:left="4320" w:hanging="360"/>
      </w:pPr>
    </w:lvl>
    <w:lvl w:ilvl="5" w:tplc="EA64BB62" w:tentative="1">
      <w:start w:val="1"/>
      <w:numFmt w:val="lowerRoman"/>
      <w:lvlText w:val="%6."/>
      <w:lvlJc w:val="right"/>
      <w:pPr>
        <w:ind w:left="5040" w:hanging="180"/>
      </w:pPr>
    </w:lvl>
    <w:lvl w:ilvl="6" w:tplc="16982494" w:tentative="1">
      <w:start w:val="1"/>
      <w:numFmt w:val="decimal"/>
      <w:lvlText w:val="%7."/>
      <w:lvlJc w:val="left"/>
      <w:pPr>
        <w:ind w:left="5760" w:hanging="360"/>
      </w:pPr>
    </w:lvl>
    <w:lvl w:ilvl="7" w:tplc="95CC4F7E" w:tentative="1">
      <w:start w:val="1"/>
      <w:numFmt w:val="lowerLetter"/>
      <w:lvlText w:val="%8."/>
      <w:lvlJc w:val="left"/>
      <w:pPr>
        <w:ind w:left="6480" w:hanging="360"/>
      </w:pPr>
    </w:lvl>
    <w:lvl w:ilvl="8" w:tplc="F310378A" w:tentative="1">
      <w:start w:val="1"/>
      <w:numFmt w:val="lowerRoman"/>
      <w:lvlText w:val="%9."/>
      <w:lvlJc w:val="right"/>
      <w:pPr>
        <w:ind w:left="7200" w:hanging="180"/>
      </w:pPr>
    </w:lvl>
  </w:abstractNum>
  <w:abstractNum w:abstractNumId="318" w15:restartNumberingAfterBreak="0">
    <w:nsid w:val="00000142"/>
    <w:multiLevelType w:val="hybridMultilevel"/>
    <w:tmpl w:val="2CB0ADFA"/>
    <w:lvl w:ilvl="0" w:tplc="63485890">
      <w:start w:val="1"/>
      <w:numFmt w:val="lowerLetter"/>
      <w:lvlText w:val="(%1)"/>
      <w:lvlJc w:val="left"/>
      <w:pPr>
        <w:ind w:left="1080" w:hanging="360"/>
      </w:pPr>
      <w:rPr>
        <w:rFonts w:hint="default"/>
      </w:rPr>
    </w:lvl>
    <w:lvl w:ilvl="1" w:tplc="E9A8600A" w:tentative="1">
      <w:start w:val="1"/>
      <w:numFmt w:val="lowerLetter"/>
      <w:lvlText w:val="%2."/>
      <w:lvlJc w:val="left"/>
      <w:pPr>
        <w:ind w:left="1800" w:hanging="360"/>
      </w:pPr>
    </w:lvl>
    <w:lvl w:ilvl="2" w:tplc="BDE2F694" w:tentative="1">
      <w:start w:val="1"/>
      <w:numFmt w:val="lowerRoman"/>
      <w:lvlText w:val="%3."/>
      <w:lvlJc w:val="right"/>
      <w:pPr>
        <w:ind w:left="2520" w:hanging="180"/>
      </w:pPr>
    </w:lvl>
    <w:lvl w:ilvl="3" w:tplc="42EA8440" w:tentative="1">
      <w:start w:val="1"/>
      <w:numFmt w:val="decimal"/>
      <w:lvlText w:val="%4."/>
      <w:lvlJc w:val="left"/>
      <w:pPr>
        <w:ind w:left="3240" w:hanging="360"/>
      </w:pPr>
    </w:lvl>
    <w:lvl w:ilvl="4" w:tplc="16AAF9CC" w:tentative="1">
      <w:start w:val="1"/>
      <w:numFmt w:val="lowerLetter"/>
      <w:lvlText w:val="%5."/>
      <w:lvlJc w:val="left"/>
      <w:pPr>
        <w:ind w:left="3960" w:hanging="360"/>
      </w:pPr>
    </w:lvl>
    <w:lvl w:ilvl="5" w:tplc="9640A648" w:tentative="1">
      <w:start w:val="1"/>
      <w:numFmt w:val="lowerRoman"/>
      <w:lvlText w:val="%6."/>
      <w:lvlJc w:val="right"/>
      <w:pPr>
        <w:ind w:left="4680" w:hanging="180"/>
      </w:pPr>
    </w:lvl>
    <w:lvl w:ilvl="6" w:tplc="AFF61DCC" w:tentative="1">
      <w:start w:val="1"/>
      <w:numFmt w:val="decimal"/>
      <w:lvlText w:val="%7."/>
      <w:lvlJc w:val="left"/>
      <w:pPr>
        <w:ind w:left="5400" w:hanging="360"/>
      </w:pPr>
    </w:lvl>
    <w:lvl w:ilvl="7" w:tplc="64DA8744" w:tentative="1">
      <w:start w:val="1"/>
      <w:numFmt w:val="lowerLetter"/>
      <w:lvlText w:val="%8."/>
      <w:lvlJc w:val="left"/>
      <w:pPr>
        <w:ind w:left="6120" w:hanging="360"/>
      </w:pPr>
    </w:lvl>
    <w:lvl w:ilvl="8" w:tplc="BDE0D108" w:tentative="1">
      <w:start w:val="1"/>
      <w:numFmt w:val="lowerRoman"/>
      <w:lvlText w:val="%9."/>
      <w:lvlJc w:val="right"/>
      <w:pPr>
        <w:ind w:left="6840" w:hanging="180"/>
      </w:pPr>
    </w:lvl>
  </w:abstractNum>
  <w:abstractNum w:abstractNumId="319" w15:restartNumberingAfterBreak="0">
    <w:nsid w:val="00000143"/>
    <w:multiLevelType w:val="hybridMultilevel"/>
    <w:tmpl w:val="EB8C222C"/>
    <w:lvl w:ilvl="0" w:tplc="7D906238">
      <w:start w:val="1"/>
      <w:numFmt w:val="lowerLetter"/>
      <w:lvlText w:val="(%1)"/>
      <w:lvlJc w:val="left"/>
      <w:pPr>
        <w:ind w:left="360" w:hanging="360"/>
      </w:pPr>
      <w:rPr>
        <w:rFonts w:hint="default"/>
      </w:rPr>
    </w:lvl>
    <w:lvl w:ilvl="1" w:tplc="5E1E26C0">
      <w:start w:val="1"/>
      <w:numFmt w:val="lowerRoman"/>
      <w:lvlText w:val="(%2)"/>
      <w:lvlJc w:val="right"/>
      <w:pPr>
        <w:ind w:left="1080" w:hanging="360"/>
      </w:pPr>
      <w:rPr>
        <w:rFonts w:ascii="Times New Roman" w:eastAsia="Times New Roman" w:hAnsi="Times New Roman" w:cs="Times New Roman"/>
      </w:rPr>
    </w:lvl>
    <w:lvl w:ilvl="2" w:tplc="09206864">
      <w:start w:val="1"/>
      <w:numFmt w:val="lowerRoman"/>
      <w:lvlText w:val="%3."/>
      <w:lvlJc w:val="right"/>
      <w:pPr>
        <w:ind w:left="1800" w:hanging="180"/>
      </w:pPr>
    </w:lvl>
    <w:lvl w:ilvl="3" w:tplc="523ADD32" w:tentative="1">
      <w:start w:val="1"/>
      <w:numFmt w:val="decimal"/>
      <w:lvlText w:val="%4."/>
      <w:lvlJc w:val="left"/>
      <w:pPr>
        <w:ind w:left="2520" w:hanging="360"/>
      </w:pPr>
    </w:lvl>
    <w:lvl w:ilvl="4" w:tplc="84726CA4" w:tentative="1">
      <w:start w:val="1"/>
      <w:numFmt w:val="lowerLetter"/>
      <w:lvlText w:val="%5."/>
      <w:lvlJc w:val="left"/>
      <w:pPr>
        <w:ind w:left="3240" w:hanging="360"/>
      </w:pPr>
    </w:lvl>
    <w:lvl w:ilvl="5" w:tplc="6B6EB57E" w:tentative="1">
      <w:start w:val="1"/>
      <w:numFmt w:val="lowerRoman"/>
      <w:lvlText w:val="%6."/>
      <w:lvlJc w:val="right"/>
      <w:pPr>
        <w:ind w:left="3960" w:hanging="180"/>
      </w:pPr>
    </w:lvl>
    <w:lvl w:ilvl="6" w:tplc="5030B9B6" w:tentative="1">
      <w:start w:val="1"/>
      <w:numFmt w:val="decimal"/>
      <w:lvlText w:val="%7."/>
      <w:lvlJc w:val="left"/>
      <w:pPr>
        <w:ind w:left="4680" w:hanging="360"/>
      </w:pPr>
    </w:lvl>
    <w:lvl w:ilvl="7" w:tplc="2BDE4D6A" w:tentative="1">
      <w:start w:val="1"/>
      <w:numFmt w:val="lowerLetter"/>
      <w:lvlText w:val="%8."/>
      <w:lvlJc w:val="left"/>
      <w:pPr>
        <w:ind w:left="5400" w:hanging="360"/>
      </w:pPr>
    </w:lvl>
    <w:lvl w:ilvl="8" w:tplc="4566EB80" w:tentative="1">
      <w:start w:val="1"/>
      <w:numFmt w:val="lowerRoman"/>
      <w:lvlText w:val="%9."/>
      <w:lvlJc w:val="right"/>
      <w:pPr>
        <w:ind w:left="6120" w:hanging="180"/>
      </w:pPr>
    </w:lvl>
  </w:abstractNum>
  <w:abstractNum w:abstractNumId="320" w15:restartNumberingAfterBreak="0">
    <w:nsid w:val="00000144"/>
    <w:multiLevelType w:val="hybridMultilevel"/>
    <w:tmpl w:val="F112FEF4"/>
    <w:lvl w:ilvl="0" w:tplc="A64EAE84">
      <w:start w:val="1"/>
      <w:numFmt w:val="lowerLetter"/>
      <w:lvlText w:val="(%1)"/>
      <w:lvlJc w:val="left"/>
      <w:pPr>
        <w:ind w:left="360" w:hanging="360"/>
      </w:pPr>
      <w:rPr>
        <w:rFonts w:hint="default"/>
      </w:rPr>
    </w:lvl>
    <w:lvl w:ilvl="1" w:tplc="84B47B64" w:tentative="1">
      <w:start w:val="1"/>
      <w:numFmt w:val="lowerLetter"/>
      <w:lvlText w:val="%2."/>
      <w:lvlJc w:val="left"/>
      <w:pPr>
        <w:ind w:left="1080" w:hanging="360"/>
      </w:pPr>
    </w:lvl>
    <w:lvl w:ilvl="2" w:tplc="0C743EC8" w:tentative="1">
      <w:start w:val="1"/>
      <w:numFmt w:val="lowerRoman"/>
      <w:lvlText w:val="%3."/>
      <w:lvlJc w:val="right"/>
      <w:pPr>
        <w:ind w:left="1800" w:hanging="180"/>
      </w:pPr>
    </w:lvl>
    <w:lvl w:ilvl="3" w:tplc="01D810D4" w:tentative="1">
      <w:start w:val="1"/>
      <w:numFmt w:val="decimal"/>
      <w:lvlText w:val="%4."/>
      <w:lvlJc w:val="left"/>
      <w:pPr>
        <w:ind w:left="2520" w:hanging="360"/>
      </w:pPr>
    </w:lvl>
    <w:lvl w:ilvl="4" w:tplc="E8F220BA" w:tentative="1">
      <w:start w:val="1"/>
      <w:numFmt w:val="lowerLetter"/>
      <w:lvlText w:val="%5."/>
      <w:lvlJc w:val="left"/>
      <w:pPr>
        <w:ind w:left="3240" w:hanging="360"/>
      </w:pPr>
    </w:lvl>
    <w:lvl w:ilvl="5" w:tplc="CCD8F6A0" w:tentative="1">
      <w:start w:val="1"/>
      <w:numFmt w:val="lowerRoman"/>
      <w:lvlText w:val="%6."/>
      <w:lvlJc w:val="right"/>
      <w:pPr>
        <w:ind w:left="3960" w:hanging="180"/>
      </w:pPr>
    </w:lvl>
    <w:lvl w:ilvl="6" w:tplc="00226F16" w:tentative="1">
      <w:start w:val="1"/>
      <w:numFmt w:val="decimal"/>
      <w:lvlText w:val="%7."/>
      <w:lvlJc w:val="left"/>
      <w:pPr>
        <w:ind w:left="4680" w:hanging="360"/>
      </w:pPr>
    </w:lvl>
    <w:lvl w:ilvl="7" w:tplc="3DFC5DC8" w:tentative="1">
      <w:start w:val="1"/>
      <w:numFmt w:val="lowerLetter"/>
      <w:lvlText w:val="%8."/>
      <w:lvlJc w:val="left"/>
      <w:pPr>
        <w:ind w:left="5400" w:hanging="360"/>
      </w:pPr>
    </w:lvl>
    <w:lvl w:ilvl="8" w:tplc="3120E2F4" w:tentative="1">
      <w:start w:val="1"/>
      <w:numFmt w:val="lowerRoman"/>
      <w:lvlText w:val="%9."/>
      <w:lvlJc w:val="right"/>
      <w:pPr>
        <w:ind w:left="6120" w:hanging="180"/>
      </w:pPr>
    </w:lvl>
  </w:abstractNum>
  <w:abstractNum w:abstractNumId="321" w15:restartNumberingAfterBreak="0">
    <w:nsid w:val="00000145"/>
    <w:multiLevelType w:val="hybridMultilevel"/>
    <w:tmpl w:val="761C9AAA"/>
    <w:lvl w:ilvl="0" w:tplc="3760E476">
      <w:start w:val="1"/>
      <w:numFmt w:val="lowerLetter"/>
      <w:lvlText w:val="(%1)"/>
      <w:lvlJc w:val="left"/>
      <w:pPr>
        <w:ind w:left="1080" w:hanging="360"/>
      </w:pPr>
      <w:rPr>
        <w:rFonts w:hint="default"/>
      </w:rPr>
    </w:lvl>
    <w:lvl w:ilvl="1" w:tplc="3182C702" w:tentative="1">
      <w:start w:val="1"/>
      <w:numFmt w:val="lowerLetter"/>
      <w:lvlText w:val="%2."/>
      <w:lvlJc w:val="left"/>
      <w:pPr>
        <w:ind w:left="1800" w:hanging="360"/>
      </w:pPr>
    </w:lvl>
    <w:lvl w:ilvl="2" w:tplc="3EAE26C0" w:tentative="1">
      <w:start w:val="1"/>
      <w:numFmt w:val="lowerRoman"/>
      <w:lvlText w:val="%3."/>
      <w:lvlJc w:val="right"/>
      <w:pPr>
        <w:ind w:left="2520" w:hanging="180"/>
      </w:pPr>
    </w:lvl>
    <w:lvl w:ilvl="3" w:tplc="DE726930" w:tentative="1">
      <w:start w:val="1"/>
      <w:numFmt w:val="decimal"/>
      <w:lvlText w:val="%4."/>
      <w:lvlJc w:val="left"/>
      <w:pPr>
        <w:ind w:left="3240" w:hanging="360"/>
      </w:pPr>
    </w:lvl>
    <w:lvl w:ilvl="4" w:tplc="B86CA356" w:tentative="1">
      <w:start w:val="1"/>
      <w:numFmt w:val="lowerLetter"/>
      <w:lvlText w:val="%5."/>
      <w:lvlJc w:val="left"/>
      <w:pPr>
        <w:ind w:left="3960" w:hanging="360"/>
      </w:pPr>
    </w:lvl>
    <w:lvl w:ilvl="5" w:tplc="BBF07A14" w:tentative="1">
      <w:start w:val="1"/>
      <w:numFmt w:val="lowerRoman"/>
      <w:lvlText w:val="%6."/>
      <w:lvlJc w:val="right"/>
      <w:pPr>
        <w:ind w:left="4680" w:hanging="180"/>
      </w:pPr>
    </w:lvl>
    <w:lvl w:ilvl="6" w:tplc="C83AD86E" w:tentative="1">
      <w:start w:val="1"/>
      <w:numFmt w:val="decimal"/>
      <w:lvlText w:val="%7."/>
      <w:lvlJc w:val="left"/>
      <w:pPr>
        <w:ind w:left="5400" w:hanging="360"/>
      </w:pPr>
    </w:lvl>
    <w:lvl w:ilvl="7" w:tplc="8A16EAA4" w:tentative="1">
      <w:start w:val="1"/>
      <w:numFmt w:val="lowerLetter"/>
      <w:lvlText w:val="%8."/>
      <w:lvlJc w:val="left"/>
      <w:pPr>
        <w:ind w:left="6120" w:hanging="360"/>
      </w:pPr>
    </w:lvl>
    <w:lvl w:ilvl="8" w:tplc="1D9675A0" w:tentative="1">
      <w:start w:val="1"/>
      <w:numFmt w:val="lowerRoman"/>
      <w:lvlText w:val="%9."/>
      <w:lvlJc w:val="right"/>
      <w:pPr>
        <w:ind w:left="6840" w:hanging="180"/>
      </w:pPr>
    </w:lvl>
  </w:abstractNum>
  <w:abstractNum w:abstractNumId="322" w15:restartNumberingAfterBreak="0">
    <w:nsid w:val="00000146"/>
    <w:multiLevelType w:val="hybridMultilevel"/>
    <w:tmpl w:val="FA0E7D82"/>
    <w:lvl w:ilvl="0" w:tplc="9AB0B710">
      <w:start w:val="1"/>
      <w:numFmt w:val="lowerLetter"/>
      <w:lvlText w:val="(%1)"/>
      <w:lvlJc w:val="left"/>
      <w:pPr>
        <w:ind w:left="1080" w:hanging="360"/>
      </w:pPr>
      <w:rPr>
        <w:rFonts w:hint="default"/>
      </w:rPr>
    </w:lvl>
    <w:lvl w:ilvl="1" w:tplc="84F8BD64">
      <w:start w:val="1"/>
      <w:numFmt w:val="lowerRoman"/>
      <w:lvlText w:val="(%2)"/>
      <w:lvlJc w:val="right"/>
      <w:pPr>
        <w:ind w:left="1800" w:hanging="360"/>
      </w:pPr>
      <w:rPr>
        <w:rFonts w:ascii="Times New Roman" w:eastAsia="Times New Roman" w:hAnsi="Times New Roman" w:cs="Times New Roman"/>
      </w:rPr>
    </w:lvl>
    <w:lvl w:ilvl="2" w:tplc="16EA6B4A">
      <w:start w:val="1"/>
      <w:numFmt w:val="lowerRoman"/>
      <w:lvlText w:val="%3."/>
      <w:lvlJc w:val="right"/>
      <w:pPr>
        <w:ind w:left="2520" w:hanging="180"/>
      </w:pPr>
    </w:lvl>
    <w:lvl w:ilvl="3" w:tplc="976EC71C" w:tentative="1">
      <w:start w:val="1"/>
      <w:numFmt w:val="decimal"/>
      <w:lvlText w:val="%4."/>
      <w:lvlJc w:val="left"/>
      <w:pPr>
        <w:ind w:left="3240" w:hanging="360"/>
      </w:pPr>
    </w:lvl>
    <w:lvl w:ilvl="4" w:tplc="F20E9D52" w:tentative="1">
      <w:start w:val="1"/>
      <w:numFmt w:val="lowerLetter"/>
      <w:lvlText w:val="%5."/>
      <w:lvlJc w:val="left"/>
      <w:pPr>
        <w:ind w:left="3960" w:hanging="360"/>
      </w:pPr>
    </w:lvl>
    <w:lvl w:ilvl="5" w:tplc="E01AF3EE" w:tentative="1">
      <w:start w:val="1"/>
      <w:numFmt w:val="lowerRoman"/>
      <w:lvlText w:val="%6."/>
      <w:lvlJc w:val="right"/>
      <w:pPr>
        <w:ind w:left="4680" w:hanging="180"/>
      </w:pPr>
    </w:lvl>
    <w:lvl w:ilvl="6" w:tplc="7D687D6A" w:tentative="1">
      <w:start w:val="1"/>
      <w:numFmt w:val="decimal"/>
      <w:lvlText w:val="%7."/>
      <w:lvlJc w:val="left"/>
      <w:pPr>
        <w:ind w:left="5400" w:hanging="360"/>
      </w:pPr>
    </w:lvl>
    <w:lvl w:ilvl="7" w:tplc="BAC00F42" w:tentative="1">
      <w:start w:val="1"/>
      <w:numFmt w:val="lowerLetter"/>
      <w:lvlText w:val="%8."/>
      <w:lvlJc w:val="left"/>
      <w:pPr>
        <w:ind w:left="6120" w:hanging="360"/>
      </w:pPr>
    </w:lvl>
    <w:lvl w:ilvl="8" w:tplc="D1E49526" w:tentative="1">
      <w:start w:val="1"/>
      <w:numFmt w:val="lowerRoman"/>
      <w:lvlText w:val="%9."/>
      <w:lvlJc w:val="right"/>
      <w:pPr>
        <w:ind w:left="6840" w:hanging="180"/>
      </w:pPr>
    </w:lvl>
  </w:abstractNum>
  <w:abstractNum w:abstractNumId="323" w15:restartNumberingAfterBreak="0">
    <w:nsid w:val="00000147"/>
    <w:multiLevelType w:val="hybridMultilevel"/>
    <w:tmpl w:val="052CA5BE"/>
    <w:lvl w:ilvl="0" w:tplc="95684146">
      <w:start w:val="1"/>
      <w:numFmt w:val="lowerLetter"/>
      <w:lvlText w:val="(%1)"/>
      <w:lvlJc w:val="left"/>
      <w:pPr>
        <w:ind w:left="360" w:hanging="360"/>
      </w:pPr>
      <w:rPr>
        <w:rFonts w:hint="default"/>
      </w:rPr>
    </w:lvl>
    <w:lvl w:ilvl="1" w:tplc="83689DB8">
      <w:start w:val="1"/>
      <w:numFmt w:val="lowerLetter"/>
      <w:lvlText w:val="%2."/>
      <w:lvlJc w:val="left"/>
      <w:pPr>
        <w:ind w:left="1080" w:hanging="360"/>
      </w:pPr>
    </w:lvl>
    <w:lvl w:ilvl="2" w:tplc="0A2A2D22" w:tentative="1">
      <w:start w:val="1"/>
      <w:numFmt w:val="lowerRoman"/>
      <w:lvlText w:val="%3."/>
      <w:lvlJc w:val="right"/>
      <w:pPr>
        <w:ind w:left="1800" w:hanging="180"/>
      </w:pPr>
    </w:lvl>
    <w:lvl w:ilvl="3" w:tplc="F4982076" w:tentative="1">
      <w:start w:val="1"/>
      <w:numFmt w:val="decimal"/>
      <w:lvlText w:val="%4."/>
      <w:lvlJc w:val="left"/>
      <w:pPr>
        <w:ind w:left="2520" w:hanging="360"/>
      </w:pPr>
    </w:lvl>
    <w:lvl w:ilvl="4" w:tplc="CA022EA6" w:tentative="1">
      <w:start w:val="1"/>
      <w:numFmt w:val="lowerLetter"/>
      <w:lvlText w:val="%5."/>
      <w:lvlJc w:val="left"/>
      <w:pPr>
        <w:ind w:left="3240" w:hanging="360"/>
      </w:pPr>
    </w:lvl>
    <w:lvl w:ilvl="5" w:tplc="F904BBCE" w:tentative="1">
      <w:start w:val="1"/>
      <w:numFmt w:val="lowerRoman"/>
      <w:lvlText w:val="%6."/>
      <w:lvlJc w:val="right"/>
      <w:pPr>
        <w:ind w:left="3960" w:hanging="180"/>
      </w:pPr>
    </w:lvl>
    <w:lvl w:ilvl="6" w:tplc="76C6118C" w:tentative="1">
      <w:start w:val="1"/>
      <w:numFmt w:val="decimal"/>
      <w:lvlText w:val="%7."/>
      <w:lvlJc w:val="left"/>
      <w:pPr>
        <w:ind w:left="4680" w:hanging="360"/>
      </w:pPr>
    </w:lvl>
    <w:lvl w:ilvl="7" w:tplc="A1000EBE" w:tentative="1">
      <w:start w:val="1"/>
      <w:numFmt w:val="lowerLetter"/>
      <w:lvlText w:val="%8."/>
      <w:lvlJc w:val="left"/>
      <w:pPr>
        <w:ind w:left="5400" w:hanging="360"/>
      </w:pPr>
    </w:lvl>
    <w:lvl w:ilvl="8" w:tplc="149049EE" w:tentative="1">
      <w:start w:val="1"/>
      <w:numFmt w:val="lowerRoman"/>
      <w:lvlText w:val="%9."/>
      <w:lvlJc w:val="right"/>
      <w:pPr>
        <w:ind w:left="6120" w:hanging="180"/>
      </w:pPr>
    </w:lvl>
  </w:abstractNum>
  <w:abstractNum w:abstractNumId="324" w15:restartNumberingAfterBreak="0">
    <w:nsid w:val="00000148"/>
    <w:multiLevelType w:val="hybridMultilevel"/>
    <w:tmpl w:val="731ED156"/>
    <w:lvl w:ilvl="0" w:tplc="185827E2">
      <w:start w:val="1"/>
      <w:numFmt w:val="lowerLetter"/>
      <w:lvlText w:val="(%1)"/>
      <w:lvlJc w:val="left"/>
      <w:pPr>
        <w:ind w:left="360" w:hanging="360"/>
      </w:pPr>
      <w:rPr>
        <w:rFonts w:hint="default"/>
      </w:rPr>
    </w:lvl>
    <w:lvl w:ilvl="1" w:tplc="5D8C5668">
      <w:start w:val="1"/>
      <w:numFmt w:val="lowerRoman"/>
      <w:lvlText w:val="(%2)"/>
      <w:lvlJc w:val="right"/>
      <w:pPr>
        <w:ind w:left="1080" w:hanging="360"/>
      </w:pPr>
      <w:rPr>
        <w:rFonts w:ascii="Times New Roman" w:eastAsia="Times New Roman" w:hAnsi="Times New Roman" w:cs="Times New Roman"/>
      </w:rPr>
    </w:lvl>
    <w:lvl w:ilvl="2" w:tplc="57EECA8A">
      <w:start w:val="1"/>
      <w:numFmt w:val="lowerRoman"/>
      <w:lvlText w:val="%3."/>
      <w:lvlJc w:val="right"/>
      <w:pPr>
        <w:ind w:left="1800" w:hanging="180"/>
      </w:pPr>
    </w:lvl>
    <w:lvl w:ilvl="3" w:tplc="9DEAAA88" w:tentative="1">
      <w:start w:val="1"/>
      <w:numFmt w:val="decimal"/>
      <w:lvlText w:val="%4."/>
      <w:lvlJc w:val="left"/>
      <w:pPr>
        <w:ind w:left="2520" w:hanging="360"/>
      </w:pPr>
    </w:lvl>
    <w:lvl w:ilvl="4" w:tplc="CB4A92E2" w:tentative="1">
      <w:start w:val="1"/>
      <w:numFmt w:val="lowerLetter"/>
      <w:lvlText w:val="%5."/>
      <w:lvlJc w:val="left"/>
      <w:pPr>
        <w:ind w:left="3240" w:hanging="360"/>
      </w:pPr>
    </w:lvl>
    <w:lvl w:ilvl="5" w:tplc="528E84FC" w:tentative="1">
      <w:start w:val="1"/>
      <w:numFmt w:val="lowerRoman"/>
      <w:lvlText w:val="%6."/>
      <w:lvlJc w:val="right"/>
      <w:pPr>
        <w:ind w:left="3960" w:hanging="180"/>
      </w:pPr>
    </w:lvl>
    <w:lvl w:ilvl="6" w:tplc="1ADCB7EC" w:tentative="1">
      <w:start w:val="1"/>
      <w:numFmt w:val="decimal"/>
      <w:lvlText w:val="%7."/>
      <w:lvlJc w:val="left"/>
      <w:pPr>
        <w:ind w:left="4680" w:hanging="360"/>
      </w:pPr>
    </w:lvl>
    <w:lvl w:ilvl="7" w:tplc="47A052BA" w:tentative="1">
      <w:start w:val="1"/>
      <w:numFmt w:val="lowerLetter"/>
      <w:lvlText w:val="%8."/>
      <w:lvlJc w:val="left"/>
      <w:pPr>
        <w:ind w:left="5400" w:hanging="360"/>
      </w:pPr>
    </w:lvl>
    <w:lvl w:ilvl="8" w:tplc="36B41130" w:tentative="1">
      <w:start w:val="1"/>
      <w:numFmt w:val="lowerRoman"/>
      <w:lvlText w:val="%9."/>
      <w:lvlJc w:val="right"/>
      <w:pPr>
        <w:ind w:left="6120" w:hanging="180"/>
      </w:pPr>
    </w:lvl>
  </w:abstractNum>
  <w:abstractNum w:abstractNumId="325" w15:restartNumberingAfterBreak="0">
    <w:nsid w:val="00000149"/>
    <w:multiLevelType w:val="hybridMultilevel"/>
    <w:tmpl w:val="E4D20DFE"/>
    <w:lvl w:ilvl="0" w:tplc="9702CDEE">
      <w:start w:val="1"/>
      <w:numFmt w:val="lowerLetter"/>
      <w:lvlText w:val="(%1)"/>
      <w:lvlJc w:val="left"/>
      <w:pPr>
        <w:ind w:left="720" w:hanging="360"/>
      </w:pPr>
      <w:rPr>
        <w:rFonts w:hint="default"/>
      </w:rPr>
    </w:lvl>
    <w:lvl w:ilvl="1" w:tplc="AABEC5E0" w:tentative="1">
      <w:start w:val="1"/>
      <w:numFmt w:val="lowerLetter"/>
      <w:lvlText w:val="%2."/>
      <w:lvlJc w:val="left"/>
      <w:pPr>
        <w:ind w:left="1440" w:hanging="360"/>
      </w:pPr>
    </w:lvl>
    <w:lvl w:ilvl="2" w:tplc="D63436D8" w:tentative="1">
      <w:start w:val="1"/>
      <w:numFmt w:val="lowerRoman"/>
      <w:lvlText w:val="%3."/>
      <w:lvlJc w:val="right"/>
      <w:pPr>
        <w:ind w:left="2160" w:hanging="180"/>
      </w:pPr>
    </w:lvl>
    <w:lvl w:ilvl="3" w:tplc="7D4C2DEC" w:tentative="1">
      <w:start w:val="1"/>
      <w:numFmt w:val="decimal"/>
      <w:lvlText w:val="%4."/>
      <w:lvlJc w:val="left"/>
      <w:pPr>
        <w:ind w:left="2880" w:hanging="360"/>
      </w:pPr>
    </w:lvl>
    <w:lvl w:ilvl="4" w:tplc="12DAB088" w:tentative="1">
      <w:start w:val="1"/>
      <w:numFmt w:val="lowerLetter"/>
      <w:lvlText w:val="%5."/>
      <w:lvlJc w:val="left"/>
      <w:pPr>
        <w:ind w:left="3600" w:hanging="360"/>
      </w:pPr>
    </w:lvl>
    <w:lvl w:ilvl="5" w:tplc="DCD2FDFA" w:tentative="1">
      <w:start w:val="1"/>
      <w:numFmt w:val="lowerRoman"/>
      <w:lvlText w:val="%6."/>
      <w:lvlJc w:val="right"/>
      <w:pPr>
        <w:ind w:left="4320" w:hanging="180"/>
      </w:pPr>
    </w:lvl>
    <w:lvl w:ilvl="6" w:tplc="E2EAE6E8" w:tentative="1">
      <w:start w:val="1"/>
      <w:numFmt w:val="decimal"/>
      <w:lvlText w:val="%7."/>
      <w:lvlJc w:val="left"/>
      <w:pPr>
        <w:ind w:left="5040" w:hanging="360"/>
      </w:pPr>
    </w:lvl>
    <w:lvl w:ilvl="7" w:tplc="CEEA73D8" w:tentative="1">
      <w:start w:val="1"/>
      <w:numFmt w:val="lowerLetter"/>
      <w:lvlText w:val="%8."/>
      <w:lvlJc w:val="left"/>
      <w:pPr>
        <w:ind w:left="5760" w:hanging="360"/>
      </w:pPr>
    </w:lvl>
    <w:lvl w:ilvl="8" w:tplc="C524B180" w:tentative="1">
      <w:start w:val="1"/>
      <w:numFmt w:val="lowerRoman"/>
      <w:lvlText w:val="%9."/>
      <w:lvlJc w:val="right"/>
      <w:pPr>
        <w:ind w:left="6480" w:hanging="180"/>
      </w:pPr>
    </w:lvl>
  </w:abstractNum>
  <w:abstractNum w:abstractNumId="326" w15:restartNumberingAfterBreak="0">
    <w:nsid w:val="0000014A"/>
    <w:multiLevelType w:val="hybridMultilevel"/>
    <w:tmpl w:val="42728FB2"/>
    <w:lvl w:ilvl="0" w:tplc="063A24BC">
      <w:start w:val="1"/>
      <w:numFmt w:val="lowerLetter"/>
      <w:lvlText w:val="(%1)"/>
      <w:lvlJc w:val="left"/>
      <w:pPr>
        <w:ind w:left="360" w:hanging="360"/>
      </w:pPr>
      <w:rPr>
        <w:rFonts w:hint="default"/>
      </w:rPr>
    </w:lvl>
    <w:lvl w:ilvl="1" w:tplc="B2F4AF7C" w:tentative="1">
      <w:start w:val="1"/>
      <w:numFmt w:val="lowerLetter"/>
      <w:lvlText w:val="%2."/>
      <w:lvlJc w:val="left"/>
      <w:pPr>
        <w:ind w:left="1080" w:hanging="360"/>
      </w:pPr>
    </w:lvl>
    <w:lvl w:ilvl="2" w:tplc="CF6ACFAA" w:tentative="1">
      <w:start w:val="1"/>
      <w:numFmt w:val="lowerRoman"/>
      <w:lvlText w:val="%3."/>
      <w:lvlJc w:val="right"/>
      <w:pPr>
        <w:ind w:left="1800" w:hanging="180"/>
      </w:pPr>
    </w:lvl>
    <w:lvl w:ilvl="3" w:tplc="4F3044E4" w:tentative="1">
      <w:start w:val="1"/>
      <w:numFmt w:val="decimal"/>
      <w:lvlText w:val="%4."/>
      <w:lvlJc w:val="left"/>
      <w:pPr>
        <w:ind w:left="2520" w:hanging="360"/>
      </w:pPr>
    </w:lvl>
    <w:lvl w:ilvl="4" w:tplc="6256F688" w:tentative="1">
      <w:start w:val="1"/>
      <w:numFmt w:val="lowerLetter"/>
      <w:lvlText w:val="%5."/>
      <w:lvlJc w:val="left"/>
      <w:pPr>
        <w:ind w:left="3240" w:hanging="360"/>
      </w:pPr>
    </w:lvl>
    <w:lvl w:ilvl="5" w:tplc="7724FD72" w:tentative="1">
      <w:start w:val="1"/>
      <w:numFmt w:val="lowerRoman"/>
      <w:lvlText w:val="%6."/>
      <w:lvlJc w:val="right"/>
      <w:pPr>
        <w:ind w:left="3960" w:hanging="180"/>
      </w:pPr>
    </w:lvl>
    <w:lvl w:ilvl="6" w:tplc="BDCAA4C6" w:tentative="1">
      <w:start w:val="1"/>
      <w:numFmt w:val="decimal"/>
      <w:lvlText w:val="%7."/>
      <w:lvlJc w:val="left"/>
      <w:pPr>
        <w:ind w:left="4680" w:hanging="360"/>
      </w:pPr>
    </w:lvl>
    <w:lvl w:ilvl="7" w:tplc="BA362D34" w:tentative="1">
      <w:start w:val="1"/>
      <w:numFmt w:val="lowerLetter"/>
      <w:lvlText w:val="%8."/>
      <w:lvlJc w:val="left"/>
      <w:pPr>
        <w:ind w:left="5400" w:hanging="360"/>
      </w:pPr>
    </w:lvl>
    <w:lvl w:ilvl="8" w:tplc="6BEA75BE" w:tentative="1">
      <w:start w:val="1"/>
      <w:numFmt w:val="lowerRoman"/>
      <w:lvlText w:val="%9."/>
      <w:lvlJc w:val="right"/>
      <w:pPr>
        <w:ind w:left="6120" w:hanging="180"/>
      </w:pPr>
    </w:lvl>
  </w:abstractNum>
  <w:abstractNum w:abstractNumId="327" w15:restartNumberingAfterBreak="0">
    <w:nsid w:val="0000014B"/>
    <w:multiLevelType w:val="hybridMultilevel"/>
    <w:tmpl w:val="2C70452A"/>
    <w:lvl w:ilvl="0" w:tplc="E432F868">
      <w:start w:val="1"/>
      <w:numFmt w:val="lowerRoman"/>
      <w:lvlText w:val="(%1)"/>
      <w:lvlJc w:val="right"/>
      <w:pPr>
        <w:ind w:left="720" w:hanging="360"/>
      </w:pPr>
      <w:rPr>
        <w:rFonts w:ascii="Times New Roman" w:eastAsia="Times New Roman" w:hAnsi="Times New Roman" w:cs="Times New Roman" w:hint="default"/>
      </w:rPr>
    </w:lvl>
    <w:lvl w:ilvl="1" w:tplc="42DA2B14" w:tentative="1">
      <w:start w:val="1"/>
      <w:numFmt w:val="lowerLetter"/>
      <w:lvlText w:val="%2."/>
      <w:lvlJc w:val="left"/>
      <w:pPr>
        <w:ind w:left="1440" w:hanging="360"/>
      </w:pPr>
    </w:lvl>
    <w:lvl w:ilvl="2" w:tplc="03E238FE" w:tentative="1">
      <w:start w:val="1"/>
      <w:numFmt w:val="lowerRoman"/>
      <w:lvlText w:val="%3."/>
      <w:lvlJc w:val="right"/>
      <w:pPr>
        <w:ind w:left="2160" w:hanging="180"/>
      </w:pPr>
    </w:lvl>
    <w:lvl w:ilvl="3" w:tplc="E542DBCC" w:tentative="1">
      <w:start w:val="1"/>
      <w:numFmt w:val="decimal"/>
      <w:lvlText w:val="%4."/>
      <w:lvlJc w:val="left"/>
      <w:pPr>
        <w:ind w:left="2880" w:hanging="360"/>
      </w:pPr>
    </w:lvl>
    <w:lvl w:ilvl="4" w:tplc="C00C38D2" w:tentative="1">
      <w:start w:val="1"/>
      <w:numFmt w:val="lowerLetter"/>
      <w:lvlText w:val="%5."/>
      <w:lvlJc w:val="left"/>
      <w:pPr>
        <w:ind w:left="3600" w:hanging="360"/>
      </w:pPr>
    </w:lvl>
    <w:lvl w:ilvl="5" w:tplc="1EE6A57C" w:tentative="1">
      <w:start w:val="1"/>
      <w:numFmt w:val="lowerRoman"/>
      <w:lvlText w:val="%6."/>
      <w:lvlJc w:val="right"/>
      <w:pPr>
        <w:ind w:left="4320" w:hanging="180"/>
      </w:pPr>
    </w:lvl>
    <w:lvl w:ilvl="6" w:tplc="26BE8FD0" w:tentative="1">
      <w:start w:val="1"/>
      <w:numFmt w:val="decimal"/>
      <w:lvlText w:val="%7."/>
      <w:lvlJc w:val="left"/>
      <w:pPr>
        <w:ind w:left="5040" w:hanging="360"/>
      </w:pPr>
    </w:lvl>
    <w:lvl w:ilvl="7" w:tplc="A8126FA8" w:tentative="1">
      <w:start w:val="1"/>
      <w:numFmt w:val="lowerLetter"/>
      <w:lvlText w:val="%8."/>
      <w:lvlJc w:val="left"/>
      <w:pPr>
        <w:ind w:left="5760" w:hanging="360"/>
      </w:pPr>
    </w:lvl>
    <w:lvl w:ilvl="8" w:tplc="0EB4767A" w:tentative="1">
      <w:start w:val="1"/>
      <w:numFmt w:val="lowerRoman"/>
      <w:lvlText w:val="%9."/>
      <w:lvlJc w:val="right"/>
      <w:pPr>
        <w:ind w:left="6480" w:hanging="180"/>
      </w:pPr>
    </w:lvl>
  </w:abstractNum>
  <w:abstractNum w:abstractNumId="328" w15:restartNumberingAfterBreak="0">
    <w:nsid w:val="0000014C"/>
    <w:multiLevelType w:val="hybridMultilevel"/>
    <w:tmpl w:val="781C5A12"/>
    <w:lvl w:ilvl="0" w:tplc="EDE636A0">
      <w:start w:val="1"/>
      <w:numFmt w:val="lowerLetter"/>
      <w:lvlText w:val="(%1)"/>
      <w:lvlJc w:val="left"/>
      <w:pPr>
        <w:ind w:left="360" w:hanging="360"/>
      </w:pPr>
      <w:rPr>
        <w:rFonts w:hint="default"/>
      </w:rPr>
    </w:lvl>
    <w:lvl w:ilvl="1" w:tplc="ED5A3AE2" w:tentative="1">
      <w:start w:val="1"/>
      <w:numFmt w:val="lowerLetter"/>
      <w:lvlText w:val="%2."/>
      <w:lvlJc w:val="left"/>
      <w:pPr>
        <w:ind w:left="1080" w:hanging="360"/>
      </w:pPr>
    </w:lvl>
    <w:lvl w:ilvl="2" w:tplc="5FA0016C" w:tentative="1">
      <w:start w:val="1"/>
      <w:numFmt w:val="lowerRoman"/>
      <w:lvlText w:val="%3."/>
      <w:lvlJc w:val="right"/>
      <w:pPr>
        <w:ind w:left="1800" w:hanging="180"/>
      </w:pPr>
    </w:lvl>
    <w:lvl w:ilvl="3" w:tplc="D870FD4E" w:tentative="1">
      <w:start w:val="1"/>
      <w:numFmt w:val="decimal"/>
      <w:lvlText w:val="%4."/>
      <w:lvlJc w:val="left"/>
      <w:pPr>
        <w:ind w:left="2520" w:hanging="360"/>
      </w:pPr>
    </w:lvl>
    <w:lvl w:ilvl="4" w:tplc="1BDAE05C" w:tentative="1">
      <w:start w:val="1"/>
      <w:numFmt w:val="lowerLetter"/>
      <w:lvlText w:val="%5."/>
      <w:lvlJc w:val="left"/>
      <w:pPr>
        <w:ind w:left="3240" w:hanging="360"/>
      </w:pPr>
    </w:lvl>
    <w:lvl w:ilvl="5" w:tplc="C4EADBAC" w:tentative="1">
      <w:start w:val="1"/>
      <w:numFmt w:val="lowerRoman"/>
      <w:lvlText w:val="%6."/>
      <w:lvlJc w:val="right"/>
      <w:pPr>
        <w:ind w:left="3960" w:hanging="180"/>
      </w:pPr>
    </w:lvl>
    <w:lvl w:ilvl="6" w:tplc="F306AEC0" w:tentative="1">
      <w:start w:val="1"/>
      <w:numFmt w:val="decimal"/>
      <w:lvlText w:val="%7."/>
      <w:lvlJc w:val="left"/>
      <w:pPr>
        <w:ind w:left="4680" w:hanging="360"/>
      </w:pPr>
    </w:lvl>
    <w:lvl w:ilvl="7" w:tplc="9A64560A" w:tentative="1">
      <w:start w:val="1"/>
      <w:numFmt w:val="lowerLetter"/>
      <w:lvlText w:val="%8."/>
      <w:lvlJc w:val="left"/>
      <w:pPr>
        <w:ind w:left="5400" w:hanging="360"/>
      </w:pPr>
    </w:lvl>
    <w:lvl w:ilvl="8" w:tplc="3CE20840" w:tentative="1">
      <w:start w:val="1"/>
      <w:numFmt w:val="lowerRoman"/>
      <w:lvlText w:val="%9."/>
      <w:lvlJc w:val="right"/>
      <w:pPr>
        <w:ind w:left="6120" w:hanging="180"/>
      </w:pPr>
    </w:lvl>
  </w:abstractNum>
  <w:abstractNum w:abstractNumId="329" w15:restartNumberingAfterBreak="0">
    <w:nsid w:val="0000014D"/>
    <w:multiLevelType w:val="hybridMultilevel"/>
    <w:tmpl w:val="380C8F10"/>
    <w:lvl w:ilvl="0" w:tplc="A1A00A6C">
      <w:start w:val="1"/>
      <w:numFmt w:val="bullet"/>
      <w:lvlText w:val=""/>
      <w:lvlJc w:val="left"/>
      <w:pPr>
        <w:ind w:left="360" w:hanging="360"/>
      </w:pPr>
      <w:rPr>
        <w:rFonts w:ascii="Symbol" w:hAnsi="Symbol" w:hint="default"/>
      </w:rPr>
    </w:lvl>
    <w:lvl w:ilvl="1" w:tplc="12C44268" w:tentative="1">
      <w:start w:val="1"/>
      <w:numFmt w:val="lowerLetter"/>
      <w:lvlText w:val="%2."/>
      <w:lvlJc w:val="left"/>
      <w:pPr>
        <w:ind w:left="1080" w:hanging="360"/>
      </w:pPr>
    </w:lvl>
    <w:lvl w:ilvl="2" w:tplc="0490690E" w:tentative="1">
      <w:start w:val="1"/>
      <w:numFmt w:val="lowerRoman"/>
      <w:lvlText w:val="%3."/>
      <w:lvlJc w:val="right"/>
      <w:pPr>
        <w:ind w:left="1800" w:hanging="180"/>
      </w:pPr>
    </w:lvl>
    <w:lvl w:ilvl="3" w:tplc="B6C8C9FA" w:tentative="1">
      <w:start w:val="1"/>
      <w:numFmt w:val="decimal"/>
      <w:lvlText w:val="%4."/>
      <w:lvlJc w:val="left"/>
      <w:pPr>
        <w:ind w:left="2520" w:hanging="360"/>
      </w:pPr>
    </w:lvl>
    <w:lvl w:ilvl="4" w:tplc="085C242A" w:tentative="1">
      <w:start w:val="1"/>
      <w:numFmt w:val="lowerLetter"/>
      <w:lvlText w:val="%5."/>
      <w:lvlJc w:val="left"/>
      <w:pPr>
        <w:ind w:left="3240" w:hanging="360"/>
      </w:pPr>
    </w:lvl>
    <w:lvl w:ilvl="5" w:tplc="AF2CAC60" w:tentative="1">
      <w:start w:val="1"/>
      <w:numFmt w:val="lowerRoman"/>
      <w:lvlText w:val="%6."/>
      <w:lvlJc w:val="right"/>
      <w:pPr>
        <w:ind w:left="3960" w:hanging="180"/>
      </w:pPr>
    </w:lvl>
    <w:lvl w:ilvl="6" w:tplc="868E9FFA" w:tentative="1">
      <w:start w:val="1"/>
      <w:numFmt w:val="decimal"/>
      <w:lvlText w:val="%7."/>
      <w:lvlJc w:val="left"/>
      <w:pPr>
        <w:ind w:left="4680" w:hanging="360"/>
      </w:pPr>
    </w:lvl>
    <w:lvl w:ilvl="7" w:tplc="E138B740" w:tentative="1">
      <w:start w:val="1"/>
      <w:numFmt w:val="lowerLetter"/>
      <w:lvlText w:val="%8."/>
      <w:lvlJc w:val="left"/>
      <w:pPr>
        <w:ind w:left="5400" w:hanging="360"/>
      </w:pPr>
    </w:lvl>
    <w:lvl w:ilvl="8" w:tplc="8788D720" w:tentative="1">
      <w:start w:val="1"/>
      <w:numFmt w:val="lowerRoman"/>
      <w:lvlText w:val="%9."/>
      <w:lvlJc w:val="right"/>
      <w:pPr>
        <w:ind w:left="6120" w:hanging="180"/>
      </w:pPr>
    </w:lvl>
  </w:abstractNum>
  <w:abstractNum w:abstractNumId="330" w15:restartNumberingAfterBreak="0">
    <w:nsid w:val="0000014E"/>
    <w:multiLevelType w:val="hybridMultilevel"/>
    <w:tmpl w:val="FC10AE9E"/>
    <w:lvl w:ilvl="0" w:tplc="ED4AE530">
      <w:start w:val="1"/>
      <w:numFmt w:val="lowerRoman"/>
      <w:lvlText w:val="(%1)"/>
      <w:lvlJc w:val="right"/>
      <w:pPr>
        <w:ind w:left="720" w:hanging="360"/>
      </w:pPr>
      <w:rPr>
        <w:rFonts w:ascii="Times New Roman" w:eastAsia="Times New Roman" w:hAnsi="Times New Roman" w:cs="Times New Roman" w:hint="default"/>
      </w:rPr>
    </w:lvl>
    <w:lvl w:ilvl="1" w:tplc="ECC8629C" w:tentative="1">
      <w:start w:val="1"/>
      <w:numFmt w:val="lowerLetter"/>
      <w:lvlText w:val="%2."/>
      <w:lvlJc w:val="left"/>
      <w:pPr>
        <w:ind w:left="1440" w:hanging="360"/>
      </w:pPr>
    </w:lvl>
    <w:lvl w:ilvl="2" w:tplc="57DC01C6" w:tentative="1">
      <w:start w:val="1"/>
      <w:numFmt w:val="lowerRoman"/>
      <w:lvlText w:val="%3."/>
      <w:lvlJc w:val="right"/>
      <w:pPr>
        <w:ind w:left="2160" w:hanging="180"/>
      </w:pPr>
    </w:lvl>
    <w:lvl w:ilvl="3" w:tplc="4CF612C6" w:tentative="1">
      <w:start w:val="1"/>
      <w:numFmt w:val="decimal"/>
      <w:lvlText w:val="%4."/>
      <w:lvlJc w:val="left"/>
      <w:pPr>
        <w:ind w:left="2880" w:hanging="360"/>
      </w:pPr>
    </w:lvl>
    <w:lvl w:ilvl="4" w:tplc="A024F37C" w:tentative="1">
      <w:start w:val="1"/>
      <w:numFmt w:val="lowerLetter"/>
      <w:lvlText w:val="%5."/>
      <w:lvlJc w:val="left"/>
      <w:pPr>
        <w:ind w:left="3600" w:hanging="360"/>
      </w:pPr>
    </w:lvl>
    <w:lvl w:ilvl="5" w:tplc="99EC9BB8" w:tentative="1">
      <w:start w:val="1"/>
      <w:numFmt w:val="lowerRoman"/>
      <w:lvlText w:val="%6."/>
      <w:lvlJc w:val="right"/>
      <w:pPr>
        <w:ind w:left="4320" w:hanging="180"/>
      </w:pPr>
    </w:lvl>
    <w:lvl w:ilvl="6" w:tplc="91444390" w:tentative="1">
      <w:start w:val="1"/>
      <w:numFmt w:val="decimal"/>
      <w:lvlText w:val="%7."/>
      <w:lvlJc w:val="left"/>
      <w:pPr>
        <w:ind w:left="5040" w:hanging="360"/>
      </w:pPr>
    </w:lvl>
    <w:lvl w:ilvl="7" w:tplc="55C010B8" w:tentative="1">
      <w:start w:val="1"/>
      <w:numFmt w:val="lowerLetter"/>
      <w:lvlText w:val="%8."/>
      <w:lvlJc w:val="left"/>
      <w:pPr>
        <w:ind w:left="5760" w:hanging="360"/>
      </w:pPr>
    </w:lvl>
    <w:lvl w:ilvl="8" w:tplc="DC5415C2" w:tentative="1">
      <w:start w:val="1"/>
      <w:numFmt w:val="lowerRoman"/>
      <w:lvlText w:val="%9."/>
      <w:lvlJc w:val="right"/>
      <w:pPr>
        <w:ind w:left="6480" w:hanging="180"/>
      </w:pPr>
    </w:lvl>
  </w:abstractNum>
  <w:abstractNum w:abstractNumId="331" w15:restartNumberingAfterBreak="0">
    <w:nsid w:val="0000014F"/>
    <w:multiLevelType w:val="hybridMultilevel"/>
    <w:tmpl w:val="D9029F7C"/>
    <w:lvl w:ilvl="0" w:tplc="FDB6BEFA">
      <w:start w:val="1"/>
      <w:numFmt w:val="lowerLetter"/>
      <w:lvlText w:val="(%1)"/>
      <w:lvlJc w:val="left"/>
      <w:pPr>
        <w:ind w:left="1080" w:hanging="360"/>
      </w:pPr>
      <w:rPr>
        <w:rFonts w:hint="default"/>
      </w:rPr>
    </w:lvl>
    <w:lvl w:ilvl="1" w:tplc="03AE83B8" w:tentative="1">
      <w:start w:val="1"/>
      <w:numFmt w:val="lowerLetter"/>
      <w:lvlText w:val="%2."/>
      <w:lvlJc w:val="left"/>
      <w:pPr>
        <w:ind w:left="1800" w:hanging="360"/>
      </w:pPr>
    </w:lvl>
    <w:lvl w:ilvl="2" w:tplc="95DA6720" w:tentative="1">
      <w:start w:val="1"/>
      <w:numFmt w:val="lowerRoman"/>
      <w:lvlText w:val="%3."/>
      <w:lvlJc w:val="right"/>
      <w:pPr>
        <w:ind w:left="2520" w:hanging="180"/>
      </w:pPr>
    </w:lvl>
    <w:lvl w:ilvl="3" w:tplc="D1BEF3F2" w:tentative="1">
      <w:start w:val="1"/>
      <w:numFmt w:val="decimal"/>
      <w:lvlText w:val="%4."/>
      <w:lvlJc w:val="left"/>
      <w:pPr>
        <w:ind w:left="3240" w:hanging="360"/>
      </w:pPr>
    </w:lvl>
    <w:lvl w:ilvl="4" w:tplc="3F0AEE3A" w:tentative="1">
      <w:start w:val="1"/>
      <w:numFmt w:val="lowerLetter"/>
      <w:lvlText w:val="%5."/>
      <w:lvlJc w:val="left"/>
      <w:pPr>
        <w:ind w:left="3960" w:hanging="360"/>
      </w:pPr>
    </w:lvl>
    <w:lvl w:ilvl="5" w:tplc="D2DCE350" w:tentative="1">
      <w:start w:val="1"/>
      <w:numFmt w:val="lowerRoman"/>
      <w:lvlText w:val="%6."/>
      <w:lvlJc w:val="right"/>
      <w:pPr>
        <w:ind w:left="4680" w:hanging="180"/>
      </w:pPr>
    </w:lvl>
    <w:lvl w:ilvl="6" w:tplc="17FA3208" w:tentative="1">
      <w:start w:val="1"/>
      <w:numFmt w:val="decimal"/>
      <w:lvlText w:val="%7."/>
      <w:lvlJc w:val="left"/>
      <w:pPr>
        <w:ind w:left="5400" w:hanging="360"/>
      </w:pPr>
    </w:lvl>
    <w:lvl w:ilvl="7" w:tplc="A26C97A8" w:tentative="1">
      <w:start w:val="1"/>
      <w:numFmt w:val="lowerLetter"/>
      <w:lvlText w:val="%8."/>
      <w:lvlJc w:val="left"/>
      <w:pPr>
        <w:ind w:left="6120" w:hanging="360"/>
      </w:pPr>
    </w:lvl>
    <w:lvl w:ilvl="8" w:tplc="8046A670" w:tentative="1">
      <w:start w:val="1"/>
      <w:numFmt w:val="lowerRoman"/>
      <w:lvlText w:val="%9."/>
      <w:lvlJc w:val="right"/>
      <w:pPr>
        <w:ind w:left="6840" w:hanging="180"/>
      </w:pPr>
    </w:lvl>
  </w:abstractNum>
  <w:abstractNum w:abstractNumId="332" w15:restartNumberingAfterBreak="0">
    <w:nsid w:val="00000150"/>
    <w:multiLevelType w:val="hybridMultilevel"/>
    <w:tmpl w:val="C3B0AB44"/>
    <w:lvl w:ilvl="0" w:tplc="ABC2B930">
      <w:start w:val="1"/>
      <w:numFmt w:val="upperLetter"/>
      <w:lvlText w:val="(%1)"/>
      <w:lvlJc w:val="left"/>
      <w:pPr>
        <w:ind w:left="360" w:hanging="360"/>
      </w:pPr>
      <w:rPr>
        <w:rFonts w:hint="default"/>
      </w:rPr>
    </w:lvl>
    <w:lvl w:ilvl="1" w:tplc="1E8092E2" w:tentative="1">
      <w:start w:val="1"/>
      <w:numFmt w:val="lowerLetter"/>
      <w:lvlText w:val="%2."/>
      <w:lvlJc w:val="left"/>
      <w:pPr>
        <w:ind w:left="1080" w:hanging="360"/>
      </w:pPr>
    </w:lvl>
    <w:lvl w:ilvl="2" w:tplc="5258925A" w:tentative="1">
      <w:start w:val="1"/>
      <w:numFmt w:val="lowerRoman"/>
      <w:lvlText w:val="%3."/>
      <w:lvlJc w:val="right"/>
      <w:pPr>
        <w:ind w:left="1800" w:hanging="180"/>
      </w:pPr>
    </w:lvl>
    <w:lvl w:ilvl="3" w:tplc="2EA841D2" w:tentative="1">
      <w:start w:val="1"/>
      <w:numFmt w:val="decimal"/>
      <w:lvlText w:val="%4."/>
      <w:lvlJc w:val="left"/>
      <w:pPr>
        <w:ind w:left="2520" w:hanging="360"/>
      </w:pPr>
    </w:lvl>
    <w:lvl w:ilvl="4" w:tplc="A4E68410" w:tentative="1">
      <w:start w:val="1"/>
      <w:numFmt w:val="lowerLetter"/>
      <w:lvlText w:val="%5."/>
      <w:lvlJc w:val="left"/>
      <w:pPr>
        <w:ind w:left="3240" w:hanging="360"/>
      </w:pPr>
    </w:lvl>
    <w:lvl w:ilvl="5" w:tplc="F10033C4" w:tentative="1">
      <w:start w:val="1"/>
      <w:numFmt w:val="lowerRoman"/>
      <w:lvlText w:val="%6."/>
      <w:lvlJc w:val="right"/>
      <w:pPr>
        <w:ind w:left="3960" w:hanging="180"/>
      </w:pPr>
    </w:lvl>
    <w:lvl w:ilvl="6" w:tplc="5694C636" w:tentative="1">
      <w:start w:val="1"/>
      <w:numFmt w:val="decimal"/>
      <w:lvlText w:val="%7."/>
      <w:lvlJc w:val="left"/>
      <w:pPr>
        <w:ind w:left="4680" w:hanging="360"/>
      </w:pPr>
    </w:lvl>
    <w:lvl w:ilvl="7" w:tplc="7CA2BE72" w:tentative="1">
      <w:start w:val="1"/>
      <w:numFmt w:val="lowerLetter"/>
      <w:lvlText w:val="%8."/>
      <w:lvlJc w:val="left"/>
      <w:pPr>
        <w:ind w:left="5400" w:hanging="360"/>
      </w:pPr>
    </w:lvl>
    <w:lvl w:ilvl="8" w:tplc="A7004E68" w:tentative="1">
      <w:start w:val="1"/>
      <w:numFmt w:val="lowerRoman"/>
      <w:lvlText w:val="%9."/>
      <w:lvlJc w:val="right"/>
      <w:pPr>
        <w:ind w:left="6120" w:hanging="180"/>
      </w:pPr>
    </w:lvl>
  </w:abstractNum>
  <w:abstractNum w:abstractNumId="333" w15:restartNumberingAfterBreak="0">
    <w:nsid w:val="00000151"/>
    <w:multiLevelType w:val="hybridMultilevel"/>
    <w:tmpl w:val="ABDCA026"/>
    <w:lvl w:ilvl="0" w:tplc="89CCD272">
      <w:start w:val="1"/>
      <w:numFmt w:val="decimal"/>
      <w:lvlText w:val="(%1)"/>
      <w:lvlJc w:val="left"/>
      <w:pPr>
        <w:ind w:left="720" w:hanging="360"/>
      </w:pPr>
      <w:rPr>
        <w:rFonts w:hint="default"/>
      </w:rPr>
    </w:lvl>
    <w:lvl w:ilvl="1" w:tplc="F528ADC0" w:tentative="1">
      <w:start w:val="1"/>
      <w:numFmt w:val="lowerLetter"/>
      <w:lvlText w:val="%2."/>
      <w:lvlJc w:val="left"/>
      <w:pPr>
        <w:ind w:left="1440" w:hanging="360"/>
      </w:pPr>
    </w:lvl>
    <w:lvl w:ilvl="2" w:tplc="36BE8EF8" w:tentative="1">
      <w:start w:val="1"/>
      <w:numFmt w:val="lowerRoman"/>
      <w:lvlText w:val="%3."/>
      <w:lvlJc w:val="right"/>
      <w:pPr>
        <w:ind w:left="2160" w:hanging="180"/>
      </w:pPr>
    </w:lvl>
    <w:lvl w:ilvl="3" w:tplc="3C0859B4" w:tentative="1">
      <w:start w:val="1"/>
      <w:numFmt w:val="decimal"/>
      <w:lvlText w:val="%4."/>
      <w:lvlJc w:val="left"/>
      <w:pPr>
        <w:ind w:left="2880" w:hanging="360"/>
      </w:pPr>
    </w:lvl>
    <w:lvl w:ilvl="4" w:tplc="A082131E" w:tentative="1">
      <w:start w:val="1"/>
      <w:numFmt w:val="lowerLetter"/>
      <w:lvlText w:val="%5."/>
      <w:lvlJc w:val="left"/>
      <w:pPr>
        <w:ind w:left="3600" w:hanging="360"/>
      </w:pPr>
    </w:lvl>
    <w:lvl w:ilvl="5" w:tplc="D2BE6482" w:tentative="1">
      <w:start w:val="1"/>
      <w:numFmt w:val="lowerRoman"/>
      <w:lvlText w:val="%6."/>
      <w:lvlJc w:val="right"/>
      <w:pPr>
        <w:ind w:left="4320" w:hanging="180"/>
      </w:pPr>
    </w:lvl>
    <w:lvl w:ilvl="6" w:tplc="4A38ACF6" w:tentative="1">
      <w:start w:val="1"/>
      <w:numFmt w:val="decimal"/>
      <w:lvlText w:val="%7."/>
      <w:lvlJc w:val="left"/>
      <w:pPr>
        <w:ind w:left="5040" w:hanging="360"/>
      </w:pPr>
    </w:lvl>
    <w:lvl w:ilvl="7" w:tplc="EB1E7386" w:tentative="1">
      <w:start w:val="1"/>
      <w:numFmt w:val="lowerLetter"/>
      <w:lvlText w:val="%8."/>
      <w:lvlJc w:val="left"/>
      <w:pPr>
        <w:ind w:left="5760" w:hanging="360"/>
      </w:pPr>
    </w:lvl>
    <w:lvl w:ilvl="8" w:tplc="6352BC9C" w:tentative="1">
      <w:start w:val="1"/>
      <w:numFmt w:val="lowerRoman"/>
      <w:lvlText w:val="%9."/>
      <w:lvlJc w:val="right"/>
      <w:pPr>
        <w:ind w:left="6480" w:hanging="180"/>
      </w:pPr>
    </w:lvl>
  </w:abstractNum>
  <w:abstractNum w:abstractNumId="334" w15:restartNumberingAfterBreak="0">
    <w:nsid w:val="00000152"/>
    <w:multiLevelType w:val="hybridMultilevel"/>
    <w:tmpl w:val="43A0D336"/>
    <w:lvl w:ilvl="0" w:tplc="39141B68">
      <w:start w:val="1"/>
      <w:numFmt w:val="upperLetter"/>
      <w:lvlText w:val="(%1)"/>
      <w:lvlJc w:val="left"/>
      <w:pPr>
        <w:ind w:left="360" w:hanging="360"/>
      </w:pPr>
      <w:rPr>
        <w:rFonts w:hint="default"/>
      </w:rPr>
    </w:lvl>
    <w:lvl w:ilvl="1" w:tplc="E51E757A">
      <w:start w:val="1"/>
      <w:numFmt w:val="lowerLetter"/>
      <w:lvlText w:val="%2."/>
      <w:lvlJc w:val="left"/>
      <w:pPr>
        <w:ind w:left="1080" w:hanging="360"/>
      </w:pPr>
    </w:lvl>
    <w:lvl w:ilvl="2" w:tplc="2DAA28FE" w:tentative="1">
      <w:start w:val="1"/>
      <w:numFmt w:val="lowerRoman"/>
      <w:lvlText w:val="%3."/>
      <w:lvlJc w:val="right"/>
      <w:pPr>
        <w:ind w:left="1800" w:hanging="180"/>
      </w:pPr>
    </w:lvl>
    <w:lvl w:ilvl="3" w:tplc="19123A26" w:tentative="1">
      <w:start w:val="1"/>
      <w:numFmt w:val="decimal"/>
      <w:lvlText w:val="%4."/>
      <w:lvlJc w:val="left"/>
      <w:pPr>
        <w:ind w:left="2520" w:hanging="360"/>
      </w:pPr>
    </w:lvl>
    <w:lvl w:ilvl="4" w:tplc="476C62FE" w:tentative="1">
      <w:start w:val="1"/>
      <w:numFmt w:val="lowerLetter"/>
      <w:lvlText w:val="%5."/>
      <w:lvlJc w:val="left"/>
      <w:pPr>
        <w:ind w:left="3240" w:hanging="360"/>
      </w:pPr>
    </w:lvl>
    <w:lvl w:ilvl="5" w:tplc="253E44DC" w:tentative="1">
      <w:start w:val="1"/>
      <w:numFmt w:val="lowerRoman"/>
      <w:lvlText w:val="%6."/>
      <w:lvlJc w:val="right"/>
      <w:pPr>
        <w:ind w:left="3960" w:hanging="180"/>
      </w:pPr>
    </w:lvl>
    <w:lvl w:ilvl="6" w:tplc="0F6AD574" w:tentative="1">
      <w:start w:val="1"/>
      <w:numFmt w:val="decimal"/>
      <w:lvlText w:val="%7."/>
      <w:lvlJc w:val="left"/>
      <w:pPr>
        <w:ind w:left="4680" w:hanging="360"/>
      </w:pPr>
    </w:lvl>
    <w:lvl w:ilvl="7" w:tplc="52EA2CF2" w:tentative="1">
      <w:start w:val="1"/>
      <w:numFmt w:val="lowerLetter"/>
      <w:lvlText w:val="%8."/>
      <w:lvlJc w:val="left"/>
      <w:pPr>
        <w:ind w:left="5400" w:hanging="360"/>
      </w:pPr>
    </w:lvl>
    <w:lvl w:ilvl="8" w:tplc="C3AE5B56" w:tentative="1">
      <w:start w:val="1"/>
      <w:numFmt w:val="lowerRoman"/>
      <w:lvlText w:val="%9."/>
      <w:lvlJc w:val="right"/>
      <w:pPr>
        <w:ind w:left="6120" w:hanging="180"/>
      </w:pPr>
    </w:lvl>
  </w:abstractNum>
  <w:abstractNum w:abstractNumId="335" w15:restartNumberingAfterBreak="0">
    <w:nsid w:val="00000153"/>
    <w:multiLevelType w:val="hybridMultilevel"/>
    <w:tmpl w:val="DB862170"/>
    <w:lvl w:ilvl="0" w:tplc="7D628B0E">
      <w:start w:val="1"/>
      <w:numFmt w:val="decimal"/>
      <w:lvlText w:val="(%1)"/>
      <w:lvlJc w:val="left"/>
      <w:pPr>
        <w:ind w:left="720" w:hanging="360"/>
      </w:pPr>
      <w:rPr>
        <w:rFonts w:hint="default"/>
      </w:rPr>
    </w:lvl>
    <w:lvl w:ilvl="1" w:tplc="39C0EAB6" w:tentative="1">
      <w:start w:val="1"/>
      <w:numFmt w:val="lowerLetter"/>
      <w:lvlText w:val="%2."/>
      <w:lvlJc w:val="left"/>
      <w:pPr>
        <w:ind w:left="1440" w:hanging="360"/>
      </w:pPr>
    </w:lvl>
    <w:lvl w:ilvl="2" w:tplc="08E6B418" w:tentative="1">
      <w:start w:val="1"/>
      <w:numFmt w:val="lowerRoman"/>
      <w:lvlText w:val="%3."/>
      <w:lvlJc w:val="right"/>
      <w:pPr>
        <w:ind w:left="2160" w:hanging="180"/>
      </w:pPr>
    </w:lvl>
    <w:lvl w:ilvl="3" w:tplc="A89E23E6" w:tentative="1">
      <w:start w:val="1"/>
      <w:numFmt w:val="decimal"/>
      <w:lvlText w:val="%4."/>
      <w:lvlJc w:val="left"/>
      <w:pPr>
        <w:ind w:left="2880" w:hanging="360"/>
      </w:pPr>
    </w:lvl>
    <w:lvl w:ilvl="4" w:tplc="976A6782" w:tentative="1">
      <w:start w:val="1"/>
      <w:numFmt w:val="lowerLetter"/>
      <w:lvlText w:val="%5."/>
      <w:lvlJc w:val="left"/>
      <w:pPr>
        <w:ind w:left="3600" w:hanging="360"/>
      </w:pPr>
    </w:lvl>
    <w:lvl w:ilvl="5" w:tplc="5CB28A2A" w:tentative="1">
      <w:start w:val="1"/>
      <w:numFmt w:val="lowerRoman"/>
      <w:lvlText w:val="%6."/>
      <w:lvlJc w:val="right"/>
      <w:pPr>
        <w:ind w:left="4320" w:hanging="180"/>
      </w:pPr>
    </w:lvl>
    <w:lvl w:ilvl="6" w:tplc="FD960072" w:tentative="1">
      <w:start w:val="1"/>
      <w:numFmt w:val="decimal"/>
      <w:lvlText w:val="%7."/>
      <w:lvlJc w:val="left"/>
      <w:pPr>
        <w:ind w:left="5040" w:hanging="360"/>
      </w:pPr>
    </w:lvl>
    <w:lvl w:ilvl="7" w:tplc="90E29042" w:tentative="1">
      <w:start w:val="1"/>
      <w:numFmt w:val="lowerLetter"/>
      <w:lvlText w:val="%8."/>
      <w:lvlJc w:val="left"/>
      <w:pPr>
        <w:ind w:left="5760" w:hanging="360"/>
      </w:pPr>
    </w:lvl>
    <w:lvl w:ilvl="8" w:tplc="CAB04376" w:tentative="1">
      <w:start w:val="1"/>
      <w:numFmt w:val="lowerRoman"/>
      <w:lvlText w:val="%9."/>
      <w:lvlJc w:val="right"/>
      <w:pPr>
        <w:ind w:left="6480" w:hanging="180"/>
      </w:pPr>
    </w:lvl>
  </w:abstractNum>
  <w:abstractNum w:abstractNumId="336" w15:restartNumberingAfterBreak="0">
    <w:nsid w:val="00000154"/>
    <w:multiLevelType w:val="hybridMultilevel"/>
    <w:tmpl w:val="E7184B40"/>
    <w:lvl w:ilvl="0" w:tplc="6CEC037C">
      <w:start w:val="1"/>
      <w:numFmt w:val="lowerLetter"/>
      <w:lvlText w:val="(%1)"/>
      <w:lvlJc w:val="left"/>
      <w:pPr>
        <w:ind w:left="1080" w:hanging="720"/>
      </w:pPr>
      <w:rPr>
        <w:rFonts w:hint="default"/>
      </w:rPr>
    </w:lvl>
    <w:lvl w:ilvl="1" w:tplc="E660A0C6" w:tentative="1">
      <w:start w:val="1"/>
      <w:numFmt w:val="lowerLetter"/>
      <w:lvlText w:val="%2."/>
      <w:lvlJc w:val="left"/>
      <w:pPr>
        <w:ind w:left="1440" w:hanging="360"/>
      </w:pPr>
    </w:lvl>
    <w:lvl w:ilvl="2" w:tplc="43F8D054" w:tentative="1">
      <w:start w:val="1"/>
      <w:numFmt w:val="lowerRoman"/>
      <w:lvlText w:val="%3."/>
      <w:lvlJc w:val="right"/>
      <w:pPr>
        <w:ind w:left="2160" w:hanging="180"/>
      </w:pPr>
    </w:lvl>
    <w:lvl w:ilvl="3" w:tplc="DAF6881C" w:tentative="1">
      <w:start w:val="1"/>
      <w:numFmt w:val="decimal"/>
      <w:lvlText w:val="%4."/>
      <w:lvlJc w:val="left"/>
      <w:pPr>
        <w:ind w:left="2880" w:hanging="360"/>
      </w:pPr>
    </w:lvl>
    <w:lvl w:ilvl="4" w:tplc="222AFA78" w:tentative="1">
      <w:start w:val="1"/>
      <w:numFmt w:val="lowerLetter"/>
      <w:lvlText w:val="%5."/>
      <w:lvlJc w:val="left"/>
      <w:pPr>
        <w:ind w:left="3600" w:hanging="360"/>
      </w:pPr>
    </w:lvl>
    <w:lvl w:ilvl="5" w:tplc="7912387A" w:tentative="1">
      <w:start w:val="1"/>
      <w:numFmt w:val="lowerRoman"/>
      <w:lvlText w:val="%6."/>
      <w:lvlJc w:val="right"/>
      <w:pPr>
        <w:ind w:left="4320" w:hanging="180"/>
      </w:pPr>
    </w:lvl>
    <w:lvl w:ilvl="6" w:tplc="FA2C0C56" w:tentative="1">
      <w:start w:val="1"/>
      <w:numFmt w:val="decimal"/>
      <w:lvlText w:val="%7."/>
      <w:lvlJc w:val="left"/>
      <w:pPr>
        <w:ind w:left="5040" w:hanging="360"/>
      </w:pPr>
    </w:lvl>
    <w:lvl w:ilvl="7" w:tplc="93E2CA9A" w:tentative="1">
      <w:start w:val="1"/>
      <w:numFmt w:val="lowerLetter"/>
      <w:lvlText w:val="%8."/>
      <w:lvlJc w:val="left"/>
      <w:pPr>
        <w:ind w:left="5760" w:hanging="360"/>
      </w:pPr>
    </w:lvl>
    <w:lvl w:ilvl="8" w:tplc="F1EED712" w:tentative="1">
      <w:start w:val="1"/>
      <w:numFmt w:val="lowerRoman"/>
      <w:lvlText w:val="%9."/>
      <w:lvlJc w:val="right"/>
      <w:pPr>
        <w:ind w:left="6480" w:hanging="180"/>
      </w:pPr>
    </w:lvl>
  </w:abstractNum>
  <w:abstractNum w:abstractNumId="337" w15:restartNumberingAfterBreak="0">
    <w:nsid w:val="00000155"/>
    <w:multiLevelType w:val="hybridMultilevel"/>
    <w:tmpl w:val="1412558A"/>
    <w:lvl w:ilvl="0" w:tplc="39A0FD8C">
      <w:start w:val="1"/>
      <w:numFmt w:val="lowerLetter"/>
      <w:lvlText w:val="(%1)"/>
      <w:lvlJc w:val="left"/>
      <w:pPr>
        <w:ind w:left="720" w:hanging="360"/>
      </w:pPr>
      <w:rPr>
        <w:rFonts w:hint="default"/>
        <w:b w:val="0"/>
      </w:rPr>
    </w:lvl>
    <w:lvl w:ilvl="1" w:tplc="A72838DC">
      <w:start w:val="1"/>
      <w:numFmt w:val="lowerLetter"/>
      <w:lvlText w:val="%2."/>
      <w:lvlJc w:val="left"/>
      <w:pPr>
        <w:ind w:left="1440" w:hanging="360"/>
      </w:pPr>
    </w:lvl>
    <w:lvl w:ilvl="2" w:tplc="D7E4FCB4" w:tentative="1">
      <w:start w:val="1"/>
      <w:numFmt w:val="lowerRoman"/>
      <w:lvlText w:val="%3."/>
      <w:lvlJc w:val="right"/>
      <w:pPr>
        <w:ind w:left="2160" w:hanging="180"/>
      </w:pPr>
    </w:lvl>
    <w:lvl w:ilvl="3" w:tplc="12A6B914" w:tentative="1">
      <w:start w:val="1"/>
      <w:numFmt w:val="decimal"/>
      <w:lvlText w:val="%4."/>
      <w:lvlJc w:val="left"/>
      <w:pPr>
        <w:ind w:left="2880" w:hanging="360"/>
      </w:pPr>
    </w:lvl>
    <w:lvl w:ilvl="4" w:tplc="E5709B44" w:tentative="1">
      <w:start w:val="1"/>
      <w:numFmt w:val="lowerLetter"/>
      <w:lvlText w:val="%5."/>
      <w:lvlJc w:val="left"/>
      <w:pPr>
        <w:ind w:left="3600" w:hanging="360"/>
      </w:pPr>
    </w:lvl>
    <w:lvl w:ilvl="5" w:tplc="2642137E" w:tentative="1">
      <w:start w:val="1"/>
      <w:numFmt w:val="lowerRoman"/>
      <w:lvlText w:val="%6."/>
      <w:lvlJc w:val="right"/>
      <w:pPr>
        <w:ind w:left="4320" w:hanging="180"/>
      </w:pPr>
    </w:lvl>
    <w:lvl w:ilvl="6" w:tplc="0B2008E2" w:tentative="1">
      <w:start w:val="1"/>
      <w:numFmt w:val="decimal"/>
      <w:lvlText w:val="%7."/>
      <w:lvlJc w:val="left"/>
      <w:pPr>
        <w:ind w:left="5040" w:hanging="360"/>
      </w:pPr>
    </w:lvl>
    <w:lvl w:ilvl="7" w:tplc="14A6A706" w:tentative="1">
      <w:start w:val="1"/>
      <w:numFmt w:val="lowerLetter"/>
      <w:lvlText w:val="%8."/>
      <w:lvlJc w:val="left"/>
      <w:pPr>
        <w:ind w:left="5760" w:hanging="360"/>
      </w:pPr>
    </w:lvl>
    <w:lvl w:ilvl="8" w:tplc="272C0BDC" w:tentative="1">
      <w:start w:val="1"/>
      <w:numFmt w:val="lowerRoman"/>
      <w:lvlText w:val="%9."/>
      <w:lvlJc w:val="right"/>
      <w:pPr>
        <w:ind w:left="6480" w:hanging="180"/>
      </w:pPr>
    </w:lvl>
  </w:abstractNum>
  <w:abstractNum w:abstractNumId="338" w15:restartNumberingAfterBreak="0">
    <w:nsid w:val="00000156"/>
    <w:multiLevelType w:val="hybridMultilevel"/>
    <w:tmpl w:val="AA2C0AB4"/>
    <w:lvl w:ilvl="0" w:tplc="D75C8BD2">
      <w:start w:val="1"/>
      <w:numFmt w:val="lowerRoman"/>
      <w:lvlText w:val="%1."/>
      <w:lvlJc w:val="left"/>
      <w:pPr>
        <w:ind w:left="1440" w:hanging="720"/>
      </w:pPr>
      <w:rPr>
        <w:rFonts w:hint="default"/>
      </w:rPr>
    </w:lvl>
    <w:lvl w:ilvl="1" w:tplc="8E9C731A">
      <w:start w:val="1"/>
      <w:numFmt w:val="lowerLetter"/>
      <w:lvlText w:val="%2."/>
      <w:lvlJc w:val="left"/>
      <w:pPr>
        <w:ind w:left="1800" w:hanging="360"/>
      </w:pPr>
    </w:lvl>
    <w:lvl w:ilvl="2" w:tplc="1BB42816" w:tentative="1">
      <w:start w:val="1"/>
      <w:numFmt w:val="lowerRoman"/>
      <w:lvlText w:val="%3."/>
      <w:lvlJc w:val="right"/>
      <w:pPr>
        <w:ind w:left="2520" w:hanging="180"/>
      </w:pPr>
    </w:lvl>
    <w:lvl w:ilvl="3" w:tplc="5A4A4A86" w:tentative="1">
      <w:start w:val="1"/>
      <w:numFmt w:val="decimal"/>
      <w:lvlText w:val="%4."/>
      <w:lvlJc w:val="left"/>
      <w:pPr>
        <w:ind w:left="3240" w:hanging="360"/>
      </w:pPr>
    </w:lvl>
    <w:lvl w:ilvl="4" w:tplc="7EFC1EC4" w:tentative="1">
      <w:start w:val="1"/>
      <w:numFmt w:val="lowerLetter"/>
      <w:lvlText w:val="%5."/>
      <w:lvlJc w:val="left"/>
      <w:pPr>
        <w:ind w:left="3960" w:hanging="360"/>
      </w:pPr>
    </w:lvl>
    <w:lvl w:ilvl="5" w:tplc="B8B45CEC" w:tentative="1">
      <w:start w:val="1"/>
      <w:numFmt w:val="lowerRoman"/>
      <w:lvlText w:val="%6."/>
      <w:lvlJc w:val="right"/>
      <w:pPr>
        <w:ind w:left="4680" w:hanging="180"/>
      </w:pPr>
    </w:lvl>
    <w:lvl w:ilvl="6" w:tplc="53C05038" w:tentative="1">
      <w:start w:val="1"/>
      <w:numFmt w:val="decimal"/>
      <w:lvlText w:val="%7."/>
      <w:lvlJc w:val="left"/>
      <w:pPr>
        <w:ind w:left="5400" w:hanging="360"/>
      </w:pPr>
    </w:lvl>
    <w:lvl w:ilvl="7" w:tplc="CB2AAB86" w:tentative="1">
      <w:start w:val="1"/>
      <w:numFmt w:val="lowerLetter"/>
      <w:lvlText w:val="%8."/>
      <w:lvlJc w:val="left"/>
      <w:pPr>
        <w:ind w:left="6120" w:hanging="360"/>
      </w:pPr>
    </w:lvl>
    <w:lvl w:ilvl="8" w:tplc="C86C641A" w:tentative="1">
      <w:start w:val="1"/>
      <w:numFmt w:val="lowerRoman"/>
      <w:lvlText w:val="%9."/>
      <w:lvlJc w:val="right"/>
      <w:pPr>
        <w:ind w:left="6840" w:hanging="180"/>
      </w:pPr>
    </w:lvl>
  </w:abstractNum>
  <w:abstractNum w:abstractNumId="339" w15:restartNumberingAfterBreak="0">
    <w:nsid w:val="00000157"/>
    <w:multiLevelType w:val="multilevel"/>
    <w:tmpl w:val="890ABA6A"/>
    <w:lvl w:ilvl="0">
      <w:start w:val="1"/>
      <w:numFmt w:val="lowerLetter"/>
      <w:lvlText w:val="%1."/>
      <w:lvlJc w:val="left"/>
      <w:pPr>
        <w:ind w:left="360" w:hanging="360"/>
      </w:pPr>
      <w:rPr>
        <w:rFonts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340" w15:restartNumberingAfterBreak="0">
    <w:nsid w:val="00000158"/>
    <w:multiLevelType w:val="hybridMultilevel"/>
    <w:tmpl w:val="491C339A"/>
    <w:lvl w:ilvl="0" w:tplc="A35A305E">
      <w:start w:val="1"/>
      <w:numFmt w:val="lowerRoman"/>
      <w:lvlText w:val="%1."/>
      <w:lvlJc w:val="right"/>
      <w:pPr>
        <w:ind w:left="1080" w:hanging="360"/>
      </w:pPr>
      <w:rPr>
        <w:rFonts w:hint="default"/>
      </w:rPr>
    </w:lvl>
    <w:lvl w:ilvl="1" w:tplc="DD2EB6C4" w:tentative="1">
      <w:start w:val="1"/>
      <w:numFmt w:val="lowerLetter"/>
      <w:lvlText w:val="%2."/>
      <w:lvlJc w:val="left"/>
      <w:pPr>
        <w:ind w:left="1800" w:hanging="360"/>
      </w:pPr>
    </w:lvl>
    <w:lvl w:ilvl="2" w:tplc="FA60CC76" w:tentative="1">
      <w:start w:val="1"/>
      <w:numFmt w:val="lowerRoman"/>
      <w:lvlText w:val="%3."/>
      <w:lvlJc w:val="right"/>
      <w:pPr>
        <w:ind w:left="2520" w:hanging="180"/>
      </w:pPr>
    </w:lvl>
    <w:lvl w:ilvl="3" w:tplc="50CAAFCA" w:tentative="1">
      <w:start w:val="1"/>
      <w:numFmt w:val="decimal"/>
      <w:lvlText w:val="%4."/>
      <w:lvlJc w:val="left"/>
      <w:pPr>
        <w:ind w:left="3240" w:hanging="360"/>
      </w:pPr>
    </w:lvl>
    <w:lvl w:ilvl="4" w:tplc="4C0250F8" w:tentative="1">
      <w:start w:val="1"/>
      <w:numFmt w:val="lowerLetter"/>
      <w:lvlText w:val="%5."/>
      <w:lvlJc w:val="left"/>
      <w:pPr>
        <w:ind w:left="3960" w:hanging="360"/>
      </w:pPr>
    </w:lvl>
    <w:lvl w:ilvl="5" w:tplc="98382AA2" w:tentative="1">
      <w:start w:val="1"/>
      <w:numFmt w:val="lowerRoman"/>
      <w:lvlText w:val="%6."/>
      <w:lvlJc w:val="right"/>
      <w:pPr>
        <w:ind w:left="4680" w:hanging="180"/>
      </w:pPr>
    </w:lvl>
    <w:lvl w:ilvl="6" w:tplc="DA2EC6CC" w:tentative="1">
      <w:start w:val="1"/>
      <w:numFmt w:val="decimal"/>
      <w:lvlText w:val="%7."/>
      <w:lvlJc w:val="left"/>
      <w:pPr>
        <w:ind w:left="5400" w:hanging="360"/>
      </w:pPr>
    </w:lvl>
    <w:lvl w:ilvl="7" w:tplc="2B34D304" w:tentative="1">
      <w:start w:val="1"/>
      <w:numFmt w:val="lowerLetter"/>
      <w:lvlText w:val="%8."/>
      <w:lvlJc w:val="left"/>
      <w:pPr>
        <w:ind w:left="6120" w:hanging="360"/>
      </w:pPr>
    </w:lvl>
    <w:lvl w:ilvl="8" w:tplc="D1787C12" w:tentative="1">
      <w:start w:val="1"/>
      <w:numFmt w:val="lowerRoman"/>
      <w:lvlText w:val="%9."/>
      <w:lvlJc w:val="right"/>
      <w:pPr>
        <w:ind w:left="6840" w:hanging="180"/>
      </w:pPr>
    </w:lvl>
  </w:abstractNum>
  <w:abstractNum w:abstractNumId="341" w15:restartNumberingAfterBreak="0">
    <w:nsid w:val="00000159"/>
    <w:multiLevelType w:val="hybridMultilevel"/>
    <w:tmpl w:val="A2DC60F2"/>
    <w:lvl w:ilvl="0" w:tplc="E40ADFD4">
      <w:start w:val="1"/>
      <w:numFmt w:val="lowerRoman"/>
      <w:lvlText w:val="%1."/>
      <w:lvlJc w:val="right"/>
      <w:pPr>
        <w:ind w:left="1080" w:hanging="360"/>
      </w:pPr>
      <w:rPr>
        <w:rFonts w:hint="default"/>
        <w:b w:val="0"/>
        <w:u w:val="none"/>
      </w:rPr>
    </w:lvl>
    <w:lvl w:ilvl="1" w:tplc="4A1A3BB2" w:tentative="1">
      <w:start w:val="1"/>
      <w:numFmt w:val="lowerLetter"/>
      <w:lvlText w:val="%2."/>
      <w:lvlJc w:val="left"/>
      <w:pPr>
        <w:ind w:left="1800" w:hanging="360"/>
      </w:pPr>
    </w:lvl>
    <w:lvl w:ilvl="2" w:tplc="8648059E" w:tentative="1">
      <w:start w:val="1"/>
      <w:numFmt w:val="lowerRoman"/>
      <w:lvlText w:val="%3."/>
      <w:lvlJc w:val="right"/>
      <w:pPr>
        <w:ind w:left="2520" w:hanging="180"/>
      </w:pPr>
    </w:lvl>
    <w:lvl w:ilvl="3" w:tplc="BEA2D3E6" w:tentative="1">
      <w:start w:val="1"/>
      <w:numFmt w:val="decimal"/>
      <w:lvlText w:val="%4."/>
      <w:lvlJc w:val="left"/>
      <w:pPr>
        <w:ind w:left="3240" w:hanging="360"/>
      </w:pPr>
    </w:lvl>
    <w:lvl w:ilvl="4" w:tplc="CBA2AE28" w:tentative="1">
      <w:start w:val="1"/>
      <w:numFmt w:val="lowerLetter"/>
      <w:lvlText w:val="%5."/>
      <w:lvlJc w:val="left"/>
      <w:pPr>
        <w:ind w:left="3960" w:hanging="360"/>
      </w:pPr>
    </w:lvl>
    <w:lvl w:ilvl="5" w:tplc="E638A3D0" w:tentative="1">
      <w:start w:val="1"/>
      <w:numFmt w:val="lowerRoman"/>
      <w:lvlText w:val="%6."/>
      <w:lvlJc w:val="right"/>
      <w:pPr>
        <w:ind w:left="4680" w:hanging="180"/>
      </w:pPr>
    </w:lvl>
    <w:lvl w:ilvl="6" w:tplc="D764A484" w:tentative="1">
      <w:start w:val="1"/>
      <w:numFmt w:val="decimal"/>
      <w:lvlText w:val="%7."/>
      <w:lvlJc w:val="left"/>
      <w:pPr>
        <w:ind w:left="5400" w:hanging="360"/>
      </w:pPr>
    </w:lvl>
    <w:lvl w:ilvl="7" w:tplc="0FAA5BDA" w:tentative="1">
      <w:start w:val="1"/>
      <w:numFmt w:val="lowerLetter"/>
      <w:lvlText w:val="%8."/>
      <w:lvlJc w:val="left"/>
      <w:pPr>
        <w:ind w:left="6120" w:hanging="360"/>
      </w:pPr>
    </w:lvl>
    <w:lvl w:ilvl="8" w:tplc="52584E7A" w:tentative="1">
      <w:start w:val="1"/>
      <w:numFmt w:val="lowerRoman"/>
      <w:lvlText w:val="%9."/>
      <w:lvlJc w:val="right"/>
      <w:pPr>
        <w:ind w:left="6840" w:hanging="180"/>
      </w:pPr>
    </w:lvl>
  </w:abstractNum>
  <w:abstractNum w:abstractNumId="342" w15:restartNumberingAfterBreak="0">
    <w:nsid w:val="0000015A"/>
    <w:multiLevelType w:val="hybridMultilevel"/>
    <w:tmpl w:val="40CEA904"/>
    <w:lvl w:ilvl="0" w:tplc="A7D2A68C">
      <w:start w:val="2"/>
      <w:numFmt w:val="lowerRoman"/>
      <w:lvlText w:val="%1."/>
      <w:lvlJc w:val="left"/>
      <w:pPr>
        <w:ind w:left="1080" w:hanging="720"/>
      </w:pPr>
      <w:rPr>
        <w:rFonts w:hint="default"/>
        <w:u w:val="none"/>
      </w:rPr>
    </w:lvl>
    <w:lvl w:ilvl="1" w:tplc="D2AA4A6C" w:tentative="1">
      <w:start w:val="1"/>
      <w:numFmt w:val="lowerLetter"/>
      <w:lvlText w:val="%2."/>
      <w:lvlJc w:val="left"/>
      <w:pPr>
        <w:ind w:left="1440" w:hanging="360"/>
      </w:pPr>
    </w:lvl>
    <w:lvl w:ilvl="2" w:tplc="6316A15A" w:tentative="1">
      <w:start w:val="1"/>
      <w:numFmt w:val="lowerRoman"/>
      <w:lvlText w:val="%3."/>
      <w:lvlJc w:val="right"/>
      <w:pPr>
        <w:ind w:left="2160" w:hanging="180"/>
      </w:pPr>
    </w:lvl>
    <w:lvl w:ilvl="3" w:tplc="AA4A8626" w:tentative="1">
      <w:start w:val="1"/>
      <w:numFmt w:val="decimal"/>
      <w:lvlText w:val="%4."/>
      <w:lvlJc w:val="left"/>
      <w:pPr>
        <w:ind w:left="2880" w:hanging="360"/>
      </w:pPr>
    </w:lvl>
    <w:lvl w:ilvl="4" w:tplc="035ACD30" w:tentative="1">
      <w:start w:val="1"/>
      <w:numFmt w:val="lowerLetter"/>
      <w:lvlText w:val="%5."/>
      <w:lvlJc w:val="left"/>
      <w:pPr>
        <w:ind w:left="3600" w:hanging="360"/>
      </w:pPr>
    </w:lvl>
    <w:lvl w:ilvl="5" w:tplc="3C12EC02" w:tentative="1">
      <w:start w:val="1"/>
      <w:numFmt w:val="lowerRoman"/>
      <w:lvlText w:val="%6."/>
      <w:lvlJc w:val="right"/>
      <w:pPr>
        <w:ind w:left="4320" w:hanging="180"/>
      </w:pPr>
    </w:lvl>
    <w:lvl w:ilvl="6" w:tplc="B7584C50" w:tentative="1">
      <w:start w:val="1"/>
      <w:numFmt w:val="decimal"/>
      <w:lvlText w:val="%7."/>
      <w:lvlJc w:val="left"/>
      <w:pPr>
        <w:ind w:left="5040" w:hanging="360"/>
      </w:pPr>
    </w:lvl>
    <w:lvl w:ilvl="7" w:tplc="08760D1E" w:tentative="1">
      <w:start w:val="1"/>
      <w:numFmt w:val="lowerLetter"/>
      <w:lvlText w:val="%8."/>
      <w:lvlJc w:val="left"/>
      <w:pPr>
        <w:ind w:left="5760" w:hanging="360"/>
      </w:pPr>
    </w:lvl>
    <w:lvl w:ilvl="8" w:tplc="9BA6D3BE" w:tentative="1">
      <w:start w:val="1"/>
      <w:numFmt w:val="lowerRoman"/>
      <w:lvlText w:val="%9."/>
      <w:lvlJc w:val="right"/>
      <w:pPr>
        <w:ind w:left="6480" w:hanging="180"/>
      </w:pPr>
    </w:lvl>
  </w:abstractNum>
  <w:abstractNum w:abstractNumId="343" w15:restartNumberingAfterBreak="0">
    <w:nsid w:val="0000015B"/>
    <w:multiLevelType w:val="hybridMultilevel"/>
    <w:tmpl w:val="F2A090C2"/>
    <w:lvl w:ilvl="0" w:tplc="42C04852">
      <w:start w:val="1"/>
      <w:numFmt w:val="lowerLetter"/>
      <w:lvlText w:val="(%1)"/>
      <w:lvlJc w:val="left"/>
      <w:pPr>
        <w:ind w:left="1080" w:hanging="360"/>
      </w:pPr>
      <w:rPr>
        <w:rFonts w:hint="default"/>
        <w:b w:val="0"/>
      </w:rPr>
    </w:lvl>
    <w:lvl w:ilvl="1" w:tplc="D2049AB6" w:tentative="1">
      <w:start w:val="1"/>
      <w:numFmt w:val="lowerLetter"/>
      <w:lvlText w:val="%2."/>
      <w:lvlJc w:val="left"/>
      <w:pPr>
        <w:ind w:left="1800" w:hanging="360"/>
      </w:pPr>
    </w:lvl>
    <w:lvl w:ilvl="2" w:tplc="B28AF1AE" w:tentative="1">
      <w:start w:val="1"/>
      <w:numFmt w:val="lowerRoman"/>
      <w:lvlText w:val="%3."/>
      <w:lvlJc w:val="right"/>
      <w:pPr>
        <w:ind w:left="2520" w:hanging="180"/>
      </w:pPr>
    </w:lvl>
    <w:lvl w:ilvl="3" w:tplc="269C9D52" w:tentative="1">
      <w:start w:val="1"/>
      <w:numFmt w:val="decimal"/>
      <w:lvlText w:val="%4."/>
      <w:lvlJc w:val="left"/>
      <w:pPr>
        <w:ind w:left="3240" w:hanging="360"/>
      </w:pPr>
    </w:lvl>
    <w:lvl w:ilvl="4" w:tplc="C71E5CBC" w:tentative="1">
      <w:start w:val="1"/>
      <w:numFmt w:val="lowerLetter"/>
      <w:lvlText w:val="%5."/>
      <w:lvlJc w:val="left"/>
      <w:pPr>
        <w:ind w:left="3960" w:hanging="360"/>
      </w:pPr>
    </w:lvl>
    <w:lvl w:ilvl="5" w:tplc="35E4B2D4" w:tentative="1">
      <w:start w:val="1"/>
      <w:numFmt w:val="lowerRoman"/>
      <w:lvlText w:val="%6."/>
      <w:lvlJc w:val="right"/>
      <w:pPr>
        <w:ind w:left="4680" w:hanging="180"/>
      </w:pPr>
    </w:lvl>
    <w:lvl w:ilvl="6" w:tplc="F95272C2" w:tentative="1">
      <w:start w:val="1"/>
      <w:numFmt w:val="decimal"/>
      <w:lvlText w:val="%7."/>
      <w:lvlJc w:val="left"/>
      <w:pPr>
        <w:ind w:left="5400" w:hanging="360"/>
      </w:pPr>
    </w:lvl>
    <w:lvl w:ilvl="7" w:tplc="F5FEC10C" w:tentative="1">
      <w:start w:val="1"/>
      <w:numFmt w:val="lowerLetter"/>
      <w:lvlText w:val="%8."/>
      <w:lvlJc w:val="left"/>
      <w:pPr>
        <w:ind w:left="6120" w:hanging="360"/>
      </w:pPr>
    </w:lvl>
    <w:lvl w:ilvl="8" w:tplc="59EE70CA" w:tentative="1">
      <w:start w:val="1"/>
      <w:numFmt w:val="lowerRoman"/>
      <w:lvlText w:val="%9."/>
      <w:lvlJc w:val="right"/>
      <w:pPr>
        <w:ind w:left="6840" w:hanging="180"/>
      </w:pPr>
    </w:lvl>
  </w:abstractNum>
  <w:abstractNum w:abstractNumId="344" w15:restartNumberingAfterBreak="0">
    <w:nsid w:val="0000015C"/>
    <w:multiLevelType w:val="hybridMultilevel"/>
    <w:tmpl w:val="E0E42CB6"/>
    <w:lvl w:ilvl="0" w:tplc="2D407804">
      <w:start w:val="1"/>
      <w:numFmt w:val="lowerLetter"/>
      <w:lvlText w:val="(%1)"/>
      <w:lvlJc w:val="left"/>
      <w:pPr>
        <w:ind w:left="1080" w:hanging="360"/>
      </w:pPr>
      <w:rPr>
        <w:rFonts w:hint="default"/>
        <w:b w:val="0"/>
      </w:rPr>
    </w:lvl>
    <w:lvl w:ilvl="1" w:tplc="AA842BA4" w:tentative="1">
      <w:start w:val="1"/>
      <w:numFmt w:val="lowerLetter"/>
      <w:lvlText w:val="%2."/>
      <w:lvlJc w:val="left"/>
      <w:pPr>
        <w:ind w:left="1800" w:hanging="360"/>
      </w:pPr>
    </w:lvl>
    <w:lvl w:ilvl="2" w:tplc="B08A2F82" w:tentative="1">
      <w:start w:val="1"/>
      <w:numFmt w:val="lowerRoman"/>
      <w:lvlText w:val="%3."/>
      <w:lvlJc w:val="right"/>
      <w:pPr>
        <w:ind w:left="2520" w:hanging="180"/>
      </w:pPr>
    </w:lvl>
    <w:lvl w:ilvl="3" w:tplc="05E47B8C" w:tentative="1">
      <w:start w:val="1"/>
      <w:numFmt w:val="decimal"/>
      <w:lvlText w:val="%4."/>
      <w:lvlJc w:val="left"/>
      <w:pPr>
        <w:ind w:left="3240" w:hanging="360"/>
      </w:pPr>
    </w:lvl>
    <w:lvl w:ilvl="4" w:tplc="387EB82A" w:tentative="1">
      <w:start w:val="1"/>
      <w:numFmt w:val="lowerLetter"/>
      <w:lvlText w:val="%5."/>
      <w:lvlJc w:val="left"/>
      <w:pPr>
        <w:ind w:left="3960" w:hanging="360"/>
      </w:pPr>
    </w:lvl>
    <w:lvl w:ilvl="5" w:tplc="D3EA389E" w:tentative="1">
      <w:start w:val="1"/>
      <w:numFmt w:val="lowerRoman"/>
      <w:lvlText w:val="%6."/>
      <w:lvlJc w:val="right"/>
      <w:pPr>
        <w:ind w:left="4680" w:hanging="180"/>
      </w:pPr>
    </w:lvl>
    <w:lvl w:ilvl="6" w:tplc="6B4E230A" w:tentative="1">
      <w:start w:val="1"/>
      <w:numFmt w:val="decimal"/>
      <w:lvlText w:val="%7."/>
      <w:lvlJc w:val="left"/>
      <w:pPr>
        <w:ind w:left="5400" w:hanging="360"/>
      </w:pPr>
    </w:lvl>
    <w:lvl w:ilvl="7" w:tplc="81343E12" w:tentative="1">
      <w:start w:val="1"/>
      <w:numFmt w:val="lowerLetter"/>
      <w:lvlText w:val="%8."/>
      <w:lvlJc w:val="left"/>
      <w:pPr>
        <w:ind w:left="6120" w:hanging="360"/>
      </w:pPr>
    </w:lvl>
    <w:lvl w:ilvl="8" w:tplc="CC22C7FC" w:tentative="1">
      <w:start w:val="1"/>
      <w:numFmt w:val="lowerRoman"/>
      <w:lvlText w:val="%9."/>
      <w:lvlJc w:val="right"/>
      <w:pPr>
        <w:ind w:left="6840" w:hanging="180"/>
      </w:pPr>
    </w:lvl>
  </w:abstractNum>
  <w:abstractNum w:abstractNumId="345" w15:restartNumberingAfterBreak="0">
    <w:nsid w:val="0000015D"/>
    <w:multiLevelType w:val="hybridMultilevel"/>
    <w:tmpl w:val="89EA6C12"/>
    <w:lvl w:ilvl="0" w:tplc="62B2A2EE">
      <w:start w:val="1"/>
      <w:numFmt w:val="lowerLetter"/>
      <w:lvlText w:val="(%1)"/>
      <w:lvlJc w:val="left"/>
      <w:pPr>
        <w:ind w:left="720" w:hanging="360"/>
      </w:pPr>
      <w:rPr>
        <w:rFonts w:hint="default"/>
      </w:rPr>
    </w:lvl>
    <w:lvl w:ilvl="1" w:tplc="FF727A9A" w:tentative="1">
      <w:start w:val="1"/>
      <w:numFmt w:val="lowerLetter"/>
      <w:lvlText w:val="%2."/>
      <w:lvlJc w:val="left"/>
      <w:pPr>
        <w:ind w:left="1440" w:hanging="360"/>
      </w:pPr>
    </w:lvl>
    <w:lvl w:ilvl="2" w:tplc="FAD8E5CE" w:tentative="1">
      <w:start w:val="1"/>
      <w:numFmt w:val="lowerRoman"/>
      <w:lvlText w:val="%3."/>
      <w:lvlJc w:val="right"/>
      <w:pPr>
        <w:ind w:left="2160" w:hanging="180"/>
      </w:pPr>
    </w:lvl>
    <w:lvl w:ilvl="3" w:tplc="94727BE2" w:tentative="1">
      <w:start w:val="1"/>
      <w:numFmt w:val="decimal"/>
      <w:lvlText w:val="%4."/>
      <w:lvlJc w:val="left"/>
      <w:pPr>
        <w:ind w:left="2880" w:hanging="360"/>
      </w:pPr>
    </w:lvl>
    <w:lvl w:ilvl="4" w:tplc="F4F054B2" w:tentative="1">
      <w:start w:val="1"/>
      <w:numFmt w:val="lowerLetter"/>
      <w:lvlText w:val="%5."/>
      <w:lvlJc w:val="left"/>
      <w:pPr>
        <w:ind w:left="3600" w:hanging="360"/>
      </w:pPr>
    </w:lvl>
    <w:lvl w:ilvl="5" w:tplc="BAD02BC2" w:tentative="1">
      <w:start w:val="1"/>
      <w:numFmt w:val="lowerRoman"/>
      <w:lvlText w:val="%6."/>
      <w:lvlJc w:val="right"/>
      <w:pPr>
        <w:ind w:left="4320" w:hanging="180"/>
      </w:pPr>
    </w:lvl>
    <w:lvl w:ilvl="6" w:tplc="28467F82" w:tentative="1">
      <w:start w:val="1"/>
      <w:numFmt w:val="decimal"/>
      <w:lvlText w:val="%7."/>
      <w:lvlJc w:val="left"/>
      <w:pPr>
        <w:ind w:left="5040" w:hanging="360"/>
      </w:pPr>
    </w:lvl>
    <w:lvl w:ilvl="7" w:tplc="039E3702" w:tentative="1">
      <w:start w:val="1"/>
      <w:numFmt w:val="lowerLetter"/>
      <w:lvlText w:val="%8."/>
      <w:lvlJc w:val="left"/>
      <w:pPr>
        <w:ind w:left="5760" w:hanging="360"/>
      </w:pPr>
    </w:lvl>
    <w:lvl w:ilvl="8" w:tplc="CE88ADD8" w:tentative="1">
      <w:start w:val="1"/>
      <w:numFmt w:val="lowerRoman"/>
      <w:lvlText w:val="%9."/>
      <w:lvlJc w:val="right"/>
      <w:pPr>
        <w:ind w:left="6480" w:hanging="180"/>
      </w:pPr>
    </w:lvl>
  </w:abstractNum>
  <w:abstractNum w:abstractNumId="346" w15:restartNumberingAfterBreak="0">
    <w:nsid w:val="0000015E"/>
    <w:multiLevelType w:val="hybridMultilevel"/>
    <w:tmpl w:val="48E00936"/>
    <w:lvl w:ilvl="0" w:tplc="F190B7BA">
      <w:start w:val="1"/>
      <w:numFmt w:val="lowerLetter"/>
      <w:lvlText w:val="(%1)"/>
      <w:lvlJc w:val="left"/>
      <w:pPr>
        <w:ind w:left="720" w:hanging="360"/>
      </w:pPr>
      <w:rPr>
        <w:rFonts w:hint="default"/>
        <w:b w:val="0"/>
      </w:rPr>
    </w:lvl>
    <w:lvl w:ilvl="1" w:tplc="DF9C0E28">
      <w:start w:val="1"/>
      <w:numFmt w:val="lowerLetter"/>
      <w:lvlText w:val="%2."/>
      <w:lvlJc w:val="left"/>
      <w:pPr>
        <w:ind w:left="1440" w:hanging="360"/>
      </w:pPr>
    </w:lvl>
    <w:lvl w:ilvl="2" w:tplc="8716D7F0" w:tentative="1">
      <w:start w:val="1"/>
      <w:numFmt w:val="lowerRoman"/>
      <w:lvlText w:val="%3."/>
      <w:lvlJc w:val="right"/>
      <w:pPr>
        <w:ind w:left="2160" w:hanging="180"/>
      </w:pPr>
    </w:lvl>
    <w:lvl w:ilvl="3" w:tplc="A29CCA98" w:tentative="1">
      <w:start w:val="1"/>
      <w:numFmt w:val="decimal"/>
      <w:lvlText w:val="%4."/>
      <w:lvlJc w:val="left"/>
      <w:pPr>
        <w:ind w:left="2880" w:hanging="360"/>
      </w:pPr>
    </w:lvl>
    <w:lvl w:ilvl="4" w:tplc="B4860926" w:tentative="1">
      <w:start w:val="1"/>
      <w:numFmt w:val="lowerLetter"/>
      <w:lvlText w:val="%5."/>
      <w:lvlJc w:val="left"/>
      <w:pPr>
        <w:ind w:left="3600" w:hanging="360"/>
      </w:pPr>
    </w:lvl>
    <w:lvl w:ilvl="5" w:tplc="66729190" w:tentative="1">
      <w:start w:val="1"/>
      <w:numFmt w:val="lowerRoman"/>
      <w:lvlText w:val="%6."/>
      <w:lvlJc w:val="right"/>
      <w:pPr>
        <w:ind w:left="4320" w:hanging="180"/>
      </w:pPr>
    </w:lvl>
    <w:lvl w:ilvl="6" w:tplc="C5C6D780" w:tentative="1">
      <w:start w:val="1"/>
      <w:numFmt w:val="decimal"/>
      <w:lvlText w:val="%7."/>
      <w:lvlJc w:val="left"/>
      <w:pPr>
        <w:ind w:left="5040" w:hanging="360"/>
      </w:pPr>
    </w:lvl>
    <w:lvl w:ilvl="7" w:tplc="CBE80D80" w:tentative="1">
      <w:start w:val="1"/>
      <w:numFmt w:val="lowerLetter"/>
      <w:lvlText w:val="%8."/>
      <w:lvlJc w:val="left"/>
      <w:pPr>
        <w:ind w:left="5760" w:hanging="360"/>
      </w:pPr>
    </w:lvl>
    <w:lvl w:ilvl="8" w:tplc="6E24DE9E" w:tentative="1">
      <w:start w:val="1"/>
      <w:numFmt w:val="lowerRoman"/>
      <w:lvlText w:val="%9."/>
      <w:lvlJc w:val="right"/>
      <w:pPr>
        <w:ind w:left="6480" w:hanging="180"/>
      </w:pPr>
    </w:lvl>
  </w:abstractNum>
  <w:abstractNum w:abstractNumId="347" w15:restartNumberingAfterBreak="0">
    <w:nsid w:val="0000015F"/>
    <w:multiLevelType w:val="hybridMultilevel"/>
    <w:tmpl w:val="CE7CFD8E"/>
    <w:lvl w:ilvl="0" w:tplc="F732BD5E">
      <w:start w:val="1"/>
      <w:numFmt w:val="lowerLetter"/>
      <w:lvlText w:val="(%1)"/>
      <w:lvlJc w:val="left"/>
      <w:pPr>
        <w:ind w:left="720" w:hanging="360"/>
      </w:pPr>
      <w:rPr>
        <w:rFonts w:hint="default"/>
        <w:b w:val="0"/>
      </w:rPr>
    </w:lvl>
    <w:lvl w:ilvl="1" w:tplc="6262CD0C" w:tentative="1">
      <w:start w:val="1"/>
      <w:numFmt w:val="lowerLetter"/>
      <w:lvlText w:val="%2."/>
      <w:lvlJc w:val="left"/>
      <w:pPr>
        <w:ind w:left="1440" w:hanging="360"/>
      </w:pPr>
    </w:lvl>
    <w:lvl w:ilvl="2" w:tplc="C3E60B44" w:tentative="1">
      <w:start w:val="1"/>
      <w:numFmt w:val="lowerRoman"/>
      <w:lvlText w:val="%3."/>
      <w:lvlJc w:val="right"/>
      <w:pPr>
        <w:ind w:left="2160" w:hanging="180"/>
      </w:pPr>
    </w:lvl>
    <w:lvl w:ilvl="3" w:tplc="84F64B90" w:tentative="1">
      <w:start w:val="1"/>
      <w:numFmt w:val="decimal"/>
      <w:lvlText w:val="%4."/>
      <w:lvlJc w:val="left"/>
      <w:pPr>
        <w:ind w:left="2880" w:hanging="360"/>
      </w:pPr>
    </w:lvl>
    <w:lvl w:ilvl="4" w:tplc="47AE65C6" w:tentative="1">
      <w:start w:val="1"/>
      <w:numFmt w:val="lowerLetter"/>
      <w:lvlText w:val="%5."/>
      <w:lvlJc w:val="left"/>
      <w:pPr>
        <w:ind w:left="3600" w:hanging="360"/>
      </w:pPr>
    </w:lvl>
    <w:lvl w:ilvl="5" w:tplc="FA682100" w:tentative="1">
      <w:start w:val="1"/>
      <w:numFmt w:val="lowerRoman"/>
      <w:lvlText w:val="%6."/>
      <w:lvlJc w:val="right"/>
      <w:pPr>
        <w:ind w:left="4320" w:hanging="180"/>
      </w:pPr>
    </w:lvl>
    <w:lvl w:ilvl="6" w:tplc="6FF465B2" w:tentative="1">
      <w:start w:val="1"/>
      <w:numFmt w:val="decimal"/>
      <w:lvlText w:val="%7."/>
      <w:lvlJc w:val="left"/>
      <w:pPr>
        <w:ind w:left="5040" w:hanging="360"/>
      </w:pPr>
    </w:lvl>
    <w:lvl w:ilvl="7" w:tplc="EA320FCC" w:tentative="1">
      <w:start w:val="1"/>
      <w:numFmt w:val="lowerLetter"/>
      <w:lvlText w:val="%8."/>
      <w:lvlJc w:val="left"/>
      <w:pPr>
        <w:ind w:left="5760" w:hanging="360"/>
      </w:pPr>
    </w:lvl>
    <w:lvl w:ilvl="8" w:tplc="6E0AF3B2" w:tentative="1">
      <w:start w:val="1"/>
      <w:numFmt w:val="lowerRoman"/>
      <w:lvlText w:val="%9."/>
      <w:lvlJc w:val="right"/>
      <w:pPr>
        <w:ind w:left="6480" w:hanging="180"/>
      </w:pPr>
    </w:lvl>
  </w:abstractNum>
  <w:abstractNum w:abstractNumId="348" w15:restartNumberingAfterBreak="0">
    <w:nsid w:val="00000160"/>
    <w:multiLevelType w:val="hybridMultilevel"/>
    <w:tmpl w:val="03983738"/>
    <w:lvl w:ilvl="0" w:tplc="4A0AB1AA">
      <w:start w:val="1"/>
      <w:numFmt w:val="lowerLetter"/>
      <w:lvlText w:val="(%1)"/>
      <w:lvlJc w:val="left"/>
      <w:pPr>
        <w:ind w:left="3240" w:hanging="360"/>
      </w:pPr>
      <w:rPr>
        <w:rFonts w:hint="default"/>
        <w:b w:val="0"/>
      </w:rPr>
    </w:lvl>
    <w:lvl w:ilvl="1" w:tplc="6D18B544" w:tentative="1">
      <w:start w:val="1"/>
      <w:numFmt w:val="lowerLetter"/>
      <w:lvlText w:val="%2."/>
      <w:lvlJc w:val="left"/>
      <w:pPr>
        <w:ind w:left="3960" w:hanging="360"/>
      </w:pPr>
    </w:lvl>
    <w:lvl w:ilvl="2" w:tplc="8F227ABE" w:tentative="1">
      <w:start w:val="1"/>
      <w:numFmt w:val="lowerRoman"/>
      <w:lvlText w:val="%3."/>
      <w:lvlJc w:val="right"/>
      <w:pPr>
        <w:ind w:left="4680" w:hanging="180"/>
      </w:pPr>
    </w:lvl>
    <w:lvl w:ilvl="3" w:tplc="5C0815C6" w:tentative="1">
      <w:start w:val="1"/>
      <w:numFmt w:val="decimal"/>
      <w:lvlText w:val="%4."/>
      <w:lvlJc w:val="left"/>
      <w:pPr>
        <w:ind w:left="5400" w:hanging="360"/>
      </w:pPr>
    </w:lvl>
    <w:lvl w:ilvl="4" w:tplc="8AA8BA12" w:tentative="1">
      <w:start w:val="1"/>
      <w:numFmt w:val="lowerLetter"/>
      <w:lvlText w:val="%5."/>
      <w:lvlJc w:val="left"/>
      <w:pPr>
        <w:ind w:left="6120" w:hanging="360"/>
      </w:pPr>
    </w:lvl>
    <w:lvl w:ilvl="5" w:tplc="D8A60D46" w:tentative="1">
      <w:start w:val="1"/>
      <w:numFmt w:val="lowerRoman"/>
      <w:lvlText w:val="%6."/>
      <w:lvlJc w:val="right"/>
      <w:pPr>
        <w:ind w:left="6840" w:hanging="180"/>
      </w:pPr>
    </w:lvl>
    <w:lvl w:ilvl="6" w:tplc="B7E2C736" w:tentative="1">
      <w:start w:val="1"/>
      <w:numFmt w:val="decimal"/>
      <w:lvlText w:val="%7."/>
      <w:lvlJc w:val="left"/>
      <w:pPr>
        <w:ind w:left="7560" w:hanging="360"/>
      </w:pPr>
    </w:lvl>
    <w:lvl w:ilvl="7" w:tplc="DC125FAA" w:tentative="1">
      <w:start w:val="1"/>
      <w:numFmt w:val="lowerLetter"/>
      <w:lvlText w:val="%8."/>
      <w:lvlJc w:val="left"/>
      <w:pPr>
        <w:ind w:left="8280" w:hanging="360"/>
      </w:pPr>
    </w:lvl>
    <w:lvl w:ilvl="8" w:tplc="8D5EB47C" w:tentative="1">
      <w:start w:val="1"/>
      <w:numFmt w:val="lowerRoman"/>
      <w:lvlText w:val="%9."/>
      <w:lvlJc w:val="right"/>
      <w:pPr>
        <w:ind w:left="9000" w:hanging="180"/>
      </w:pPr>
    </w:lvl>
  </w:abstractNum>
  <w:abstractNum w:abstractNumId="349" w15:restartNumberingAfterBreak="0">
    <w:nsid w:val="00000161"/>
    <w:multiLevelType w:val="hybridMultilevel"/>
    <w:tmpl w:val="9244C334"/>
    <w:lvl w:ilvl="0" w:tplc="9504404E">
      <w:start w:val="1"/>
      <w:numFmt w:val="lowerLetter"/>
      <w:lvlText w:val="(%1)"/>
      <w:lvlJc w:val="left"/>
      <w:pPr>
        <w:ind w:left="360" w:hanging="360"/>
      </w:pPr>
      <w:rPr>
        <w:rFonts w:hint="default"/>
        <w:b w:val="0"/>
      </w:rPr>
    </w:lvl>
    <w:lvl w:ilvl="1" w:tplc="7AE642FC" w:tentative="1">
      <w:start w:val="1"/>
      <w:numFmt w:val="lowerLetter"/>
      <w:lvlText w:val="%2."/>
      <w:lvlJc w:val="left"/>
      <w:pPr>
        <w:ind w:left="1080" w:hanging="360"/>
      </w:pPr>
    </w:lvl>
    <w:lvl w:ilvl="2" w:tplc="22AA476C" w:tentative="1">
      <w:start w:val="1"/>
      <w:numFmt w:val="lowerRoman"/>
      <w:lvlText w:val="%3."/>
      <w:lvlJc w:val="right"/>
      <w:pPr>
        <w:ind w:left="1800" w:hanging="180"/>
      </w:pPr>
    </w:lvl>
    <w:lvl w:ilvl="3" w:tplc="8B7A6490" w:tentative="1">
      <w:start w:val="1"/>
      <w:numFmt w:val="decimal"/>
      <w:lvlText w:val="%4."/>
      <w:lvlJc w:val="left"/>
      <w:pPr>
        <w:ind w:left="2520" w:hanging="360"/>
      </w:pPr>
    </w:lvl>
    <w:lvl w:ilvl="4" w:tplc="4B02E016" w:tentative="1">
      <w:start w:val="1"/>
      <w:numFmt w:val="lowerLetter"/>
      <w:lvlText w:val="%5."/>
      <w:lvlJc w:val="left"/>
      <w:pPr>
        <w:ind w:left="3240" w:hanging="360"/>
      </w:pPr>
    </w:lvl>
    <w:lvl w:ilvl="5" w:tplc="51660EFE" w:tentative="1">
      <w:start w:val="1"/>
      <w:numFmt w:val="lowerRoman"/>
      <w:lvlText w:val="%6."/>
      <w:lvlJc w:val="right"/>
      <w:pPr>
        <w:ind w:left="3960" w:hanging="180"/>
      </w:pPr>
    </w:lvl>
    <w:lvl w:ilvl="6" w:tplc="9B9AD0D8" w:tentative="1">
      <w:start w:val="1"/>
      <w:numFmt w:val="decimal"/>
      <w:lvlText w:val="%7."/>
      <w:lvlJc w:val="left"/>
      <w:pPr>
        <w:ind w:left="4680" w:hanging="360"/>
      </w:pPr>
    </w:lvl>
    <w:lvl w:ilvl="7" w:tplc="84A89B9E" w:tentative="1">
      <w:start w:val="1"/>
      <w:numFmt w:val="lowerLetter"/>
      <w:lvlText w:val="%8."/>
      <w:lvlJc w:val="left"/>
      <w:pPr>
        <w:ind w:left="5400" w:hanging="360"/>
      </w:pPr>
    </w:lvl>
    <w:lvl w:ilvl="8" w:tplc="8D16F4A2" w:tentative="1">
      <w:start w:val="1"/>
      <w:numFmt w:val="lowerRoman"/>
      <w:lvlText w:val="%9."/>
      <w:lvlJc w:val="right"/>
      <w:pPr>
        <w:ind w:left="6120" w:hanging="180"/>
      </w:pPr>
    </w:lvl>
  </w:abstractNum>
  <w:abstractNum w:abstractNumId="350" w15:restartNumberingAfterBreak="0">
    <w:nsid w:val="00000162"/>
    <w:multiLevelType w:val="hybridMultilevel"/>
    <w:tmpl w:val="FEB036E8"/>
    <w:lvl w:ilvl="0" w:tplc="46C8B2BA">
      <w:start w:val="1"/>
      <w:numFmt w:val="lowerLetter"/>
      <w:lvlText w:val="(%1)"/>
      <w:lvlJc w:val="left"/>
      <w:pPr>
        <w:ind w:left="1080" w:hanging="720"/>
      </w:pPr>
      <w:rPr>
        <w:rFonts w:hint="default"/>
      </w:rPr>
    </w:lvl>
    <w:lvl w:ilvl="1" w:tplc="2250984A" w:tentative="1">
      <w:start w:val="1"/>
      <w:numFmt w:val="lowerLetter"/>
      <w:lvlText w:val="%2."/>
      <w:lvlJc w:val="left"/>
      <w:pPr>
        <w:ind w:left="1440" w:hanging="360"/>
      </w:pPr>
    </w:lvl>
    <w:lvl w:ilvl="2" w:tplc="C3F06E1A" w:tentative="1">
      <w:start w:val="1"/>
      <w:numFmt w:val="lowerRoman"/>
      <w:lvlText w:val="%3."/>
      <w:lvlJc w:val="right"/>
      <w:pPr>
        <w:ind w:left="2160" w:hanging="180"/>
      </w:pPr>
    </w:lvl>
    <w:lvl w:ilvl="3" w:tplc="4DF07C7E" w:tentative="1">
      <w:start w:val="1"/>
      <w:numFmt w:val="decimal"/>
      <w:lvlText w:val="%4."/>
      <w:lvlJc w:val="left"/>
      <w:pPr>
        <w:ind w:left="2880" w:hanging="360"/>
      </w:pPr>
    </w:lvl>
    <w:lvl w:ilvl="4" w:tplc="78A240FA" w:tentative="1">
      <w:start w:val="1"/>
      <w:numFmt w:val="lowerLetter"/>
      <w:lvlText w:val="%5."/>
      <w:lvlJc w:val="left"/>
      <w:pPr>
        <w:ind w:left="3600" w:hanging="360"/>
      </w:pPr>
    </w:lvl>
    <w:lvl w:ilvl="5" w:tplc="0D7A42B0" w:tentative="1">
      <w:start w:val="1"/>
      <w:numFmt w:val="lowerRoman"/>
      <w:lvlText w:val="%6."/>
      <w:lvlJc w:val="right"/>
      <w:pPr>
        <w:ind w:left="4320" w:hanging="180"/>
      </w:pPr>
    </w:lvl>
    <w:lvl w:ilvl="6" w:tplc="DDAA4424" w:tentative="1">
      <w:start w:val="1"/>
      <w:numFmt w:val="decimal"/>
      <w:lvlText w:val="%7."/>
      <w:lvlJc w:val="left"/>
      <w:pPr>
        <w:ind w:left="5040" w:hanging="360"/>
      </w:pPr>
    </w:lvl>
    <w:lvl w:ilvl="7" w:tplc="A01A7CE6" w:tentative="1">
      <w:start w:val="1"/>
      <w:numFmt w:val="lowerLetter"/>
      <w:lvlText w:val="%8."/>
      <w:lvlJc w:val="left"/>
      <w:pPr>
        <w:ind w:left="5760" w:hanging="360"/>
      </w:pPr>
    </w:lvl>
    <w:lvl w:ilvl="8" w:tplc="E28E13BC" w:tentative="1">
      <w:start w:val="1"/>
      <w:numFmt w:val="lowerRoman"/>
      <w:lvlText w:val="%9."/>
      <w:lvlJc w:val="right"/>
      <w:pPr>
        <w:ind w:left="6480" w:hanging="180"/>
      </w:pPr>
    </w:lvl>
  </w:abstractNum>
  <w:abstractNum w:abstractNumId="351" w15:restartNumberingAfterBreak="0">
    <w:nsid w:val="00000163"/>
    <w:multiLevelType w:val="hybridMultilevel"/>
    <w:tmpl w:val="1652BBDE"/>
    <w:lvl w:ilvl="0" w:tplc="752CB708">
      <w:start w:val="1"/>
      <w:numFmt w:val="lowerLetter"/>
      <w:lvlText w:val="(%1)"/>
      <w:lvlJc w:val="left"/>
      <w:pPr>
        <w:ind w:left="720" w:hanging="360"/>
      </w:pPr>
      <w:rPr>
        <w:rFonts w:hint="default"/>
        <w:b w:val="0"/>
      </w:rPr>
    </w:lvl>
    <w:lvl w:ilvl="1" w:tplc="4DD2E024" w:tentative="1">
      <w:start w:val="1"/>
      <w:numFmt w:val="lowerLetter"/>
      <w:lvlText w:val="%2."/>
      <w:lvlJc w:val="left"/>
      <w:pPr>
        <w:ind w:left="1440" w:hanging="360"/>
      </w:pPr>
    </w:lvl>
    <w:lvl w:ilvl="2" w:tplc="6AD86AA4" w:tentative="1">
      <w:start w:val="1"/>
      <w:numFmt w:val="lowerRoman"/>
      <w:lvlText w:val="%3."/>
      <w:lvlJc w:val="right"/>
      <w:pPr>
        <w:ind w:left="2160" w:hanging="180"/>
      </w:pPr>
    </w:lvl>
    <w:lvl w:ilvl="3" w:tplc="8AA685F0" w:tentative="1">
      <w:start w:val="1"/>
      <w:numFmt w:val="decimal"/>
      <w:lvlText w:val="%4."/>
      <w:lvlJc w:val="left"/>
      <w:pPr>
        <w:ind w:left="2880" w:hanging="360"/>
      </w:pPr>
    </w:lvl>
    <w:lvl w:ilvl="4" w:tplc="DBFC0D2E" w:tentative="1">
      <w:start w:val="1"/>
      <w:numFmt w:val="lowerLetter"/>
      <w:lvlText w:val="%5."/>
      <w:lvlJc w:val="left"/>
      <w:pPr>
        <w:ind w:left="3600" w:hanging="360"/>
      </w:pPr>
    </w:lvl>
    <w:lvl w:ilvl="5" w:tplc="F214B0F2" w:tentative="1">
      <w:start w:val="1"/>
      <w:numFmt w:val="lowerRoman"/>
      <w:lvlText w:val="%6."/>
      <w:lvlJc w:val="right"/>
      <w:pPr>
        <w:ind w:left="4320" w:hanging="180"/>
      </w:pPr>
    </w:lvl>
    <w:lvl w:ilvl="6" w:tplc="BD063282" w:tentative="1">
      <w:start w:val="1"/>
      <w:numFmt w:val="decimal"/>
      <w:lvlText w:val="%7."/>
      <w:lvlJc w:val="left"/>
      <w:pPr>
        <w:ind w:left="5040" w:hanging="360"/>
      </w:pPr>
    </w:lvl>
    <w:lvl w:ilvl="7" w:tplc="FE441168" w:tentative="1">
      <w:start w:val="1"/>
      <w:numFmt w:val="lowerLetter"/>
      <w:lvlText w:val="%8."/>
      <w:lvlJc w:val="left"/>
      <w:pPr>
        <w:ind w:left="5760" w:hanging="360"/>
      </w:pPr>
    </w:lvl>
    <w:lvl w:ilvl="8" w:tplc="1B4EE14C" w:tentative="1">
      <w:start w:val="1"/>
      <w:numFmt w:val="lowerRoman"/>
      <w:lvlText w:val="%9."/>
      <w:lvlJc w:val="right"/>
      <w:pPr>
        <w:ind w:left="6480" w:hanging="180"/>
      </w:pPr>
    </w:lvl>
  </w:abstractNum>
  <w:abstractNum w:abstractNumId="352" w15:restartNumberingAfterBreak="0">
    <w:nsid w:val="00000164"/>
    <w:multiLevelType w:val="hybridMultilevel"/>
    <w:tmpl w:val="8962F856"/>
    <w:lvl w:ilvl="0" w:tplc="3E2C9D4E">
      <w:start w:val="1"/>
      <w:numFmt w:val="lowerRoman"/>
      <w:lvlText w:val="(%1)"/>
      <w:lvlJc w:val="left"/>
      <w:pPr>
        <w:ind w:left="1080" w:hanging="360"/>
      </w:pPr>
      <w:rPr>
        <w:rFonts w:hint="default"/>
      </w:rPr>
    </w:lvl>
    <w:lvl w:ilvl="1" w:tplc="3E0A5404">
      <w:start w:val="1"/>
      <w:numFmt w:val="lowerLetter"/>
      <w:lvlText w:val="%2."/>
      <w:lvlJc w:val="left"/>
      <w:pPr>
        <w:ind w:left="1800" w:hanging="360"/>
      </w:pPr>
      <w:rPr>
        <w:rFonts w:cs="Times New Roman"/>
      </w:rPr>
    </w:lvl>
    <w:lvl w:ilvl="2" w:tplc="9CA4B4FC" w:tentative="1">
      <w:start w:val="1"/>
      <w:numFmt w:val="lowerRoman"/>
      <w:lvlText w:val="%3."/>
      <w:lvlJc w:val="right"/>
      <w:pPr>
        <w:ind w:left="2520" w:hanging="180"/>
      </w:pPr>
      <w:rPr>
        <w:rFonts w:cs="Times New Roman"/>
      </w:rPr>
    </w:lvl>
    <w:lvl w:ilvl="3" w:tplc="C7523DA0" w:tentative="1">
      <w:start w:val="1"/>
      <w:numFmt w:val="decimal"/>
      <w:lvlText w:val="%4."/>
      <w:lvlJc w:val="left"/>
      <w:pPr>
        <w:ind w:left="3240" w:hanging="360"/>
      </w:pPr>
      <w:rPr>
        <w:rFonts w:cs="Times New Roman"/>
      </w:rPr>
    </w:lvl>
    <w:lvl w:ilvl="4" w:tplc="99FCD6AA" w:tentative="1">
      <w:start w:val="1"/>
      <w:numFmt w:val="lowerLetter"/>
      <w:lvlText w:val="%5."/>
      <w:lvlJc w:val="left"/>
      <w:pPr>
        <w:ind w:left="3960" w:hanging="360"/>
      </w:pPr>
      <w:rPr>
        <w:rFonts w:cs="Times New Roman"/>
      </w:rPr>
    </w:lvl>
    <w:lvl w:ilvl="5" w:tplc="E8080870" w:tentative="1">
      <w:start w:val="1"/>
      <w:numFmt w:val="lowerRoman"/>
      <w:lvlText w:val="%6."/>
      <w:lvlJc w:val="right"/>
      <w:pPr>
        <w:ind w:left="4680" w:hanging="180"/>
      </w:pPr>
      <w:rPr>
        <w:rFonts w:cs="Times New Roman"/>
      </w:rPr>
    </w:lvl>
    <w:lvl w:ilvl="6" w:tplc="192E723E" w:tentative="1">
      <w:start w:val="1"/>
      <w:numFmt w:val="decimal"/>
      <w:lvlText w:val="%7."/>
      <w:lvlJc w:val="left"/>
      <w:pPr>
        <w:ind w:left="5400" w:hanging="360"/>
      </w:pPr>
      <w:rPr>
        <w:rFonts w:cs="Times New Roman"/>
      </w:rPr>
    </w:lvl>
    <w:lvl w:ilvl="7" w:tplc="33665000" w:tentative="1">
      <w:start w:val="1"/>
      <w:numFmt w:val="lowerLetter"/>
      <w:lvlText w:val="%8."/>
      <w:lvlJc w:val="left"/>
      <w:pPr>
        <w:ind w:left="6120" w:hanging="360"/>
      </w:pPr>
      <w:rPr>
        <w:rFonts w:cs="Times New Roman"/>
      </w:rPr>
    </w:lvl>
    <w:lvl w:ilvl="8" w:tplc="70B2FFD8" w:tentative="1">
      <w:start w:val="1"/>
      <w:numFmt w:val="lowerRoman"/>
      <w:lvlText w:val="%9."/>
      <w:lvlJc w:val="right"/>
      <w:pPr>
        <w:ind w:left="6840" w:hanging="180"/>
      </w:pPr>
      <w:rPr>
        <w:rFonts w:cs="Times New Roman"/>
      </w:rPr>
    </w:lvl>
  </w:abstractNum>
  <w:abstractNum w:abstractNumId="353" w15:restartNumberingAfterBreak="0">
    <w:nsid w:val="00000165"/>
    <w:multiLevelType w:val="hybridMultilevel"/>
    <w:tmpl w:val="59708C1C"/>
    <w:lvl w:ilvl="0" w:tplc="27B0EE62">
      <w:start w:val="1"/>
      <w:numFmt w:val="lowerLetter"/>
      <w:lvlText w:val="(%1)"/>
      <w:lvlJc w:val="left"/>
      <w:pPr>
        <w:ind w:left="1080" w:hanging="360"/>
      </w:pPr>
      <w:rPr>
        <w:rFonts w:cs="Times New Roman" w:hint="default"/>
        <w:b w:val="0"/>
      </w:rPr>
    </w:lvl>
    <w:lvl w:ilvl="1" w:tplc="A4C6D928">
      <w:start w:val="1"/>
      <w:numFmt w:val="lowerLetter"/>
      <w:lvlText w:val="%2."/>
      <w:lvlJc w:val="left"/>
      <w:pPr>
        <w:ind w:left="1800" w:hanging="360"/>
      </w:pPr>
      <w:rPr>
        <w:rFonts w:cs="Times New Roman"/>
      </w:rPr>
    </w:lvl>
    <w:lvl w:ilvl="2" w:tplc="91C0D894">
      <w:start w:val="1"/>
      <w:numFmt w:val="lowerRoman"/>
      <w:lvlText w:val="%3."/>
      <w:lvlJc w:val="right"/>
      <w:pPr>
        <w:ind w:left="2520" w:hanging="180"/>
      </w:pPr>
      <w:rPr>
        <w:rFonts w:cs="Times New Roman"/>
      </w:rPr>
    </w:lvl>
    <w:lvl w:ilvl="3" w:tplc="5A5264BC" w:tentative="1">
      <w:start w:val="1"/>
      <w:numFmt w:val="decimal"/>
      <w:lvlText w:val="%4."/>
      <w:lvlJc w:val="left"/>
      <w:pPr>
        <w:ind w:left="3240" w:hanging="360"/>
      </w:pPr>
      <w:rPr>
        <w:rFonts w:cs="Times New Roman"/>
      </w:rPr>
    </w:lvl>
    <w:lvl w:ilvl="4" w:tplc="0D6E8804" w:tentative="1">
      <w:start w:val="1"/>
      <w:numFmt w:val="lowerLetter"/>
      <w:lvlText w:val="%5."/>
      <w:lvlJc w:val="left"/>
      <w:pPr>
        <w:ind w:left="3960" w:hanging="360"/>
      </w:pPr>
      <w:rPr>
        <w:rFonts w:cs="Times New Roman"/>
      </w:rPr>
    </w:lvl>
    <w:lvl w:ilvl="5" w:tplc="AA864564" w:tentative="1">
      <w:start w:val="1"/>
      <w:numFmt w:val="lowerRoman"/>
      <w:lvlText w:val="%6."/>
      <w:lvlJc w:val="right"/>
      <w:pPr>
        <w:ind w:left="4680" w:hanging="180"/>
      </w:pPr>
      <w:rPr>
        <w:rFonts w:cs="Times New Roman"/>
      </w:rPr>
    </w:lvl>
    <w:lvl w:ilvl="6" w:tplc="67467DFE" w:tentative="1">
      <w:start w:val="1"/>
      <w:numFmt w:val="decimal"/>
      <w:lvlText w:val="%7."/>
      <w:lvlJc w:val="left"/>
      <w:pPr>
        <w:ind w:left="5400" w:hanging="360"/>
      </w:pPr>
      <w:rPr>
        <w:rFonts w:cs="Times New Roman"/>
      </w:rPr>
    </w:lvl>
    <w:lvl w:ilvl="7" w:tplc="0D4437E4" w:tentative="1">
      <w:start w:val="1"/>
      <w:numFmt w:val="lowerLetter"/>
      <w:lvlText w:val="%8."/>
      <w:lvlJc w:val="left"/>
      <w:pPr>
        <w:ind w:left="6120" w:hanging="360"/>
      </w:pPr>
      <w:rPr>
        <w:rFonts w:cs="Times New Roman"/>
      </w:rPr>
    </w:lvl>
    <w:lvl w:ilvl="8" w:tplc="7D3E3F88" w:tentative="1">
      <w:start w:val="1"/>
      <w:numFmt w:val="lowerRoman"/>
      <w:lvlText w:val="%9."/>
      <w:lvlJc w:val="right"/>
      <w:pPr>
        <w:ind w:left="6840" w:hanging="180"/>
      </w:pPr>
      <w:rPr>
        <w:rFonts w:cs="Times New Roman"/>
      </w:rPr>
    </w:lvl>
  </w:abstractNum>
  <w:abstractNum w:abstractNumId="354" w15:restartNumberingAfterBreak="0">
    <w:nsid w:val="00000166"/>
    <w:multiLevelType w:val="hybridMultilevel"/>
    <w:tmpl w:val="70B08974"/>
    <w:lvl w:ilvl="0" w:tplc="C0483A5A">
      <w:start w:val="1"/>
      <w:numFmt w:val="bullet"/>
      <w:lvlText w:val=""/>
      <w:lvlJc w:val="left"/>
      <w:pPr>
        <w:ind w:left="720" w:hanging="360"/>
      </w:pPr>
      <w:rPr>
        <w:rFonts w:ascii="Symbol" w:hAnsi="Symbol" w:hint="default"/>
      </w:rPr>
    </w:lvl>
    <w:lvl w:ilvl="1" w:tplc="EA58D47E">
      <w:start w:val="1"/>
      <w:numFmt w:val="bullet"/>
      <w:lvlText w:val="o"/>
      <w:lvlJc w:val="left"/>
      <w:pPr>
        <w:ind w:left="1440" w:hanging="360"/>
      </w:pPr>
      <w:rPr>
        <w:rFonts w:ascii="Courier New" w:hAnsi="Courier New" w:hint="default"/>
      </w:rPr>
    </w:lvl>
    <w:lvl w:ilvl="2" w:tplc="75465A0C">
      <w:start w:val="1"/>
      <w:numFmt w:val="lowerLetter"/>
      <w:lvlText w:val="(%3)"/>
      <w:lvlJc w:val="left"/>
      <w:pPr>
        <w:ind w:left="2160" w:hanging="360"/>
      </w:pPr>
      <w:rPr>
        <w:rFonts w:ascii="Calibri" w:eastAsia="Times New Roman" w:hAnsi="Calibri" w:cs="Times New Roman"/>
      </w:rPr>
    </w:lvl>
    <w:lvl w:ilvl="3" w:tplc="FDAE878E">
      <w:start w:val="1"/>
      <w:numFmt w:val="lowerRoman"/>
      <w:lvlText w:val="(%4)"/>
      <w:lvlJc w:val="left"/>
      <w:pPr>
        <w:ind w:left="3240" w:hanging="720"/>
      </w:pPr>
      <w:rPr>
        <w:rFonts w:ascii="Times New Roman" w:eastAsia="Times New Roman" w:hAnsi="Times New Roman" w:cs="Times New Roman"/>
      </w:rPr>
    </w:lvl>
    <w:lvl w:ilvl="4" w:tplc="E2381F0A" w:tentative="1">
      <w:start w:val="1"/>
      <w:numFmt w:val="bullet"/>
      <w:lvlText w:val="o"/>
      <w:lvlJc w:val="left"/>
      <w:pPr>
        <w:ind w:left="3600" w:hanging="360"/>
      </w:pPr>
      <w:rPr>
        <w:rFonts w:ascii="Courier New" w:hAnsi="Courier New" w:hint="default"/>
      </w:rPr>
    </w:lvl>
    <w:lvl w:ilvl="5" w:tplc="106AF9EA" w:tentative="1">
      <w:start w:val="1"/>
      <w:numFmt w:val="bullet"/>
      <w:lvlText w:val=""/>
      <w:lvlJc w:val="left"/>
      <w:pPr>
        <w:ind w:left="4320" w:hanging="360"/>
      </w:pPr>
      <w:rPr>
        <w:rFonts w:ascii="Wingdings" w:hAnsi="Wingdings" w:hint="default"/>
      </w:rPr>
    </w:lvl>
    <w:lvl w:ilvl="6" w:tplc="1A9AE4E6" w:tentative="1">
      <w:start w:val="1"/>
      <w:numFmt w:val="bullet"/>
      <w:lvlText w:val=""/>
      <w:lvlJc w:val="left"/>
      <w:pPr>
        <w:ind w:left="5040" w:hanging="360"/>
      </w:pPr>
      <w:rPr>
        <w:rFonts w:ascii="Symbol" w:hAnsi="Symbol" w:hint="default"/>
      </w:rPr>
    </w:lvl>
    <w:lvl w:ilvl="7" w:tplc="D0BA0D96" w:tentative="1">
      <w:start w:val="1"/>
      <w:numFmt w:val="bullet"/>
      <w:lvlText w:val="o"/>
      <w:lvlJc w:val="left"/>
      <w:pPr>
        <w:ind w:left="5760" w:hanging="360"/>
      </w:pPr>
      <w:rPr>
        <w:rFonts w:ascii="Courier New" w:hAnsi="Courier New" w:hint="default"/>
      </w:rPr>
    </w:lvl>
    <w:lvl w:ilvl="8" w:tplc="AAECB052" w:tentative="1">
      <w:start w:val="1"/>
      <w:numFmt w:val="bullet"/>
      <w:lvlText w:val=""/>
      <w:lvlJc w:val="left"/>
      <w:pPr>
        <w:ind w:left="6480" w:hanging="360"/>
      </w:pPr>
      <w:rPr>
        <w:rFonts w:ascii="Wingdings" w:hAnsi="Wingdings" w:hint="default"/>
      </w:rPr>
    </w:lvl>
  </w:abstractNum>
  <w:abstractNum w:abstractNumId="355" w15:restartNumberingAfterBreak="0">
    <w:nsid w:val="00000167"/>
    <w:multiLevelType w:val="hybridMultilevel"/>
    <w:tmpl w:val="5034540C"/>
    <w:lvl w:ilvl="0" w:tplc="450C744C">
      <w:start w:val="1"/>
      <w:numFmt w:val="lowerLetter"/>
      <w:lvlText w:val="(%1)"/>
      <w:lvlJc w:val="left"/>
      <w:pPr>
        <w:ind w:left="1080" w:hanging="360"/>
      </w:pPr>
      <w:rPr>
        <w:rFonts w:cs="Times New Roman" w:hint="default"/>
        <w:b w:val="0"/>
      </w:rPr>
    </w:lvl>
    <w:lvl w:ilvl="1" w:tplc="F54AB96E">
      <w:start w:val="1"/>
      <w:numFmt w:val="lowerLetter"/>
      <w:lvlText w:val="%2."/>
      <w:lvlJc w:val="left"/>
      <w:pPr>
        <w:ind w:left="1800" w:hanging="360"/>
      </w:pPr>
      <w:rPr>
        <w:rFonts w:cs="Times New Roman"/>
      </w:rPr>
    </w:lvl>
    <w:lvl w:ilvl="2" w:tplc="27822CDC">
      <w:start w:val="1"/>
      <w:numFmt w:val="lowerRoman"/>
      <w:lvlText w:val="%3."/>
      <w:lvlJc w:val="right"/>
      <w:pPr>
        <w:ind w:left="2520" w:hanging="180"/>
      </w:pPr>
      <w:rPr>
        <w:rFonts w:cs="Times New Roman"/>
      </w:rPr>
    </w:lvl>
    <w:lvl w:ilvl="3" w:tplc="7BCA6AD4" w:tentative="1">
      <w:start w:val="1"/>
      <w:numFmt w:val="decimal"/>
      <w:lvlText w:val="%4."/>
      <w:lvlJc w:val="left"/>
      <w:pPr>
        <w:ind w:left="3240" w:hanging="360"/>
      </w:pPr>
      <w:rPr>
        <w:rFonts w:cs="Times New Roman"/>
      </w:rPr>
    </w:lvl>
    <w:lvl w:ilvl="4" w:tplc="AEDA8FDC" w:tentative="1">
      <w:start w:val="1"/>
      <w:numFmt w:val="lowerLetter"/>
      <w:lvlText w:val="%5."/>
      <w:lvlJc w:val="left"/>
      <w:pPr>
        <w:ind w:left="3960" w:hanging="360"/>
      </w:pPr>
      <w:rPr>
        <w:rFonts w:cs="Times New Roman"/>
      </w:rPr>
    </w:lvl>
    <w:lvl w:ilvl="5" w:tplc="57D62B58" w:tentative="1">
      <w:start w:val="1"/>
      <w:numFmt w:val="lowerRoman"/>
      <w:lvlText w:val="%6."/>
      <w:lvlJc w:val="right"/>
      <w:pPr>
        <w:ind w:left="4680" w:hanging="180"/>
      </w:pPr>
      <w:rPr>
        <w:rFonts w:cs="Times New Roman"/>
      </w:rPr>
    </w:lvl>
    <w:lvl w:ilvl="6" w:tplc="36D63CAA" w:tentative="1">
      <w:start w:val="1"/>
      <w:numFmt w:val="decimal"/>
      <w:lvlText w:val="%7."/>
      <w:lvlJc w:val="left"/>
      <w:pPr>
        <w:ind w:left="5400" w:hanging="360"/>
      </w:pPr>
      <w:rPr>
        <w:rFonts w:cs="Times New Roman"/>
      </w:rPr>
    </w:lvl>
    <w:lvl w:ilvl="7" w:tplc="CDE8DF40" w:tentative="1">
      <w:start w:val="1"/>
      <w:numFmt w:val="lowerLetter"/>
      <w:lvlText w:val="%8."/>
      <w:lvlJc w:val="left"/>
      <w:pPr>
        <w:ind w:left="6120" w:hanging="360"/>
      </w:pPr>
      <w:rPr>
        <w:rFonts w:cs="Times New Roman"/>
      </w:rPr>
    </w:lvl>
    <w:lvl w:ilvl="8" w:tplc="45FE7F94" w:tentative="1">
      <w:start w:val="1"/>
      <w:numFmt w:val="lowerRoman"/>
      <w:lvlText w:val="%9."/>
      <w:lvlJc w:val="right"/>
      <w:pPr>
        <w:ind w:left="6840" w:hanging="180"/>
      </w:pPr>
      <w:rPr>
        <w:rFonts w:cs="Times New Roman"/>
      </w:rPr>
    </w:lvl>
  </w:abstractNum>
  <w:abstractNum w:abstractNumId="356" w15:restartNumberingAfterBreak="0">
    <w:nsid w:val="00000168"/>
    <w:multiLevelType w:val="hybridMultilevel"/>
    <w:tmpl w:val="258276B2"/>
    <w:lvl w:ilvl="0" w:tplc="E9367EC0">
      <w:start w:val="1"/>
      <w:numFmt w:val="lowerRoman"/>
      <w:lvlText w:val="(%1)"/>
      <w:lvlJc w:val="left"/>
      <w:pPr>
        <w:ind w:left="3240" w:hanging="720"/>
      </w:pPr>
      <w:rPr>
        <w:rFonts w:ascii="Times New Roman" w:eastAsia="Times New Roman" w:hAnsi="Times New Roman" w:cs="Times New Roman"/>
      </w:rPr>
    </w:lvl>
    <w:lvl w:ilvl="1" w:tplc="F4C01ACE" w:tentative="1">
      <w:start w:val="1"/>
      <w:numFmt w:val="lowerLetter"/>
      <w:lvlText w:val="%2."/>
      <w:lvlJc w:val="left"/>
      <w:pPr>
        <w:ind w:left="1440" w:hanging="360"/>
      </w:pPr>
    </w:lvl>
    <w:lvl w:ilvl="2" w:tplc="D2AE1EF4" w:tentative="1">
      <w:start w:val="1"/>
      <w:numFmt w:val="lowerRoman"/>
      <w:lvlText w:val="%3."/>
      <w:lvlJc w:val="right"/>
      <w:pPr>
        <w:ind w:left="2160" w:hanging="180"/>
      </w:pPr>
    </w:lvl>
    <w:lvl w:ilvl="3" w:tplc="CF06C45E" w:tentative="1">
      <w:start w:val="1"/>
      <w:numFmt w:val="decimal"/>
      <w:lvlText w:val="%4."/>
      <w:lvlJc w:val="left"/>
      <w:pPr>
        <w:ind w:left="2880" w:hanging="360"/>
      </w:pPr>
    </w:lvl>
    <w:lvl w:ilvl="4" w:tplc="F808E4D8" w:tentative="1">
      <w:start w:val="1"/>
      <w:numFmt w:val="lowerLetter"/>
      <w:lvlText w:val="%5."/>
      <w:lvlJc w:val="left"/>
      <w:pPr>
        <w:ind w:left="3600" w:hanging="360"/>
      </w:pPr>
    </w:lvl>
    <w:lvl w:ilvl="5" w:tplc="D47C3428" w:tentative="1">
      <w:start w:val="1"/>
      <w:numFmt w:val="lowerRoman"/>
      <w:lvlText w:val="%6."/>
      <w:lvlJc w:val="right"/>
      <w:pPr>
        <w:ind w:left="4320" w:hanging="180"/>
      </w:pPr>
    </w:lvl>
    <w:lvl w:ilvl="6" w:tplc="4BD82574" w:tentative="1">
      <w:start w:val="1"/>
      <w:numFmt w:val="decimal"/>
      <w:lvlText w:val="%7."/>
      <w:lvlJc w:val="left"/>
      <w:pPr>
        <w:ind w:left="5040" w:hanging="360"/>
      </w:pPr>
    </w:lvl>
    <w:lvl w:ilvl="7" w:tplc="2F56471E" w:tentative="1">
      <w:start w:val="1"/>
      <w:numFmt w:val="lowerLetter"/>
      <w:lvlText w:val="%8."/>
      <w:lvlJc w:val="left"/>
      <w:pPr>
        <w:ind w:left="5760" w:hanging="360"/>
      </w:pPr>
    </w:lvl>
    <w:lvl w:ilvl="8" w:tplc="A12A684A" w:tentative="1">
      <w:start w:val="1"/>
      <w:numFmt w:val="lowerRoman"/>
      <w:lvlText w:val="%9."/>
      <w:lvlJc w:val="right"/>
      <w:pPr>
        <w:ind w:left="6480" w:hanging="180"/>
      </w:pPr>
    </w:lvl>
  </w:abstractNum>
  <w:abstractNum w:abstractNumId="357" w15:restartNumberingAfterBreak="0">
    <w:nsid w:val="00000169"/>
    <w:multiLevelType w:val="hybridMultilevel"/>
    <w:tmpl w:val="51C43D8A"/>
    <w:lvl w:ilvl="0" w:tplc="0E30892A">
      <w:start w:val="1"/>
      <w:numFmt w:val="lowerLetter"/>
      <w:lvlText w:val="(%1)"/>
      <w:lvlJc w:val="left"/>
      <w:pPr>
        <w:ind w:left="1080" w:hanging="360"/>
      </w:pPr>
      <w:rPr>
        <w:rFonts w:hint="default"/>
        <w:b w:val="0"/>
      </w:rPr>
    </w:lvl>
    <w:lvl w:ilvl="1" w:tplc="74EAA74A">
      <w:start w:val="1"/>
      <w:numFmt w:val="lowerRoman"/>
      <w:lvlText w:val="%2."/>
      <w:lvlJc w:val="left"/>
      <w:pPr>
        <w:ind w:left="1890" w:hanging="360"/>
      </w:pPr>
      <w:rPr>
        <w:rFonts w:ascii="Times New Roman" w:eastAsia="Times New Roman" w:hAnsi="Times New Roman" w:cs="Times New Roman"/>
      </w:rPr>
    </w:lvl>
    <w:lvl w:ilvl="2" w:tplc="525AA23C" w:tentative="1">
      <w:start w:val="1"/>
      <w:numFmt w:val="lowerRoman"/>
      <w:lvlText w:val="%3."/>
      <w:lvlJc w:val="right"/>
      <w:pPr>
        <w:ind w:left="2520" w:hanging="180"/>
      </w:pPr>
    </w:lvl>
    <w:lvl w:ilvl="3" w:tplc="5F0CC432" w:tentative="1">
      <w:start w:val="1"/>
      <w:numFmt w:val="decimal"/>
      <w:lvlText w:val="%4."/>
      <w:lvlJc w:val="left"/>
      <w:pPr>
        <w:ind w:left="3240" w:hanging="360"/>
      </w:pPr>
    </w:lvl>
    <w:lvl w:ilvl="4" w:tplc="2E528604" w:tentative="1">
      <w:start w:val="1"/>
      <w:numFmt w:val="lowerLetter"/>
      <w:lvlText w:val="%5."/>
      <w:lvlJc w:val="left"/>
      <w:pPr>
        <w:ind w:left="3960" w:hanging="360"/>
      </w:pPr>
    </w:lvl>
    <w:lvl w:ilvl="5" w:tplc="D87CA3C2" w:tentative="1">
      <w:start w:val="1"/>
      <w:numFmt w:val="lowerRoman"/>
      <w:lvlText w:val="%6."/>
      <w:lvlJc w:val="right"/>
      <w:pPr>
        <w:ind w:left="4680" w:hanging="180"/>
      </w:pPr>
    </w:lvl>
    <w:lvl w:ilvl="6" w:tplc="B5AABCAC" w:tentative="1">
      <w:start w:val="1"/>
      <w:numFmt w:val="decimal"/>
      <w:lvlText w:val="%7."/>
      <w:lvlJc w:val="left"/>
      <w:pPr>
        <w:ind w:left="5400" w:hanging="360"/>
      </w:pPr>
    </w:lvl>
    <w:lvl w:ilvl="7" w:tplc="C2B2B778" w:tentative="1">
      <w:start w:val="1"/>
      <w:numFmt w:val="lowerLetter"/>
      <w:lvlText w:val="%8."/>
      <w:lvlJc w:val="left"/>
      <w:pPr>
        <w:ind w:left="6120" w:hanging="360"/>
      </w:pPr>
    </w:lvl>
    <w:lvl w:ilvl="8" w:tplc="E76CCBEC" w:tentative="1">
      <w:start w:val="1"/>
      <w:numFmt w:val="lowerRoman"/>
      <w:lvlText w:val="%9."/>
      <w:lvlJc w:val="right"/>
      <w:pPr>
        <w:ind w:left="6840" w:hanging="180"/>
      </w:pPr>
    </w:lvl>
  </w:abstractNum>
  <w:abstractNum w:abstractNumId="358" w15:restartNumberingAfterBreak="0">
    <w:nsid w:val="0000016A"/>
    <w:multiLevelType w:val="hybridMultilevel"/>
    <w:tmpl w:val="401E46F4"/>
    <w:lvl w:ilvl="0" w:tplc="849CF692">
      <w:start w:val="1"/>
      <w:numFmt w:val="lowerLetter"/>
      <w:lvlText w:val="(%1)"/>
      <w:lvlJc w:val="left"/>
      <w:pPr>
        <w:ind w:left="1440" w:hanging="360"/>
      </w:pPr>
      <w:rPr>
        <w:rFonts w:hint="default"/>
        <w:b w:val="0"/>
      </w:rPr>
    </w:lvl>
    <w:lvl w:ilvl="1" w:tplc="F9223564">
      <w:start w:val="1"/>
      <w:numFmt w:val="lowerLetter"/>
      <w:lvlText w:val="%2."/>
      <w:lvlJc w:val="left"/>
      <w:pPr>
        <w:ind w:left="2160" w:hanging="360"/>
      </w:pPr>
    </w:lvl>
    <w:lvl w:ilvl="2" w:tplc="A22879BE" w:tentative="1">
      <w:start w:val="1"/>
      <w:numFmt w:val="lowerRoman"/>
      <w:lvlText w:val="%3."/>
      <w:lvlJc w:val="right"/>
      <w:pPr>
        <w:ind w:left="2880" w:hanging="180"/>
      </w:pPr>
    </w:lvl>
    <w:lvl w:ilvl="3" w:tplc="05F628D6" w:tentative="1">
      <w:start w:val="1"/>
      <w:numFmt w:val="decimal"/>
      <w:lvlText w:val="%4."/>
      <w:lvlJc w:val="left"/>
      <w:pPr>
        <w:ind w:left="3600" w:hanging="360"/>
      </w:pPr>
    </w:lvl>
    <w:lvl w:ilvl="4" w:tplc="F140BE2E" w:tentative="1">
      <w:start w:val="1"/>
      <w:numFmt w:val="lowerLetter"/>
      <w:lvlText w:val="%5."/>
      <w:lvlJc w:val="left"/>
      <w:pPr>
        <w:ind w:left="4320" w:hanging="360"/>
      </w:pPr>
    </w:lvl>
    <w:lvl w:ilvl="5" w:tplc="6218D268" w:tentative="1">
      <w:start w:val="1"/>
      <w:numFmt w:val="lowerRoman"/>
      <w:lvlText w:val="%6."/>
      <w:lvlJc w:val="right"/>
      <w:pPr>
        <w:ind w:left="5040" w:hanging="180"/>
      </w:pPr>
    </w:lvl>
    <w:lvl w:ilvl="6" w:tplc="7B34E076" w:tentative="1">
      <w:start w:val="1"/>
      <w:numFmt w:val="decimal"/>
      <w:lvlText w:val="%7."/>
      <w:lvlJc w:val="left"/>
      <w:pPr>
        <w:ind w:left="5760" w:hanging="360"/>
      </w:pPr>
    </w:lvl>
    <w:lvl w:ilvl="7" w:tplc="ABB4A304" w:tentative="1">
      <w:start w:val="1"/>
      <w:numFmt w:val="lowerLetter"/>
      <w:lvlText w:val="%8."/>
      <w:lvlJc w:val="left"/>
      <w:pPr>
        <w:ind w:left="6480" w:hanging="360"/>
      </w:pPr>
    </w:lvl>
    <w:lvl w:ilvl="8" w:tplc="498C0778" w:tentative="1">
      <w:start w:val="1"/>
      <w:numFmt w:val="lowerRoman"/>
      <w:lvlText w:val="%9."/>
      <w:lvlJc w:val="right"/>
      <w:pPr>
        <w:ind w:left="7200" w:hanging="180"/>
      </w:pPr>
    </w:lvl>
  </w:abstractNum>
  <w:abstractNum w:abstractNumId="359" w15:restartNumberingAfterBreak="0">
    <w:nsid w:val="0000016B"/>
    <w:multiLevelType w:val="hybridMultilevel"/>
    <w:tmpl w:val="464EA30A"/>
    <w:lvl w:ilvl="0" w:tplc="6254C506">
      <w:start w:val="1"/>
      <w:numFmt w:val="lowerLetter"/>
      <w:lvlText w:val="(%1)"/>
      <w:lvlJc w:val="left"/>
      <w:pPr>
        <w:ind w:left="720" w:hanging="360"/>
      </w:pPr>
      <w:rPr>
        <w:rFonts w:hint="default"/>
        <w:b w:val="0"/>
      </w:rPr>
    </w:lvl>
    <w:lvl w:ilvl="1" w:tplc="0D48EB2E" w:tentative="1">
      <w:start w:val="1"/>
      <w:numFmt w:val="lowerLetter"/>
      <w:lvlText w:val="%2."/>
      <w:lvlJc w:val="left"/>
      <w:pPr>
        <w:ind w:left="1440" w:hanging="360"/>
      </w:pPr>
    </w:lvl>
    <w:lvl w:ilvl="2" w:tplc="FCF026D6" w:tentative="1">
      <w:start w:val="1"/>
      <w:numFmt w:val="lowerRoman"/>
      <w:lvlText w:val="%3."/>
      <w:lvlJc w:val="right"/>
      <w:pPr>
        <w:ind w:left="2160" w:hanging="180"/>
      </w:pPr>
    </w:lvl>
    <w:lvl w:ilvl="3" w:tplc="65E43116" w:tentative="1">
      <w:start w:val="1"/>
      <w:numFmt w:val="decimal"/>
      <w:lvlText w:val="%4."/>
      <w:lvlJc w:val="left"/>
      <w:pPr>
        <w:ind w:left="2880" w:hanging="360"/>
      </w:pPr>
    </w:lvl>
    <w:lvl w:ilvl="4" w:tplc="6B02C8AA" w:tentative="1">
      <w:start w:val="1"/>
      <w:numFmt w:val="lowerLetter"/>
      <w:lvlText w:val="%5."/>
      <w:lvlJc w:val="left"/>
      <w:pPr>
        <w:ind w:left="3600" w:hanging="360"/>
      </w:pPr>
    </w:lvl>
    <w:lvl w:ilvl="5" w:tplc="A9CEBC86" w:tentative="1">
      <w:start w:val="1"/>
      <w:numFmt w:val="lowerRoman"/>
      <w:lvlText w:val="%6."/>
      <w:lvlJc w:val="right"/>
      <w:pPr>
        <w:ind w:left="4320" w:hanging="180"/>
      </w:pPr>
    </w:lvl>
    <w:lvl w:ilvl="6" w:tplc="155EFF0E" w:tentative="1">
      <w:start w:val="1"/>
      <w:numFmt w:val="decimal"/>
      <w:lvlText w:val="%7."/>
      <w:lvlJc w:val="left"/>
      <w:pPr>
        <w:ind w:left="5040" w:hanging="360"/>
      </w:pPr>
    </w:lvl>
    <w:lvl w:ilvl="7" w:tplc="4B30EED4" w:tentative="1">
      <w:start w:val="1"/>
      <w:numFmt w:val="lowerLetter"/>
      <w:lvlText w:val="%8."/>
      <w:lvlJc w:val="left"/>
      <w:pPr>
        <w:ind w:left="5760" w:hanging="360"/>
      </w:pPr>
    </w:lvl>
    <w:lvl w:ilvl="8" w:tplc="E038458A" w:tentative="1">
      <w:start w:val="1"/>
      <w:numFmt w:val="lowerRoman"/>
      <w:lvlText w:val="%9."/>
      <w:lvlJc w:val="right"/>
      <w:pPr>
        <w:ind w:left="6480" w:hanging="180"/>
      </w:pPr>
    </w:lvl>
  </w:abstractNum>
  <w:abstractNum w:abstractNumId="360" w15:restartNumberingAfterBreak="0">
    <w:nsid w:val="0000016C"/>
    <w:multiLevelType w:val="hybridMultilevel"/>
    <w:tmpl w:val="53566404"/>
    <w:lvl w:ilvl="0" w:tplc="66E26F1A">
      <w:start w:val="1"/>
      <w:numFmt w:val="lowerLetter"/>
      <w:lvlText w:val="(%1)"/>
      <w:lvlJc w:val="left"/>
      <w:pPr>
        <w:ind w:left="720" w:hanging="360"/>
      </w:pPr>
      <w:rPr>
        <w:rFonts w:hint="default"/>
        <w:b w:val="0"/>
      </w:rPr>
    </w:lvl>
    <w:lvl w:ilvl="1" w:tplc="DA7A03E4" w:tentative="1">
      <w:start w:val="1"/>
      <w:numFmt w:val="lowerLetter"/>
      <w:lvlText w:val="%2."/>
      <w:lvlJc w:val="left"/>
      <w:pPr>
        <w:ind w:left="1440" w:hanging="360"/>
      </w:pPr>
    </w:lvl>
    <w:lvl w:ilvl="2" w:tplc="805CA704" w:tentative="1">
      <w:start w:val="1"/>
      <w:numFmt w:val="lowerRoman"/>
      <w:lvlText w:val="%3."/>
      <w:lvlJc w:val="right"/>
      <w:pPr>
        <w:ind w:left="2160" w:hanging="180"/>
      </w:pPr>
    </w:lvl>
    <w:lvl w:ilvl="3" w:tplc="BDB6916E" w:tentative="1">
      <w:start w:val="1"/>
      <w:numFmt w:val="decimal"/>
      <w:lvlText w:val="%4."/>
      <w:lvlJc w:val="left"/>
      <w:pPr>
        <w:ind w:left="2880" w:hanging="360"/>
      </w:pPr>
    </w:lvl>
    <w:lvl w:ilvl="4" w:tplc="CA4A1D6C" w:tentative="1">
      <w:start w:val="1"/>
      <w:numFmt w:val="lowerLetter"/>
      <w:lvlText w:val="%5."/>
      <w:lvlJc w:val="left"/>
      <w:pPr>
        <w:ind w:left="3600" w:hanging="360"/>
      </w:pPr>
    </w:lvl>
    <w:lvl w:ilvl="5" w:tplc="12386866" w:tentative="1">
      <w:start w:val="1"/>
      <w:numFmt w:val="lowerRoman"/>
      <w:lvlText w:val="%6."/>
      <w:lvlJc w:val="right"/>
      <w:pPr>
        <w:ind w:left="4320" w:hanging="180"/>
      </w:pPr>
    </w:lvl>
    <w:lvl w:ilvl="6" w:tplc="910268EC" w:tentative="1">
      <w:start w:val="1"/>
      <w:numFmt w:val="decimal"/>
      <w:lvlText w:val="%7."/>
      <w:lvlJc w:val="left"/>
      <w:pPr>
        <w:ind w:left="5040" w:hanging="360"/>
      </w:pPr>
    </w:lvl>
    <w:lvl w:ilvl="7" w:tplc="8B60758A" w:tentative="1">
      <w:start w:val="1"/>
      <w:numFmt w:val="lowerLetter"/>
      <w:lvlText w:val="%8."/>
      <w:lvlJc w:val="left"/>
      <w:pPr>
        <w:ind w:left="5760" w:hanging="360"/>
      </w:pPr>
    </w:lvl>
    <w:lvl w:ilvl="8" w:tplc="9B0EE1DC" w:tentative="1">
      <w:start w:val="1"/>
      <w:numFmt w:val="lowerRoman"/>
      <w:lvlText w:val="%9."/>
      <w:lvlJc w:val="right"/>
      <w:pPr>
        <w:ind w:left="6480" w:hanging="180"/>
      </w:pPr>
    </w:lvl>
  </w:abstractNum>
  <w:abstractNum w:abstractNumId="361" w15:restartNumberingAfterBreak="0">
    <w:nsid w:val="0000016D"/>
    <w:multiLevelType w:val="hybridMultilevel"/>
    <w:tmpl w:val="D38C4330"/>
    <w:lvl w:ilvl="0" w:tplc="D0F4B114">
      <w:start w:val="1"/>
      <w:numFmt w:val="lowerLetter"/>
      <w:lvlText w:val="(%1)"/>
      <w:lvlJc w:val="left"/>
      <w:pPr>
        <w:ind w:left="720" w:hanging="360"/>
      </w:pPr>
      <w:rPr>
        <w:rFonts w:hint="default"/>
      </w:rPr>
    </w:lvl>
    <w:lvl w:ilvl="1" w:tplc="D3DADC5E" w:tentative="1">
      <w:start w:val="1"/>
      <w:numFmt w:val="lowerLetter"/>
      <w:lvlText w:val="%2."/>
      <w:lvlJc w:val="left"/>
      <w:pPr>
        <w:ind w:left="1440" w:hanging="360"/>
      </w:pPr>
    </w:lvl>
    <w:lvl w:ilvl="2" w:tplc="957E7886" w:tentative="1">
      <w:start w:val="1"/>
      <w:numFmt w:val="lowerRoman"/>
      <w:lvlText w:val="%3."/>
      <w:lvlJc w:val="right"/>
      <w:pPr>
        <w:ind w:left="2160" w:hanging="180"/>
      </w:pPr>
    </w:lvl>
    <w:lvl w:ilvl="3" w:tplc="204C89E2" w:tentative="1">
      <w:start w:val="1"/>
      <w:numFmt w:val="decimal"/>
      <w:lvlText w:val="%4."/>
      <w:lvlJc w:val="left"/>
      <w:pPr>
        <w:ind w:left="2880" w:hanging="360"/>
      </w:pPr>
    </w:lvl>
    <w:lvl w:ilvl="4" w:tplc="48381E9E" w:tentative="1">
      <w:start w:val="1"/>
      <w:numFmt w:val="lowerLetter"/>
      <w:lvlText w:val="%5."/>
      <w:lvlJc w:val="left"/>
      <w:pPr>
        <w:ind w:left="3600" w:hanging="360"/>
      </w:pPr>
    </w:lvl>
    <w:lvl w:ilvl="5" w:tplc="17D23436" w:tentative="1">
      <w:start w:val="1"/>
      <w:numFmt w:val="lowerRoman"/>
      <w:lvlText w:val="%6."/>
      <w:lvlJc w:val="right"/>
      <w:pPr>
        <w:ind w:left="4320" w:hanging="180"/>
      </w:pPr>
    </w:lvl>
    <w:lvl w:ilvl="6" w:tplc="8B9688A6" w:tentative="1">
      <w:start w:val="1"/>
      <w:numFmt w:val="decimal"/>
      <w:lvlText w:val="%7."/>
      <w:lvlJc w:val="left"/>
      <w:pPr>
        <w:ind w:left="5040" w:hanging="360"/>
      </w:pPr>
    </w:lvl>
    <w:lvl w:ilvl="7" w:tplc="C068D92A" w:tentative="1">
      <w:start w:val="1"/>
      <w:numFmt w:val="lowerLetter"/>
      <w:lvlText w:val="%8."/>
      <w:lvlJc w:val="left"/>
      <w:pPr>
        <w:ind w:left="5760" w:hanging="360"/>
      </w:pPr>
    </w:lvl>
    <w:lvl w:ilvl="8" w:tplc="DFBE103A" w:tentative="1">
      <w:start w:val="1"/>
      <w:numFmt w:val="lowerRoman"/>
      <w:lvlText w:val="%9."/>
      <w:lvlJc w:val="right"/>
      <w:pPr>
        <w:ind w:left="6480" w:hanging="180"/>
      </w:pPr>
    </w:lvl>
  </w:abstractNum>
  <w:abstractNum w:abstractNumId="362" w15:restartNumberingAfterBreak="0">
    <w:nsid w:val="0000016E"/>
    <w:multiLevelType w:val="hybridMultilevel"/>
    <w:tmpl w:val="717AEBB0"/>
    <w:lvl w:ilvl="0" w:tplc="DC7C3CAE">
      <w:start w:val="9"/>
      <w:numFmt w:val="lowerLetter"/>
      <w:lvlText w:val="(%1)"/>
      <w:lvlJc w:val="left"/>
      <w:pPr>
        <w:ind w:left="1080" w:hanging="360"/>
      </w:pPr>
      <w:rPr>
        <w:rFonts w:hint="default"/>
      </w:rPr>
    </w:lvl>
    <w:lvl w:ilvl="1" w:tplc="5B623D98" w:tentative="1">
      <w:start w:val="1"/>
      <w:numFmt w:val="lowerLetter"/>
      <w:lvlText w:val="%2."/>
      <w:lvlJc w:val="left"/>
      <w:pPr>
        <w:ind w:left="1800" w:hanging="360"/>
      </w:pPr>
    </w:lvl>
    <w:lvl w:ilvl="2" w:tplc="74A6A8D4" w:tentative="1">
      <w:start w:val="1"/>
      <w:numFmt w:val="lowerRoman"/>
      <w:lvlText w:val="%3."/>
      <w:lvlJc w:val="right"/>
      <w:pPr>
        <w:ind w:left="2520" w:hanging="180"/>
      </w:pPr>
    </w:lvl>
    <w:lvl w:ilvl="3" w:tplc="7A020284" w:tentative="1">
      <w:start w:val="1"/>
      <w:numFmt w:val="decimal"/>
      <w:lvlText w:val="%4."/>
      <w:lvlJc w:val="left"/>
      <w:pPr>
        <w:ind w:left="3240" w:hanging="360"/>
      </w:pPr>
    </w:lvl>
    <w:lvl w:ilvl="4" w:tplc="D5D83E3A" w:tentative="1">
      <w:start w:val="1"/>
      <w:numFmt w:val="lowerLetter"/>
      <w:lvlText w:val="%5."/>
      <w:lvlJc w:val="left"/>
      <w:pPr>
        <w:ind w:left="3960" w:hanging="360"/>
      </w:pPr>
    </w:lvl>
    <w:lvl w:ilvl="5" w:tplc="942863FE" w:tentative="1">
      <w:start w:val="1"/>
      <w:numFmt w:val="lowerRoman"/>
      <w:lvlText w:val="%6."/>
      <w:lvlJc w:val="right"/>
      <w:pPr>
        <w:ind w:left="4680" w:hanging="180"/>
      </w:pPr>
    </w:lvl>
    <w:lvl w:ilvl="6" w:tplc="757693E2" w:tentative="1">
      <w:start w:val="1"/>
      <w:numFmt w:val="decimal"/>
      <w:lvlText w:val="%7."/>
      <w:lvlJc w:val="left"/>
      <w:pPr>
        <w:ind w:left="5400" w:hanging="360"/>
      </w:pPr>
    </w:lvl>
    <w:lvl w:ilvl="7" w:tplc="ADCC0E8C" w:tentative="1">
      <w:start w:val="1"/>
      <w:numFmt w:val="lowerLetter"/>
      <w:lvlText w:val="%8."/>
      <w:lvlJc w:val="left"/>
      <w:pPr>
        <w:ind w:left="6120" w:hanging="360"/>
      </w:pPr>
    </w:lvl>
    <w:lvl w:ilvl="8" w:tplc="62641E3C" w:tentative="1">
      <w:start w:val="1"/>
      <w:numFmt w:val="lowerRoman"/>
      <w:lvlText w:val="%9."/>
      <w:lvlJc w:val="right"/>
      <w:pPr>
        <w:ind w:left="6840" w:hanging="180"/>
      </w:pPr>
    </w:lvl>
  </w:abstractNum>
  <w:abstractNum w:abstractNumId="363" w15:restartNumberingAfterBreak="0">
    <w:nsid w:val="0000016F"/>
    <w:multiLevelType w:val="hybridMultilevel"/>
    <w:tmpl w:val="F6B4DA3A"/>
    <w:lvl w:ilvl="0" w:tplc="FFB0A13E">
      <w:start w:val="1"/>
      <w:numFmt w:val="lowerRoman"/>
      <w:lvlText w:val="(%1)"/>
      <w:lvlJc w:val="left"/>
      <w:pPr>
        <w:ind w:left="1440" w:hanging="720"/>
      </w:pPr>
      <w:rPr>
        <w:rFonts w:hint="default"/>
      </w:rPr>
    </w:lvl>
    <w:lvl w:ilvl="1" w:tplc="4F8069C4">
      <w:start w:val="1"/>
      <w:numFmt w:val="lowerLetter"/>
      <w:lvlText w:val="%2."/>
      <w:lvlJc w:val="left"/>
      <w:pPr>
        <w:ind w:left="1800" w:hanging="360"/>
      </w:pPr>
    </w:lvl>
    <w:lvl w:ilvl="2" w:tplc="FA40EC90" w:tentative="1">
      <w:start w:val="1"/>
      <w:numFmt w:val="lowerRoman"/>
      <w:lvlText w:val="%3."/>
      <w:lvlJc w:val="right"/>
      <w:pPr>
        <w:ind w:left="2520" w:hanging="180"/>
      </w:pPr>
    </w:lvl>
    <w:lvl w:ilvl="3" w:tplc="14AA090C" w:tentative="1">
      <w:start w:val="1"/>
      <w:numFmt w:val="decimal"/>
      <w:lvlText w:val="%4."/>
      <w:lvlJc w:val="left"/>
      <w:pPr>
        <w:ind w:left="3240" w:hanging="360"/>
      </w:pPr>
    </w:lvl>
    <w:lvl w:ilvl="4" w:tplc="57DC09D2" w:tentative="1">
      <w:start w:val="1"/>
      <w:numFmt w:val="lowerLetter"/>
      <w:lvlText w:val="%5."/>
      <w:lvlJc w:val="left"/>
      <w:pPr>
        <w:ind w:left="3960" w:hanging="360"/>
      </w:pPr>
    </w:lvl>
    <w:lvl w:ilvl="5" w:tplc="134E0630" w:tentative="1">
      <w:start w:val="1"/>
      <w:numFmt w:val="lowerRoman"/>
      <w:lvlText w:val="%6."/>
      <w:lvlJc w:val="right"/>
      <w:pPr>
        <w:ind w:left="4680" w:hanging="180"/>
      </w:pPr>
    </w:lvl>
    <w:lvl w:ilvl="6" w:tplc="BD749478" w:tentative="1">
      <w:start w:val="1"/>
      <w:numFmt w:val="decimal"/>
      <w:lvlText w:val="%7."/>
      <w:lvlJc w:val="left"/>
      <w:pPr>
        <w:ind w:left="5400" w:hanging="360"/>
      </w:pPr>
    </w:lvl>
    <w:lvl w:ilvl="7" w:tplc="56022156" w:tentative="1">
      <w:start w:val="1"/>
      <w:numFmt w:val="lowerLetter"/>
      <w:lvlText w:val="%8."/>
      <w:lvlJc w:val="left"/>
      <w:pPr>
        <w:ind w:left="6120" w:hanging="360"/>
      </w:pPr>
    </w:lvl>
    <w:lvl w:ilvl="8" w:tplc="32DA282C" w:tentative="1">
      <w:start w:val="1"/>
      <w:numFmt w:val="lowerRoman"/>
      <w:lvlText w:val="%9."/>
      <w:lvlJc w:val="right"/>
      <w:pPr>
        <w:ind w:left="6840" w:hanging="180"/>
      </w:pPr>
    </w:lvl>
  </w:abstractNum>
  <w:abstractNum w:abstractNumId="364" w15:restartNumberingAfterBreak="0">
    <w:nsid w:val="00000170"/>
    <w:multiLevelType w:val="hybridMultilevel"/>
    <w:tmpl w:val="293C45AE"/>
    <w:lvl w:ilvl="0" w:tplc="219A8604">
      <w:start w:val="1"/>
      <w:numFmt w:val="lowerLetter"/>
      <w:lvlText w:val="(%1)"/>
      <w:lvlJc w:val="left"/>
      <w:pPr>
        <w:ind w:left="720" w:hanging="720"/>
      </w:pPr>
      <w:rPr>
        <w:rFonts w:ascii="Times New Roman" w:eastAsia="Calibri" w:hAnsi="Times New Roman" w:cs="Times New Roman" w:hint="default"/>
        <w:b w:val="0"/>
      </w:rPr>
    </w:lvl>
    <w:lvl w:ilvl="1" w:tplc="B94C4B1C" w:tentative="1">
      <w:start w:val="1"/>
      <w:numFmt w:val="lowerLetter"/>
      <w:lvlText w:val="%2."/>
      <w:lvlJc w:val="left"/>
      <w:pPr>
        <w:ind w:left="1080" w:hanging="360"/>
      </w:pPr>
    </w:lvl>
    <w:lvl w:ilvl="2" w:tplc="FDD2F89E" w:tentative="1">
      <w:start w:val="1"/>
      <w:numFmt w:val="lowerRoman"/>
      <w:lvlText w:val="%3."/>
      <w:lvlJc w:val="right"/>
      <w:pPr>
        <w:ind w:left="1800" w:hanging="180"/>
      </w:pPr>
    </w:lvl>
    <w:lvl w:ilvl="3" w:tplc="76343C44" w:tentative="1">
      <w:start w:val="1"/>
      <w:numFmt w:val="decimal"/>
      <w:lvlText w:val="%4."/>
      <w:lvlJc w:val="left"/>
      <w:pPr>
        <w:ind w:left="2520" w:hanging="360"/>
      </w:pPr>
    </w:lvl>
    <w:lvl w:ilvl="4" w:tplc="5BA674E0" w:tentative="1">
      <w:start w:val="1"/>
      <w:numFmt w:val="lowerLetter"/>
      <w:lvlText w:val="%5."/>
      <w:lvlJc w:val="left"/>
      <w:pPr>
        <w:ind w:left="3240" w:hanging="360"/>
      </w:pPr>
    </w:lvl>
    <w:lvl w:ilvl="5" w:tplc="3418F83C" w:tentative="1">
      <w:start w:val="1"/>
      <w:numFmt w:val="lowerRoman"/>
      <w:lvlText w:val="%6."/>
      <w:lvlJc w:val="right"/>
      <w:pPr>
        <w:ind w:left="3960" w:hanging="180"/>
      </w:pPr>
    </w:lvl>
    <w:lvl w:ilvl="6" w:tplc="AF9C9546" w:tentative="1">
      <w:start w:val="1"/>
      <w:numFmt w:val="decimal"/>
      <w:lvlText w:val="%7."/>
      <w:lvlJc w:val="left"/>
      <w:pPr>
        <w:ind w:left="4680" w:hanging="360"/>
      </w:pPr>
    </w:lvl>
    <w:lvl w:ilvl="7" w:tplc="43265FCE" w:tentative="1">
      <w:start w:val="1"/>
      <w:numFmt w:val="lowerLetter"/>
      <w:lvlText w:val="%8."/>
      <w:lvlJc w:val="left"/>
      <w:pPr>
        <w:ind w:left="5400" w:hanging="360"/>
      </w:pPr>
    </w:lvl>
    <w:lvl w:ilvl="8" w:tplc="EEA005DA" w:tentative="1">
      <w:start w:val="1"/>
      <w:numFmt w:val="lowerRoman"/>
      <w:lvlText w:val="%9."/>
      <w:lvlJc w:val="right"/>
      <w:pPr>
        <w:ind w:left="6120" w:hanging="180"/>
      </w:pPr>
    </w:lvl>
  </w:abstractNum>
  <w:abstractNum w:abstractNumId="365" w15:restartNumberingAfterBreak="0">
    <w:nsid w:val="00000171"/>
    <w:multiLevelType w:val="hybridMultilevel"/>
    <w:tmpl w:val="47F63716"/>
    <w:lvl w:ilvl="0" w:tplc="0074AE42">
      <w:start w:val="1"/>
      <w:numFmt w:val="lowerLetter"/>
      <w:lvlText w:val="(%1)"/>
      <w:lvlJc w:val="left"/>
      <w:pPr>
        <w:ind w:left="720" w:hanging="720"/>
      </w:pPr>
      <w:rPr>
        <w:rFonts w:ascii="Times New Roman" w:eastAsia="Calibri" w:hAnsi="Times New Roman" w:cs="Times New Roman" w:hint="default"/>
      </w:rPr>
    </w:lvl>
    <w:lvl w:ilvl="1" w:tplc="C06A5D66" w:tentative="1">
      <w:start w:val="1"/>
      <w:numFmt w:val="lowerLetter"/>
      <w:lvlText w:val="%2."/>
      <w:lvlJc w:val="left"/>
      <w:pPr>
        <w:ind w:left="1080" w:hanging="360"/>
      </w:pPr>
    </w:lvl>
    <w:lvl w:ilvl="2" w:tplc="7F683234" w:tentative="1">
      <w:start w:val="1"/>
      <w:numFmt w:val="lowerRoman"/>
      <w:lvlText w:val="%3."/>
      <w:lvlJc w:val="right"/>
      <w:pPr>
        <w:ind w:left="1800" w:hanging="180"/>
      </w:pPr>
    </w:lvl>
    <w:lvl w:ilvl="3" w:tplc="63587F18" w:tentative="1">
      <w:start w:val="1"/>
      <w:numFmt w:val="decimal"/>
      <w:lvlText w:val="%4."/>
      <w:lvlJc w:val="left"/>
      <w:pPr>
        <w:ind w:left="2520" w:hanging="360"/>
      </w:pPr>
    </w:lvl>
    <w:lvl w:ilvl="4" w:tplc="346CA1F0" w:tentative="1">
      <w:start w:val="1"/>
      <w:numFmt w:val="lowerLetter"/>
      <w:lvlText w:val="%5."/>
      <w:lvlJc w:val="left"/>
      <w:pPr>
        <w:ind w:left="3240" w:hanging="360"/>
      </w:pPr>
    </w:lvl>
    <w:lvl w:ilvl="5" w:tplc="EE26B040" w:tentative="1">
      <w:start w:val="1"/>
      <w:numFmt w:val="lowerRoman"/>
      <w:lvlText w:val="%6."/>
      <w:lvlJc w:val="right"/>
      <w:pPr>
        <w:ind w:left="3960" w:hanging="180"/>
      </w:pPr>
    </w:lvl>
    <w:lvl w:ilvl="6" w:tplc="01A4407A" w:tentative="1">
      <w:start w:val="1"/>
      <w:numFmt w:val="decimal"/>
      <w:lvlText w:val="%7."/>
      <w:lvlJc w:val="left"/>
      <w:pPr>
        <w:ind w:left="4680" w:hanging="360"/>
      </w:pPr>
    </w:lvl>
    <w:lvl w:ilvl="7" w:tplc="003415D2" w:tentative="1">
      <w:start w:val="1"/>
      <w:numFmt w:val="lowerLetter"/>
      <w:lvlText w:val="%8."/>
      <w:lvlJc w:val="left"/>
      <w:pPr>
        <w:ind w:left="5400" w:hanging="360"/>
      </w:pPr>
    </w:lvl>
    <w:lvl w:ilvl="8" w:tplc="8D6CF6A8" w:tentative="1">
      <w:start w:val="1"/>
      <w:numFmt w:val="lowerRoman"/>
      <w:lvlText w:val="%9."/>
      <w:lvlJc w:val="right"/>
      <w:pPr>
        <w:ind w:left="6120" w:hanging="180"/>
      </w:pPr>
    </w:lvl>
  </w:abstractNum>
  <w:abstractNum w:abstractNumId="366" w15:restartNumberingAfterBreak="0">
    <w:nsid w:val="00000172"/>
    <w:multiLevelType w:val="hybridMultilevel"/>
    <w:tmpl w:val="A9E2DAC6"/>
    <w:lvl w:ilvl="0" w:tplc="B2003FC6">
      <w:start w:val="1"/>
      <w:numFmt w:val="lowerLetter"/>
      <w:lvlText w:val="(%1)"/>
      <w:lvlJc w:val="left"/>
      <w:pPr>
        <w:ind w:left="720" w:hanging="360"/>
      </w:pPr>
      <w:rPr>
        <w:rFonts w:hint="default"/>
      </w:rPr>
    </w:lvl>
    <w:lvl w:ilvl="1" w:tplc="E43677DA" w:tentative="1">
      <w:start w:val="1"/>
      <w:numFmt w:val="lowerLetter"/>
      <w:lvlText w:val="%2."/>
      <w:lvlJc w:val="left"/>
      <w:pPr>
        <w:ind w:left="1440" w:hanging="360"/>
      </w:pPr>
    </w:lvl>
    <w:lvl w:ilvl="2" w:tplc="4A8C5DB4" w:tentative="1">
      <w:start w:val="1"/>
      <w:numFmt w:val="lowerRoman"/>
      <w:lvlText w:val="%3."/>
      <w:lvlJc w:val="right"/>
      <w:pPr>
        <w:ind w:left="2160" w:hanging="180"/>
      </w:pPr>
    </w:lvl>
    <w:lvl w:ilvl="3" w:tplc="4836B6B8" w:tentative="1">
      <w:start w:val="1"/>
      <w:numFmt w:val="decimal"/>
      <w:lvlText w:val="%4."/>
      <w:lvlJc w:val="left"/>
      <w:pPr>
        <w:ind w:left="2880" w:hanging="360"/>
      </w:pPr>
    </w:lvl>
    <w:lvl w:ilvl="4" w:tplc="27BA53D0" w:tentative="1">
      <w:start w:val="1"/>
      <w:numFmt w:val="lowerLetter"/>
      <w:lvlText w:val="%5."/>
      <w:lvlJc w:val="left"/>
      <w:pPr>
        <w:ind w:left="3600" w:hanging="360"/>
      </w:pPr>
    </w:lvl>
    <w:lvl w:ilvl="5" w:tplc="C098FA02" w:tentative="1">
      <w:start w:val="1"/>
      <w:numFmt w:val="lowerRoman"/>
      <w:lvlText w:val="%6."/>
      <w:lvlJc w:val="right"/>
      <w:pPr>
        <w:ind w:left="4320" w:hanging="180"/>
      </w:pPr>
    </w:lvl>
    <w:lvl w:ilvl="6" w:tplc="A8FE9FEA" w:tentative="1">
      <w:start w:val="1"/>
      <w:numFmt w:val="decimal"/>
      <w:lvlText w:val="%7."/>
      <w:lvlJc w:val="left"/>
      <w:pPr>
        <w:ind w:left="5040" w:hanging="360"/>
      </w:pPr>
    </w:lvl>
    <w:lvl w:ilvl="7" w:tplc="3A8A3464" w:tentative="1">
      <w:start w:val="1"/>
      <w:numFmt w:val="lowerLetter"/>
      <w:lvlText w:val="%8."/>
      <w:lvlJc w:val="left"/>
      <w:pPr>
        <w:ind w:left="5760" w:hanging="360"/>
      </w:pPr>
    </w:lvl>
    <w:lvl w:ilvl="8" w:tplc="5B0EC1F0" w:tentative="1">
      <w:start w:val="1"/>
      <w:numFmt w:val="lowerRoman"/>
      <w:lvlText w:val="%9."/>
      <w:lvlJc w:val="right"/>
      <w:pPr>
        <w:ind w:left="6480" w:hanging="180"/>
      </w:pPr>
    </w:lvl>
  </w:abstractNum>
  <w:abstractNum w:abstractNumId="367" w15:restartNumberingAfterBreak="0">
    <w:nsid w:val="00000173"/>
    <w:multiLevelType w:val="hybridMultilevel"/>
    <w:tmpl w:val="53D6C494"/>
    <w:lvl w:ilvl="0" w:tplc="8D4C12A4">
      <w:start w:val="1"/>
      <w:numFmt w:val="lowerLetter"/>
      <w:lvlText w:val="(%1)"/>
      <w:lvlJc w:val="left"/>
      <w:pPr>
        <w:ind w:left="360" w:hanging="360"/>
      </w:pPr>
      <w:rPr>
        <w:rFonts w:hint="default"/>
        <w:b w:val="0"/>
      </w:rPr>
    </w:lvl>
    <w:lvl w:ilvl="1" w:tplc="5E0C79C6" w:tentative="1">
      <w:start w:val="1"/>
      <w:numFmt w:val="lowerLetter"/>
      <w:lvlText w:val="%2."/>
      <w:lvlJc w:val="left"/>
      <w:pPr>
        <w:ind w:left="1080" w:hanging="360"/>
      </w:pPr>
    </w:lvl>
    <w:lvl w:ilvl="2" w:tplc="FE5E1DC4" w:tentative="1">
      <w:start w:val="1"/>
      <w:numFmt w:val="lowerRoman"/>
      <w:lvlText w:val="%3."/>
      <w:lvlJc w:val="right"/>
      <w:pPr>
        <w:ind w:left="1800" w:hanging="180"/>
      </w:pPr>
    </w:lvl>
    <w:lvl w:ilvl="3" w:tplc="682CEC8A" w:tentative="1">
      <w:start w:val="1"/>
      <w:numFmt w:val="decimal"/>
      <w:lvlText w:val="%4."/>
      <w:lvlJc w:val="left"/>
      <w:pPr>
        <w:ind w:left="2520" w:hanging="360"/>
      </w:pPr>
    </w:lvl>
    <w:lvl w:ilvl="4" w:tplc="30A21CEE" w:tentative="1">
      <w:start w:val="1"/>
      <w:numFmt w:val="lowerLetter"/>
      <w:lvlText w:val="%5."/>
      <w:lvlJc w:val="left"/>
      <w:pPr>
        <w:ind w:left="3240" w:hanging="360"/>
      </w:pPr>
    </w:lvl>
    <w:lvl w:ilvl="5" w:tplc="1CDC8C92" w:tentative="1">
      <w:start w:val="1"/>
      <w:numFmt w:val="lowerRoman"/>
      <w:lvlText w:val="%6."/>
      <w:lvlJc w:val="right"/>
      <w:pPr>
        <w:ind w:left="3960" w:hanging="180"/>
      </w:pPr>
    </w:lvl>
    <w:lvl w:ilvl="6" w:tplc="606C68FE" w:tentative="1">
      <w:start w:val="1"/>
      <w:numFmt w:val="decimal"/>
      <w:lvlText w:val="%7."/>
      <w:lvlJc w:val="left"/>
      <w:pPr>
        <w:ind w:left="4680" w:hanging="360"/>
      </w:pPr>
    </w:lvl>
    <w:lvl w:ilvl="7" w:tplc="4516EE56" w:tentative="1">
      <w:start w:val="1"/>
      <w:numFmt w:val="lowerLetter"/>
      <w:lvlText w:val="%8."/>
      <w:lvlJc w:val="left"/>
      <w:pPr>
        <w:ind w:left="5400" w:hanging="360"/>
      </w:pPr>
    </w:lvl>
    <w:lvl w:ilvl="8" w:tplc="F24E428A" w:tentative="1">
      <w:start w:val="1"/>
      <w:numFmt w:val="lowerRoman"/>
      <w:lvlText w:val="%9."/>
      <w:lvlJc w:val="right"/>
      <w:pPr>
        <w:ind w:left="6120" w:hanging="180"/>
      </w:pPr>
    </w:lvl>
  </w:abstractNum>
  <w:abstractNum w:abstractNumId="368" w15:restartNumberingAfterBreak="0">
    <w:nsid w:val="00000174"/>
    <w:multiLevelType w:val="hybridMultilevel"/>
    <w:tmpl w:val="68BC8232"/>
    <w:lvl w:ilvl="0" w:tplc="466E47F0">
      <w:start w:val="1"/>
      <w:numFmt w:val="lowerLetter"/>
      <w:lvlText w:val="(%1)"/>
      <w:lvlJc w:val="left"/>
      <w:pPr>
        <w:ind w:left="360" w:hanging="360"/>
      </w:pPr>
      <w:rPr>
        <w:rFonts w:hint="default"/>
      </w:rPr>
    </w:lvl>
    <w:lvl w:ilvl="1" w:tplc="4E92C890">
      <w:start w:val="1"/>
      <w:numFmt w:val="lowerRoman"/>
      <w:lvlText w:val="%2."/>
      <w:lvlJc w:val="right"/>
      <w:pPr>
        <w:ind w:left="1080" w:hanging="360"/>
      </w:pPr>
    </w:lvl>
    <w:lvl w:ilvl="2" w:tplc="D54A243A" w:tentative="1">
      <w:start w:val="1"/>
      <w:numFmt w:val="lowerRoman"/>
      <w:lvlText w:val="%3."/>
      <w:lvlJc w:val="right"/>
      <w:pPr>
        <w:ind w:left="1800" w:hanging="180"/>
      </w:pPr>
    </w:lvl>
    <w:lvl w:ilvl="3" w:tplc="51F244BC" w:tentative="1">
      <w:start w:val="1"/>
      <w:numFmt w:val="decimal"/>
      <w:lvlText w:val="%4."/>
      <w:lvlJc w:val="left"/>
      <w:pPr>
        <w:ind w:left="2520" w:hanging="360"/>
      </w:pPr>
    </w:lvl>
    <w:lvl w:ilvl="4" w:tplc="6314809A" w:tentative="1">
      <w:start w:val="1"/>
      <w:numFmt w:val="lowerLetter"/>
      <w:lvlText w:val="%5."/>
      <w:lvlJc w:val="left"/>
      <w:pPr>
        <w:ind w:left="3240" w:hanging="360"/>
      </w:pPr>
    </w:lvl>
    <w:lvl w:ilvl="5" w:tplc="12D8351A" w:tentative="1">
      <w:start w:val="1"/>
      <w:numFmt w:val="lowerRoman"/>
      <w:lvlText w:val="%6."/>
      <w:lvlJc w:val="right"/>
      <w:pPr>
        <w:ind w:left="3960" w:hanging="180"/>
      </w:pPr>
    </w:lvl>
    <w:lvl w:ilvl="6" w:tplc="A218F7AA" w:tentative="1">
      <w:start w:val="1"/>
      <w:numFmt w:val="decimal"/>
      <w:lvlText w:val="%7."/>
      <w:lvlJc w:val="left"/>
      <w:pPr>
        <w:ind w:left="4680" w:hanging="360"/>
      </w:pPr>
    </w:lvl>
    <w:lvl w:ilvl="7" w:tplc="D68E8436" w:tentative="1">
      <w:start w:val="1"/>
      <w:numFmt w:val="lowerLetter"/>
      <w:lvlText w:val="%8."/>
      <w:lvlJc w:val="left"/>
      <w:pPr>
        <w:ind w:left="5400" w:hanging="360"/>
      </w:pPr>
    </w:lvl>
    <w:lvl w:ilvl="8" w:tplc="A27E4040" w:tentative="1">
      <w:start w:val="1"/>
      <w:numFmt w:val="lowerRoman"/>
      <w:lvlText w:val="%9."/>
      <w:lvlJc w:val="right"/>
      <w:pPr>
        <w:ind w:left="6120" w:hanging="180"/>
      </w:pPr>
    </w:lvl>
  </w:abstractNum>
  <w:abstractNum w:abstractNumId="369" w15:restartNumberingAfterBreak="0">
    <w:nsid w:val="00000175"/>
    <w:multiLevelType w:val="hybridMultilevel"/>
    <w:tmpl w:val="EEF0F7AE"/>
    <w:lvl w:ilvl="0" w:tplc="A83EE872">
      <w:start w:val="1"/>
      <w:numFmt w:val="lowerLetter"/>
      <w:lvlText w:val="(%1)"/>
      <w:lvlJc w:val="left"/>
      <w:pPr>
        <w:ind w:left="360" w:hanging="360"/>
      </w:pPr>
      <w:rPr>
        <w:rFonts w:hint="default"/>
        <w:b w:val="0"/>
      </w:rPr>
    </w:lvl>
    <w:lvl w:ilvl="1" w:tplc="EA287FFC" w:tentative="1">
      <w:start w:val="1"/>
      <w:numFmt w:val="lowerLetter"/>
      <w:lvlText w:val="%2."/>
      <w:lvlJc w:val="left"/>
      <w:pPr>
        <w:ind w:left="1080" w:hanging="360"/>
      </w:pPr>
    </w:lvl>
    <w:lvl w:ilvl="2" w:tplc="89F627CC" w:tentative="1">
      <w:start w:val="1"/>
      <w:numFmt w:val="lowerRoman"/>
      <w:lvlText w:val="%3."/>
      <w:lvlJc w:val="right"/>
      <w:pPr>
        <w:ind w:left="1800" w:hanging="180"/>
      </w:pPr>
    </w:lvl>
    <w:lvl w:ilvl="3" w:tplc="15E08B1E" w:tentative="1">
      <w:start w:val="1"/>
      <w:numFmt w:val="decimal"/>
      <w:lvlText w:val="%4."/>
      <w:lvlJc w:val="left"/>
      <w:pPr>
        <w:ind w:left="2520" w:hanging="360"/>
      </w:pPr>
    </w:lvl>
    <w:lvl w:ilvl="4" w:tplc="87CC0FC8" w:tentative="1">
      <w:start w:val="1"/>
      <w:numFmt w:val="lowerLetter"/>
      <w:lvlText w:val="%5."/>
      <w:lvlJc w:val="left"/>
      <w:pPr>
        <w:ind w:left="3240" w:hanging="360"/>
      </w:pPr>
    </w:lvl>
    <w:lvl w:ilvl="5" w:tplc="C6287170" w:tentative="1">
      <w:start w:val="1"/>
      <w:numFmt w:val="lowerRoman"/>
      <w:lvlText w:val="%6."/>
      <w:lvlJc w:val="right"/>
      <w:pPr>
        <w:ind w:left="3960" w:hanging="180"/>
      </w:pPr>
    </w:lvl>
    <w:lvl w:ilvl="6" w:tplc="7954F42A" w:tentative="1">
      <w:start w:val="1"/>
      <w:numFmt w:val="decimal"/>
      <w:lvlText w:val="%7."/>
      <w:lvlJc w:val="left"/>
      <w:pPr>
        <w:ind w:left="4680" w:hanging="360"/>
      </w:pPr>
    </w:lvl>
    <w:lvl w:ilvl="7" w:tplc="758E4AF2" w:tentative="1">
      <w:start w:val="1"/>
      <w:numFmt w:val="lowerLetter"/>
      <w:lvlText w:val="%8."/>
      <w:lvlJc w:val="left"/>
      <w:pPr>
        <w:ind w:left="5400" w:hanging="360"/>
      </w:pPr>
    </w:lvl>
    <w:lvl w:ilvl="8" w:tplc="AD0076B8" w:tentative="1">
      <w:start w:val="1"/>
      <w:numFmt w:val="lowerRoman"/>
      <w:lvlText w:val="%9."/>
      <w:lvlJc w:val="right"/>
      <w:pPr>
        <w:ind w:left="6120" w:hanging="180"/>
      </w:pPr>
    </w:lvl>
  </w:abstractNum>
  <w:abstractNum w:abstractNumId="370" w15:restartNumberingAfterBreak="0">
    <w:nsid w:val="00000176"/>
    <w:multiLevelType w:val="hybridMultilevel"/>
    <w:tmpl w:val="E1FC2078"/>
    <w:lvl w:ilvl="0" w:tplc="936042E0">
      <w:start w:val="1"/>
      <w:numFmt w:val="lowerLetter"/>
      <w:lvlText w:val="(%1)"/>
      <w:lvlJc w:val="left"/>
      <w:pPr>
        <w:ind w:left="360" w:hanging="360"/>
      </w:pPr>
      <w:rPr>
        <w:rFonts w:hint="default"/>
      </w:rPr>
    </w:lvl>
    <w:lvl w:ilvl="1" w:tplc="052E004A" w:tentative="1">
      <w:start w:val="1"/>
      <w:numFmt w:val="lowerLetter"/>
      <w:lvlText w:val="%2."/>
      <w:lvlJc w:val="left"/>
      <w:pPr>
        <w:ind w:left="1080" w:hanging="360"/>
      </w:pPr>
    </w:lvl>
    <w:lvl w:ilvl="2" w:tplc="80E68C7E" w:tentative="1">
      <w:start w:val="1"/>
      <w:numFmt w:val="lowerRoman"/>
      <w:lvlText w:val="%3."/>
      <w:lvlJc w:val="right"/>
      <w:pPr>
        <w:ind w:left="1800" w:hanging="180"/>
      </w:pPr>
    </w:lvl>
    <w:lvl w:ilvl="3" w:tplc="46C2EA92" w:tentative="1">
      <w:start w:val="1"/>
      <w:numFmt w:val="decimal"/>
      <w:lvlText w:val="%4."/>
      <w:lvlJc w:val="left"/>
      <w:pPr>
        <w:ind w:left="2520" w:hanging="360"/>
      </w:pPr>
    </w:lvl>
    <w:lvl w:ilvl="4" w:tplc="6E366FDA" w:tentative="1">
      <w:start w:val="1"/>
      <w:numFmt w:val="lowerLetter"/>
      <w:lvlText w:val="%5."/>
      <w:lvlJc w:val="left"/>
      <w:pPr>
        <w:ind w:left="3240" w:hanging="360"/>
      </w:pPr>
    </w:lvl>
    <w:lvl w:ilvl="5" w:tplc="6E64814C" w:tentative="1">
      <w:start w:val="1"/>
      <w:numFmt w:val="lowerRoman"/>
      <w:lvlText w:val="%6."/>
      <w:lvlJc w:val="right"/>
      <w:pPr>
        <w:ind w:left="3960" w:hanging="180"/>
      </w:pPr>
    </w:lvl>
    <w:lvl w:ilvl="6" w:tplc="AF4A2484" w:tentative="1">
      <w:start w:val="1"/>
      <w:numFmt w:val="decimal"/>
      <w:lvlText w:val="%7."/>
      <w:lvlJc w:val="left"/>
      <w:pPr>
        <w:ind w:left="4680" w:hanging="360"/>
      </w:pPr>
    </w:lvl>
    <w:lvl w:ilvl="7" w:tplc="4E846CBE" w:tentative="1">
      <w:start w:val="1"/>
      <w:numFmt w:val="lowerLetter"/>
      <w:lvlText w:val="%8."/>
      <w:lvlJc w:val="left"/>
      <w:pPr>
        <w:ind w:left="5400" w:hanging="360"/>
      </w:pPr>
    </w:lvl>
    <w:lvl w:ilvl="8" w:tplc="21308B02" w:tentative="1">
      <w:start w:val="1"/>
      <w:numFmt w:val="lowerRoman"/>
      <w:lvlText w:val="%9."/>
      <w:lvlJc w:val="right"/>
      <w:pPr>
        <w:ind w:left="6120" w:hanging="180"/>
      </w:pPr>
    </w:lvl>
  </w:abstractNum>
  <w:abstractNum w:abstractNumId="371" w15:restartNumberingAfterBreak="0">
    <w:nsid w:val="00000177"/>
    <w:multiLevelType w:val="hybridMultilevel"/>
    <w:tmpl w:val="09EE3F00"/>
    <w:lvl w:ilvl="0" w:tplc="232EEF0A">
      <w:start w:val="1"/>
      <w:numFmt w:val="lowerRoman"/>
      <w:lvlText w:val="(%1)"/>
      <w:lvlJc w:val="left"/>
      <w:pPr>
        <w:ind w:left="720" w:hanging="360"/>
      </w:pPr>
      <w:rPr>
        <w:rFonts w:ascii="Times New Roman" w:eastAsia="Times New Roman" w:hAnsi="Times New Roman" w:cs="Times New Roman"/>
      </w:rPr>
    </w:lvl>
    <w:lvl w:ilvl="1" w:tplc="EA7ACA7E" w:tentative="1">
      <w:start w:val="1"/>
      <w:numFmt w:val="lowerLetter"/>
      <w:lvlText w:val="%2."/>
      <w:lvlJc w:val="left"/>
      <w:pPr>
        <w:ind w:left="1440" w:hanging="360"/>
      </w:pPr>
    </w:lvl>
    <w:lvl w:ilvl="2" w:tplc="D1B0F446" w:tentative="1">
      <w:start w:val="1"/>
      <w:numFmt w:val="lowerRoman"/>
      <w:lvlText w:val="%3."/>
      <w:lvlJc w:val="right"/>
      <w:pPr>
        <w:ind w:left="2160" w:hanging="180"/>
      </w:pPr>
    </w:lvl>
    <w:lvl w:ilvl="3" w:tplc="C142732C" w:tentative="1">
      <w:start w:val="1"/>
      <w:numFmt w:val="decimal"/>
      <w:lvlText w:val="%4."/>
      <w:lvlJc w:val="left"/>
      <w:pPr>
        <w:ind w:left="2880" w:hanging="360"/>
      </w:pPr>
    </w:lvl>
    <w:lvl w:ilvl="4" w:tplc="C464AEBE" w:tentative="1">
      <w:start w:val="1"/>
      <w:numFmt w:val="lowerLetter"/>
      <w:lvlText w:val="%5."/>
      <w:lvlJc w:val="left"/>
      <w:pPr>
        <w:ind w:left="3600" w:hanging="360"/>
      </w:pPr>
    </w:lvl>
    <w:lvl w:ilvl="5" w:tplc="55169F0C" w:tentative="1">
      <w:start w:val="1"/>
      <w:numFmt w:val="lowerRoman"/>
      <w:lvlText w:val="%6."/>
      <w:lvlJc w:val="right"/>
      <w:pPr>
        <w:ind w:left="4320" w:hanging="180"/>
      </w:pPr>
    </w:lvl>
    <w:lvl w:ilvl="6" w:tplc="1DB4E5BA" w:tentative="1">
      <w:start w:val="1"/>
      <w:numFmt w:val="decimal"/>
      <w:lvlText w:val="%7."/>
      <w:lvlJc w:val="left"/>
      <w:pPr>
        <w:ind w:left="5040" w:hanging="360"/>
      </w:pPr>
    </w:lvl>
    <w:lvl w:ilvl="7" w:tplc="AE7AEF16" w:tentative="1">
      <w:start w:val="1"/>
      <w:numFmt w:val="lowerLetter"/>
      <w:lvlText w:val="%8."/>
      <w:lvlJc w:val="left"/>
      <w:pPr>
        <w:ind w:left="5760" w:hanging="360"/>
      </w:pPr>
    </w:lvl>
    <w:lvl w:ilvl="8" w:tplc="D14A78E6" w:tentative="1">
      <w:start w:val="1"/>
      <w:numFmt w:val="lowerRoman"/>
      <w:lvlText w:val="%9."/>
      <w:lvlJc w:val="right"/>
      <w:pPr>
        <w:ind w:left="6480" w:hanging="180"/>
      </w:pPr>
    </w:lvl>
  </w:abstractNum>
  <w:abstractNum w:abstractNumId="372" w15:restartNumberingAfterBreak="0">
    <w:nsid w:val="00000178"/>
    <w:multiLevelType w:val="hybridMultilevel"/>
    <w:tmpl w:val="FA566DD6"/>
    <w:lvl w:ilvl="0" w:tplc="EBB29506">
      <w:start w:val="1"/>
      <w:numFmt w:val="lowerLetter"/>
      <w:lvlText w:val="(%1)"/>
      <w:lvlJc w:val="left"/>
      <w:pPr>
        <w:ind w:left="720" w:hanging="360"/>
      </w:pPr>
      <w:rPr>
        <w:rFonts w:hint="default"/>
        <w:b w:val="0"/>
      </w:rPr>
    </w:lvl>
    <w:lvl w:ilvl="1" w:tplc="A608F644">
      <w:start w:val="1"/>
      <w:numFmt w:val="lowerLetter"/>
      <w:lvlText w:val="%2."/>
      <w:lvlJc w:val="left"/>
      <w:pPr>
        <w:ind w:left="1440" w:hanging="360"/>
      </w:pPr>
    </w:lvl>
    <w:lvl w:ilvl="2" w:tplc="14F0C1EC" w:tentative="1">
      <w:start w:val="1"/>
      <w:numFmt w:val="lowerRoman"/>
      <w:lvlText w:val="%3."/>
      <w:lvlJc w:val="right"/>
      <w:pPr>
        <w:ind w:left="2160" w:hanging="180"/>
      </w:pPr>
    </w:lvl>
    <w:lvl w:ilvl="3" w:tplc="FEB86456" w:tentative="1">
      <w:start w:val="1"/>
      <w:numFmt w:val="decimal"/>
      <w:lvlText w:val="%4."/>
      <w:lvlJc w:val="left"/>
      <w:pPr>
        <w:ind w:left="2880" w:hanging="360"/>
      </w:pPr>
    </w:lvl>
    <w:lvl w:ilvl="4" w:tplc="C33A3542" w:tentative="1">
      <w:start w:val="1"/>
      <w:numFmt w:val="lowerLetter"/>
      <w:lvlText w:val="%5."/>
      <w:lvlJc w:val="left"/>
      <w:pPr>
        <w:ind w:left="3600" w:hanging="360"/>
      </w:pPr>
    </w:lvl>
    <w:lvl w:ilvl="5" w:tplc="869A6460" w:tentative="1">
      <w:start w:val="1"/>
      <w:numFmt w:val="lowerRoman"/>
      <w:lvlText w:val="%6."/>
      <w:lvlJc w:val="right"/>
      <w:pPr>
        <w:ind w:left="4320" w:hanging="180"/>
      </w:pPr>
    </w:lvl>
    <w:lvl w:ilvl="6" w:tplc="327C0A1A" w:tentative="1">
      <w:start w:val="1"/>
      <w:numFmt w:val="decimal"/>
      <w:lvlText w:val="%7."/>
      <w:lvlJc w:val="left"/>
      <w:pPr>
        <w:ind w:left="5040" w:hanging="360"/>
      </w:pPr>
    </w:lvl>
    <w:lvl w:ilvl="7" w:tplc="0748AE84" w:tentative="1">
      <w:start w:val="1"/>
      <w:numFmt w:val="lowerLetter"/>
      <w:lvlText w:val="%8."/>
      <w:lvlJc w:val="left"/>
      <w:pPr>
        <w:ind w:left="5760" w:hanging="360"/>
      </w:pPr>
    </w:lvl>
    <w:lvl w:ilvl="8" w:tplc="B0C85974" w:tentative="1">
      <w:start w:val="1"/>
      <w:numFmt w:val="lowerRoman"/>
      <w:lvlText w:val="%9."/>
      <w:lvlJc w:val="right"/>
      <w:pPr>
        <w:ind w:left="6480" w:hanging="180"/>
      </w:pPr>
    </w:lvl>
  </w:abstractNum>
  <w:abstractNum w:abstractNumId="373" w15:restartNumberingAfterBreak="0">
    <w:nsid w:val="00000179"/>
    <w:multiLevelType w:val="hybridMultilevel"/>
    <w:tmpl w:val="9CA28ECE"/>
    <w:lvl w:ilvl="0" w:tplc="F158519C">
      <w:start w:val="9"/>
      <w:numFmt w:val="lowerLetter"/>
      <w:lvlText w:val="(%1)"/>
      <w:lvlJc w:val="left"/>
      <w:pPr>
        <w:ind w:left="720" w:hanging="360"/>
      </w:pPr>
      <w:rPr>
        <w:rFonts w:hint="default"/>
        <w:b w:val="0"/>
      </w:rPr>
    </w:lvl>
    <w:lvl w:ilvl="1" w:tplc="29C86938" w:tentative="1">
      <w:start w:val="1"/>
      <w:numFmt w:val="lowerLetter"/>
      <w:lvlText w:val="%2."/>
      <w:lvlJc w:val="left"/>
      <w:pPr>
        <w:ind w:left="1440" w:hanging="360"/>
      </w:pPr>
    </w:lvl>
    <w:lvl w:ilvl="2" w:tplc="1D468682" w:tentative="1">
      <w:start w:val="1"/>
      <w:numFmt w:val="lowerRoman"/>
      <w:lvlText w:val="%3."/>
      <w:lvlJc w:val="right"/>
      <w:pPr>
        <w:ind w:left="2160" w:hanging="180"/>
      </w:pPr>
    </w:lvl>
    <w:lvl w:ilvl="3" w:tplc="ABA69AC4" w:tentative="1">
      <w:start w:val="1"/>
      <w:numFmt w:val="decimal"/>
      <w:lvlText w:val="%4."/>
      <w:lvlJc w:val="left"/>
      <w:pPr>
        <w:ind w:left="2880" w:hanging="360"/>
      </w:pPr>
    </w:lvl>
    <w:lvl w:ilvl="4" w:tplc="DA7EADDA" w:tentative="1">
      <w:start w:val="1"/>
      <w:numFmt w:val="lowerLetter"/>
      <w:lvlText w:val="%5."/>
      <w:lvlJc w:val="left"/>
      <w:pPr>
        <w:ind w:left="3600" w:hanging="360"/>
      </w:pPr>
    </w:lvl>
    <w:lvl w:ilvl="5" w:tplc="F1329C9C" w:tentative="1">
      <w:start w:val="1"/>
      <w:numFmt w:val="lowerRoman"/>
      <w:lvlText w:val="%6."/>
      <w:lvlJc w:val="right"/>
      <w:pPr>
        <w:ind w:left="4320" w:hanging="180"/>
      </w:pPr>
    </w:lvl>
    <w:lvl w:ilvl="6" w:tplc="B4FEEA2E" w:tentative="1">
      <w:start w:val="1"/>
      <w:numFmt w:val="decimal"/>
      <w:lvlText w:val="%7."/>
      <w:lvlJc w:val="left"/>
      <w:pPr>
        <w:ind w:left="5040" w:hanging="360"/>
      </w:pPr>
    </w:lvl>
    <w:lvl w:ilvl="7" w:tplc="7330823C" w:tentative="1">
      <w:start w:val="1"/>
      <w:numFmt w:val="lowerLetter"/>
      <w:lvlText w:val="%8."/>
      <w:lvlJc w:val="left"/>
      <w:pPr>
        <w:ind w:left="5760" w:hanging="360"/>
      </w:pPr>
    </w:lvl>
    <w:lvl w:ilvl="8" w:tplc="B11CEFCE" w:tentative="1">
      <w:start w:val="1"/>
      <w:numFmt w:val="lowerRoman"/>
      <w:lvlText w:val="%9."/>
      <w:lvlJc w:val="right"/>
      <w:pPr>
        <w:ind w:left="6480" w:hanging="180"/>
      </w:pPr>
    </w:lvl>
  </w:abstractNum>
  <w:abstractNum w:abstractNumId="374" w15:restartNumberingAfterBreak="0">
    <w:nsid w:val="0000017A"/>
    <w:multiLevelType w:val="hybridMultilevel"/>
    <w:tmpl w:val="DAEC0F4A"/>
    <w:lvl w:ilvl="0" w:tplc="0DC245A8">
      <w:start w:val="1"/>
      <w:numFmt w:val="lowerLetter"/>
      <w:lvlText w:val="(%1)"/>
      <w:lvlJc w:val="left"/>
      <w:pPr>
        <w:ind w:left="720" w:hanging="360"/>
      </w:pPr>
      <w:rPr>
        <w:rFonts w:hint="default"/>
      </w:rPr>
    </w:lvl>
    <w:lvl w:ilvl="1" w:tplc="D05CECB8" w:tentative="1">
      <w:start w:val="1"/>
      <w:numFmt w:val="lowerLetter"/>
      <w:lvlText w:val="%2."/>
      <w:lvlJc w:val="left"/>
      <w:pPr>
        <w:ind w:left="1440" w:hanging="360"/>
      </w:pPr>
    </w:lvl>
    <w:lvl w:ilvl="2" w:tplc="0C78D3F6" w:tentative="1">
      <w:start w:val="1"/>
      <w:numFmt w:val="lowerRoman"/>
      <w:lvlText w:val="%3."/>
      <w:lvlJc w:val="right"/>
      <w:pPr>
        <w:ind w:left="2160" w:hanging="180"/>
      </w:pPr>
    </w:lvl>
    <w:lvl w:ilvl="3" w:tplc="32A2E4EA" w:tentative="1">
      <w:start w:val="1"/>
      <w:numFmt w:val="decimal"/>
      <w:lvlText w:val="%4."/>
      <w:lvlJc w:val="left"/>
      <w:pPr>
        <w:ind w:left="2880" w:hanging="360"/>
      </w:pPr>
    </w:lvl>
    <w:lvl w:ilvl="4" w:tplc="A5F6473E" w:tentative="1">
      <w:start w:val="1"/>
      <w:numFmt w:val="lowerLetter"/>
      <w:lvlText w:val="%5."/>
      <w:lvlJc w:val="left"/>
      <w:pPr>
        <w:ind w:left="3600" w:hanging="360"/>
      </w:pPr>
    </w:lvl>
    <w:lvl w:ilvl="5" w:tplc="8E70E3A2" w:tentative="1">
      <w:start w:val="1"/>
      <w:numFmt w:val="lowerRoman"/>
      <w:lvlText w:val="%6."/>
      <w:lvlJc w:val="right"/>
      <w:pPr>
        <w:ind w:left="4320" w:hanging="180"/>
      </w:pPr>
    </w:lvl>
    <w:lvl w:ilvl="6" w:tplc="7A601890" w:tentative="1">
      <w:start w:val="1"/>
      <w:numFmt w:val="decimal"/>
      <w:lvlText w:val="%7."/>
      <w:lvlJc w:val="left"/>
      <w:pPr>
        <w:ind w:left="5040" w:hanging="360"/>
      </w:pPr>
    </w:lvl>
    <w:lvl w:ilvl="7" w:tplc="A7C493EA" w:tentative="1">
      <w:start w:val="1"/>
      <w:numFmt w:val="lowerLetter"/>
      <w:lvlText w:val="%8."/>
      <w:lvlJc w:val="left"/>
      <w:pPr>
        <w:ind w:left="5760" w:hanging="360"/>
      </w:pPr>
    </w:lvl>
    <w:lvl w:ilvl="8" w:tplc="F11A2F18" w:tentative="1">
      <w:start w:val="1"/>
      <w:numFmt w:val="lowerRoman"/>
      <w:lvlText w:val="%9."/>
      <w:lvlJc w:val="right"/>
      <w:pPr>
        <w:ind w:left="6480" w:hanging="180"/>
      </w:pPr>
    </w:lvl>
  </w:abstractNum>
  <w:abstractNum w:abstractNumId="375" w15:restartNumberingAfterBreak="0">
    <w:nsid w:val="0000017B"/>
    <w:multiLevelType w:val="hybridMultilevel"/>
    <w:tmpl w:val="6820EA2C"/>
    <w:lvl w:ilvl="0" w:tplc="7BD6311A">
      <w:start w:val="1"/>
      <w:numFmt w:val="lowerLetter"/>
      <w:lvlText w:val="(%1)"/>
      <w:lvlJc w:val="left"/>
      <w:pPr>
        <w:ind w:left="720" w:hanging="360"/>
      </w:pPr>
      <w:rPr>
        <w:rFonts w:hint="default"/>
        <w:b w:val="0"/>
      </w:rPr>
    </w:lvl>
    <w:lvl w:ilvl="1" w:tplc="35C4234E" w:tentative="1">
      <w:start w:val="1"/>
      <w:numFmt w:val="lowerLetter"/>
      <w:lvlText w:val="%2."/>
      <w:lvlJc w:val="left"/>
      <w:pPr>
        <w:ind w:left="1440" w:hanging="360"/>
      </w:pPr>
    </w:lvl>
    <w:lvl w:ilvl="2" w:tplc="A866007A" w:tentative="1">
      <w:start w:val="1"/>
      <w:numFmt w:val="lowerRoman"/>
      <w:lvlText w:val="%3."/>
      <w:lvlJc w:val="right"/>
      <w:pPr>
        <w:ind w:left="2160" w:hanging="180"/>
      </w:pPr>
    </w:lvl>
    <w:lvl w:ilvl="3" w:tplc="8332903E" w:tentative="1">
      <w:start w:val="1"/>
      <w:numFmt w:val="decimal"/>
      <w:lvlText w:val="%4."/>
      <w:lvlJc w:val="left"/>
      <w:pPr>
        <w:ind w:left="2880" w:hanging="360"/>
      </w:pPr>
    </w:lvl>
    <w:lvl w:ilvl="4" w:tplc="1BA848A6" w:tentative="1">
      <w:start w:val="1"/>
      <w:numFmt w:val="lowerLetter"/>
      <w:lvlText w:val="%5."/>
      <w:lvlJc w:val="left"/>
      <w:pPr>
        <w:ind w:left="3600" w:hanging="360"/>
      </w:pPr>
    </w:lvl>
    <w:lvl w:ilvl="5" w:tplc="833E4740" w:tentative="1">
      <w:start w:val="1"/>
      <w:numFmt w:val="lowerRoman"/>
      <w:lvlText w:val="%6."/>
      <w:lvlJc w:val="right"/>
      <w:pPr>
        <w:ind w:left="4320" w:hanging="180"/>
      </w:pPr>
    </w:lvl>
    <w:lvl w:ilvl="6" w:tplc="D578EE66" w:tentative="1">
      <w:start w:val="1"/>
      <w:numFmt w:val="decimal"/>
      <w:lvlText w:val="%7."/>
      <w:lvlJc w:val="left"/>
      <w:pPr>
        <w:ind w:left="5040" w:hanging="360"/>
      </w:pPr>
    </w:lvl>
    <w:lvl w:ilvl="7" w:tplc="82324146" w:tentative="1">
      <w:start w:val="1"/>
      <w:numFmt w:val="lowerLetter"/>
      <w:lvlText w:val="%8."/>
      <w:lvlJc w:val="left"/>
      <w:pPr>
        <w:ind w:left="5760" w:hanging="360"/>
      </w:pPr>
    </w:lvl>
    <w:lvl w:ilvl="8" w:tplc="91EA62B6" w:tentative="1">
      <w:start w:val="1"/>
      <w:numFmt w:val="lowerRoman"/>
      <w:lvlText w:val="%9."/>
      <w:lvlJc w:val="right"/>
      <w:pPr>
        <w:ind w:left="6480" w:hanging="180"/>
      </w:pPr>
    </w:lvl>
  </w:abstractNum>
  <w:abstractNum w:abstractNumId="376" w15:restartNumberingAfterBreak="0">
    <w:nsid w:val="0000017C"/>
    <w:multiLevelType w:val="hybridMultilevel"/>
    <w:tmpl w:val="C8946EE2"/>
    <w:lvl w:ilvl="0" w:tplc="3912AF34">
      <w:start w:val="1"/>
      <w:numFmt w:val="lowerLetter"/>
      <w:lvlText w:val="(%1)"/>
      <w:lvlJc w:val="left"/>
      <w:pPr>
        <w:ind w:left="720" w:hanging="360"/>
      </w:pPr>
      <w:rPr>
        <w:rFonts w:hint="default"/>
      </w:rPr>
    </w:lvl>
    <w:lvl w:ilvl="1" w:tplc="011CE1B4" w:tentative="1">
      <w:start w:val="1"/>
      <w:numFmt w:val="lowerLetter"/>
      <w:lvlText w:val="%2."/>
      <w:lvlJc w:val="left"/>
      <w:pPr>
        <w:ind w:left="1440" w:hanging="360"/>
      </w:pPr>
    </w:lvl>
    <w:lvl w:ilvl="2" w:tplc="7C1466A2" w:tentative="1">
      <w:start w:val="1"/>
      <w:numFmt w:val="lowerRoman"/>
      <w:lvlText w:val="%3."/>
      <w:lvlJc w:val="right"/>
      <w:pPr>
        <w:ind w:left="2160" w:hanging="180"/>
      </w:pPr>
    </w:lvl>
    <w:lvl w:ilvl="3" w:tplc="F48EA722" w:tentative="1">
      <w:start w:val="1"/>
      <w:numFmt w:val="decimal"/>
      <w:lvlText w:val="%4."/>
      <w:lvlJc w:val="left"/>
      <w:pPr>
        <w:ind w:left="2880" w:hanging="360"/>
      </w:pPr>
    </w:lvl>
    <w:lvl w:ilvl="4" w:tplc="693ED55E" w:tentative="1">
      <w:start w:val="1"/>
      <w:numFmt w:val="lowerLetter"/>
      <w:lvlText w:val="%5."/>
      <w:lvlJc w:val="left"/>
      <w:pPr>
        <w:ind w:left="3600" w:hanging="360"/>
      </w:pPr>
    </w:lvl>
    <w:lvl w:ilvl="5" w:tplc="FBA22BDA" w:tentative="1">
      <w:start w:val="1"/>
      <w:numFmt w:val="lowerRoman"/>
      <w:lvlText w:val="%6."/>
      <w:lvlJc w:val="right"/>
      <w:pPr>
        <w:ind w:left="4320" w:hanging="180"/>
      </w:pPr>
    </w:lvl>
    <w:lvl w:ilvl="6" w:tplc="9934DBB4" w:tentative="1">
      <w:start w:val="1"/>
      <w:numFmt w:val="decimal"/>
      <w:lvlText w:val="%7."/>
      <w:lvlJc w:val="left"/>
      <w:pPr>
        <w:ind w:left="5040" w:hanging="360"/>
      </w:pPr>
    </w:lvl>
    <w:lvl w:ilvl="7" w:tplc="370E6E34" w:tentative="1">
      <w:start w:val="1"/>
      <w:numFmt w:val="lowerLetter"/>
      <w:lvlText w:val="%8."/>
      <w:lvlJc w:val="left"/>
      <w:pPr>
        <w:ind w:left="5760" w:hanging="360"/>
      </w:pPr>
    </w:lvl>
    <w:lvl w:ilvl="8" w:tplc="4330D658" w:tentative="1">
      <w:start w:val="1"/>
      <w:numFmt w:val="lowerRoman"/>
      <w:lvlText w:val="%9."/>
      <w:lvlJc w:val="right"/>
      <w:pPr>
        <w:ind w:left="6480" w:hanging="180"/>
      </w:pPr>
    </w:lvl>
  </w:abstractNum>
  <w:abstractNum w:abstractNumId="377" w15:restartNumberingAfterBreak="0">
    <w:nsid w:val="0000017D"/>
    <w:multiLevelType w:val="hybridMultilevel"/>
    <w:tmpl w:val="08AE5604"/>
    <w:lvl w:ilvl="0" w:tplc="8E4A45DA">
      <w:start w:val="1"/>
      <w:numFmt w:val="bullet"/>
      <w:lvlText w:val=""/>
      <w:lvlJc w:val="left"/>
      <w:pPr>
        <w:ind w:left="1440" w:hanging="360"/>
      </w:pPr>
      <w:rPr>
        <w:rFonts w:ascii="Symbol" w:hAnsi="Symbol" w:hint="default"/>
      </w:rPr>
    </w:lvl>
    <w:lvl w:ilvl="1" w:tplc="29ECBD2A" w:tentative="1">
      <w:start w:val="1"/>
      <w:numFmt w:val="bullet"/>
      <w:lvlText w:val="o"/>
      <w:lvlJc w:val="left"/>
      <w:pPr>
        <w:ind w:left="2160" w:hanging="360"/>
      </w:pPr>
      <w:rPr>
        <w:rFonts w:ascii="Courier New" w:hAnsi="Courier New" w:cs="Courier New" w:hint="default"/>
      </w:rPr>
    </w:lvl>
    <w:lvl w:ilvl="2" w:tplc="A62EB73E" w:tentative="1">
      <w:start w:val="1"/>
      <w:numFmt w:val="bullet"/>
      <w:lvlText w:val=""/>
      <w:lvlJc w:val="left"/>
      <w:pPr>
        <w:ind w:left="2880" w:hanging="360"/>
      </w:pPr>
      <w:rPr>
        <w:rFonts w:ascii="Wingdings" w:hAnsi="Wingdings" w:hint="default"/>
      </w:rPr>
    </w:lvl>
    <w:lvl w:ilvl="3" w:tplc="427C252E" w:tentative="1">
      <w:start w:val="1"/>
      <w:numFmt w:val="bullet"/>
      <w:lvlText w:val=""/>
      <w:lvlJc w:val="left"/>
      <w:pPr>
        <w:ind w:left="3600" w:hanging="360"/>
      </w:pPr>
      <w:rPr>
        <w:rFonts w:ascii="Symbol" w:hAnsi="Symbol" w:hint="default"/>
      </w:rPr>
    </w:lvl>
    <w:lvl w:ilvl="4" w:tplc="C92E968E" w:tentative="1">
      <w:start w:val="1"/>
      <w:numFmt w:val="bullet"/>
      <w:lvlText w:val="o"/>
      <w:lvlJc w:val="left"/>
      <w:pPr>
        <w:ind w:left="4320" w:hanging="360"/>
      </w:pPr>
      <w:rPr>
        <w:rFonts w:ascii="Courier New" w:hAnsi="Courier New" w:cs="Courier New" w:hint="default"/>
      </w:rPr>
    </w:lvl>
    <w:lvl w:ilvl="5" w:tplc="51DE4948" w:tentative="1">
      <w:start w:val="1"/>
      <w:numFmt w:val="bullet"/>
      <w:lvlText w:val=""/>
      <w:lvlJc w:val="left"/>
      <w:pPr>
        <w:ind w:left="5040" w:hanging="360"/>
      </w:pPr>
      <w:rPr>
        <w:rFonts w:ascii="Wingdings" w:hAnsi="Wingdings" w:hint="default"/>
      </w:rPr>
    </w:lvl>
    <w:lvl w:ilvl="6" w:tplc="B27A76AC" w:tentative="1">
      <w:start w:val="1"/>
      <w:numFmt w:val="bullet"/>
      <w:lvlText w:val=""/>
      <w:lvlJc w:val="left"/>
      <w:pPr>
        <w:ind w:left="5760" w:hanging="360"/>
      </w:pPr>
      <w:rPr>
        <w:rFonts w:ascii="Symbol" w:hAnsi="Symbol" w:hint="default"/>
      </w:rPr>
    </w:lvl>
    <w:lvl w:ilvl="7" w:tplc="34168EC8" w:tentative="1">
      <w:start w:val="1"/>
      <w:numFmt w:val="bullet"/>
      <w:lvlText w:val="o"/>
      <w:lvlJc w:val="left"/>
      <w:pPr>
        <w:ind w:left="6480" w:hanging="360"/>
      </w:pPr>
      <w:rPr>
        <w:rFonts w:ascii="Courier New" w:hAnsi="Courier New" w:cs="Courier New" w:hint="default"/>
      </w:rPr>
    </w:lvl>
    <w:lvl w:ilvl="8" w:tplc="03AE83E4" w:tentative="1">
      <w:start w:val="1"/>
      <w:numFmt w:val="bullet"/>
      <w:lvlText w:val=""/>
      <w:lvlJc w:val="left"/>
      <w:pPr>
        <w:ind w:left="7200" w:hanging="360"/>
      </w:pPr>
      <w:rPr>
        <w:rFonts w:ascii="Wingdings" w:hAnsi="Wingdings" w:hint="default"/>
      </w:rPr>
    </w:lvl>
  </w:abstractNum>
  <w:abstractNum w:abstractNumId="378" w15:restartNumberingAfterBreak="0">
    <w:nsid w:val="0000017E"/>
    <w:multiLevelType w:val="hybridMultilevel"/>
    <w:tmpl w:val="123248DA"/>
    <w:lvl w:ilvl="0" w:tplc="934A2728">
      <w:start w:val="1"/>
      <w:numFmt w:val="lowerLetter"/>
      <w:lvlText w:val="(%1)"/>
      <w:lvlJc w:val="left"/>
      <w:pPr>
        <w:ind w:left="1080" w:hanging="360"/>
      </w:pPr>
      <w:rPr>
        <w:rFonts w:ascii="Times New Roman" w:eastAsia="Times New Roman" w:hAnsi="Times New Roman" w:cs="Times New Roman"/>
      </w:rPr>
    </w:lvl>
    <w:lvl w:ilvl="1" w:tplc="724C3908" w:tentative="1">
      <w:start w:val="1"/>
      <w:numFmt w:val="lowerLetter"/>
      <w:lvlText w:val="%2."/>
      <w:lvlJc w:val="left"/>
      <w:pPr>
        <w:ind w:left="1800" w:hanging="360"/>
      </w:pPr>
    </w:lvl>
    <w:lvl w:ilvl="2" w:tplc="31FE6950" w:tentative="1">
      <w:start w:val="1"/>
      <w:numFmt w:val="lowerRoman"/>
      <w:lvlText w:val="%3."/>
      <w:lvlJc w:val="right"/>
      <w:pPr>
        <w:ind w:left="2520" w:hanging="180"/>
      </w:pPr>
    </w:lvl>
    <w:lvl w:ilvl="3" w:tplc="84EE36EE" w:tentative="1">
      <w:start w:val="1"/>
      <w:numFmt w:val="decimal"/>
      <w:lvlText w:val="%4."/>
      <w:lvlJc w:val="left"/>
      <w:pPr>
        <w:ind w:left="3240" w:hanging="360"/>
      </w:pPr>
    </w:lvl>
    <w:lvl w:ilvl="4" w:tplc="DA601134" w:tentative="1">
      <w:start w:val="1"/>
      <w:numFmt w:val="lowerLetter"/>
      <w:lvlText w:val="%5."/>
      <w:lvlJc w:val="left"/>
      <w:pPr>
        <w:ind w:left="3960" w:hanging="360"/>
      </w:pPr>
    </w:lvl>
    <w:lvl w:ilvl="5" w:tplc="5ECAD4CA" w:tentative="1">
      <w:start w:val="1"/>
      <w:numFmt w:val="lowerRoman"/>
      <w:lvlText w:val="%6."/>
      <w:lvlJc w:val="right"/>
      <w:pPr>
        <w:ind w:left="4680" w:hanging="180"/>
      </w:pPr>
    </w:lvl>
    <w:lvl w:ilvl="6" w:tplc="C3E824CE" w:tentative="1">
      <w:start w:val="1"/>
      <w:numFmt w:val="decimal"/>
      <w:lvlText w:val="%7."/>
      <w:lvlJc w:val="left"/>
      <w:pPr>
        <w:ind w:left="5400" w:hanging="360"/>
      </w:pPr>
    </w:lvl>
    <w:lvl w:ilvl="7" w:tplc="39C21EAE" w:tentative="1">
      <w:start w:val="1"/>
      <w:numFmt w:val="lowerLetter"/>
      <w:lvlText w:val="%8."/>
      <w:lvlJc w:val="left"/>
      <w:pPr>
        <w:ind w:left="6120" w:hanging="360"/>
      </w:pPr>
    </w:lvl>
    <w:lvl w:ilvl="8" w:tplc="46582E68" w:tentative="1">
      <w:start w:val="1"/>
      <w:numFmt w:val="lowerRoman"/>
      <w:lvlText w:val="%9."/>
      <w:lvlJc w:val="right"/>
      <w:pPr>
        <w:ind w:left="6840" w:hanging="180"/>
      </w:pPr>
    </w:lvl>
  </w:abstractNum>
  <w:abstractNum w:abstractNumId="379" w15:restartNumberingAfterBreak="0">
    <w:nsid w:val="0000017F"/>
    <w:multiLevelType w:val="hybridMultilevel"/>
    <w:tmpl w:val="CE680C42"/>
    <w:lvl w:ilvl="0" w:tplc="A99432E6">
      <w:start w:val="1"/>
      <w:numFmt w:val="lowerLetter"/>
      <w:lvlText w:val="(%1)"/>
      <w:lvlJc w:val="left"/>
      <w:pPr>
        <w:ind w:left="1080" w:hanging="360"/>
      </w:pPr>
      <w:rPr>
        <w:rFonts w:ascii="Times New Roman" w:eastAsia="Times New Roman" w:hAnsi="Times New Roman" w:cs="Times New Roman"/>
      </w:rPr>
    </w:lvl>
    <w:lvl w:ilvl="1" w:tplc="EFFC2B2C">
      <w:start w:val="1"/>
      <w:numFmt w:val="lowerRoman"/>
      <w:lvlText w:val="%2."/>
      <w:lvlJc w:val="right"/>
      <w:pPr>
        <w:ind w:left="1800" w:hanging="360"/>
      </w:pPr>
    </w:lvl>
    <w:lvl w:ilvl="2" w:tplc="7F46FDCC" w:tentative="1">
      <w:start w:val="1"/>
      <w:numFmt w:val="lowerRoman"/>
      <w:lvlText w:val="%3."/>
      <w:lvlJc w:val="right"/>
      <w:pPr>
        <w:ind w:left="2520" w:hanging="180"/>
      </w:pPr>
    </w:lvl>
    <w:lvl w:ilvl="3" w:tplc="2CE824A0" w:tentative="1">
      <w:start w:val="1"/>
      <w:numFmt w:val="decimal"/>
      <w:lvlText w:val="%4."/>
      <w:lvlJc w:val="left"/>
      <w:pPr>
        <w:ind w:left="3240" w:hanging="360"/>
      </w:pPr>
    </w:lvl>
    <w:lvl w:ilvl="4" w:tplc="75407BE6" w:tentative="1">
      <w:start w:val="1"/>
      <w:numFmt w:val="lowerLetter"/>
      <w:lvlText w:val="%5."/>
      <w:lvlJc w:val="left"/>
      <w:pPr>
        <w:ind w:left="3960" w:hanging="360"/>
      </w:pPr>
    </w:lvl>
    <w:lvl w:ilvl="5" w:tplc="9D4AD132" w:tentative="1">
      <w:start w:val="1"/>
      <w:numFmt w:val="lowerRoman"/>
      <w:lvlText w:val="%6."/>
      <w:lvlJc w:val="right"/>
      <w:pPr>
        <w:ind w:left="4680" w:hanging="180"/>
      </w:pPr>
    </w:lvl>
    <w:lvl w:ilvl="6" w:tplc="05863D2E" w:tentative="1">
      <w:start w:val="1"/>
      <w:numFmt w:val="decimal"/>
      <w:lvlText w:val="%7."/>
      <w:lvlJc w:val="left"/>
      <w:pPr>
        <w:ind w:left="5400" w:hanging="360"/>
      </w:pPr>
    </w:lvl>
    <w:lvl w:ilvl="7" w:tplc="6D2211E8" w:tentative="1">
      <w:start w:val="1"/>
      <w:numFmt w:val="lowerLetter"/>
      <w:lvlText w:val="%8."/>
      <w:lvlJc w:val="left"/>
      <w:pPr>
        <w:ind w:left="6120" w:hanging="360"/>
      </w:pPr>
    </w:lvl>
    <w:lvl w:ilvl="8" w:tplc="2DCAEA5A" w:tentative="1">
      <w:start w:val="1"/>
      <w:numFmt w:val="lowerRoman"/>
      <w:lvlText w:val="%9."/>
      <w:lvlJc w:val="right"/>
      <w:pPr>
        <w:ind w:left="6840" w:hanging="180"/>
      </w:pPr>
    </w:lvl>
  </w:abstractNum>
  <w:abstractNum w:abstractNumId="380" w15:restartNumberingAfterBreak="0">
    <w:nsid w:val="00000180"/>
    <w:multiLevelType w:val="hybridMultilevel"/>
    <w:tmpl w:val="EDC6691A"/>
    <w:lvl w:ilvl="0" w:tplc="68F26B7A">
      <w:start w:val="1"/>
      <w:numFmt w:val="lowerLetter"/>
      <w:lvlText w:val="(%1)"/>
      <w:lvlJc w:val="left"/>
      <w:pPr>
        <w:ind w:left="1080" w:hanging="360"/>
      </w:pPr>
      <w:rPr>
        <w:rFonts w:ascii="Times New Roman" w:eastAsia="Times New Roman" w:hAnsi="Times New Roman" w:cs="Times New Roman" w:hint="default"/>
      </w:rPr>
    </w:lvl>
    <w:lvl w:ilvl="1" w:tplc="BF84D7E2" w:tentative="1">
      <w:start w:val="1"/>
      <w:numFmt w:val="lowerLetter"/>
      <w:lvlText w:val="%2."/>
      <w:lvlJc w:val="left"/>
      <w:pPr>
        <w:ind w:left="1440" w:hanging="360"/>
      </w:pPr>
    </w:lvl>
    <w:lvl w:ilvl="2" w:tplc="796CBE68" w:tentative="1">
      <w:start w:val="1"/>
      <w:numFmt w:val="lowerRoman"/>
      <w:lvlText w:val="%3."/>
      <w:lvlJc w:val="right"/>
      <w:pPr>
        <w:ind w:left="2160" w:hanging="180"/>
      </w:pPr>
    </w:lvl>
    <w:lvl w:ilvl="3" w:tplc="0DD0404E" w:tentative="1">
      <w:start w:val="1"/>
      <w:numFmt w:val="decimal"/>
      <w:lvlText w:val="%4."/>
      <w:lvlJc w:val="left"/>
      <w:pPr>
        <w:ind w:left="2880" w:hanging="360"/>
      </w:pPr>
    </w:lvl>
    <w:lvl w:ilvl="4" w:tplc="625A802A" w:tentative="1">
      <w:start w:val="1"/>
      <w:numFmt w:val="lowerLetter"/>
      <w:lvlText w:val="%5."/>
      <w:lvlJc w:val="left"/>
      <w:pPr>
        <w:ind w:left="3600" w:hanging="360"/>
      </w:pPr>
    </w:lvl>
    <w:lvl w:ilvl="5" w:tplc="3514C564" w:tentative="1">
      <w:start w:val="1"/>
      <w:numFmt w:val="lowerRoman"/>
      <w:lvlText w:val="%6."/>
      <w:lvlJc w:val="right"/>
      <w:pPr>
        <w:ind w:left="4320" w:hanging="180"/>
      </w:pPr>
    </w:lvl>
    <w:lvl w:ilvl="6" w:tplc="2C9E0A00" w:tentative="1">
      <w:start w:val="1"/>
      <w:numFmt w:val="decimal"/>
      <w:lvlText w:val="%7."/>
      <w:lvlJc w:val="left"/>
      <w:pPr>
        <w:ind w:left="5040" w:hanging="360"/>
      </w:pPr>
    </w:lvl>
    <w:lvl w:ilvl="7" w:tplc="E9CE1DAC" w:tentative="1">
      <w:start w:val="1"/>
      <w:numFmt w:val="lowerLetter"/>
      <w:lvlText w:val="%8."/>
      <w:lvlJc w:val="left"/>
      <w:pPr>
        <w:ind w:left="5760" w:hanging="360"/>
      </w:pPr>
    </w:lvl>
    <w:lvl w:ilvl="8" w:tplc="A36AA6BE" w:tentative="1">
      <w:start w:val="1"/>
      <w:numFmt w:val="lowerRoman"/>
      <w:lvlText w:val="%9."/>
      <w:lvlJc w:val="right"/>
      <w:pPr>
        <w:ind w:left="6480" w:hanging="180"/>
      </w:pPr>
    </w:lvl>
  </w:abstractNum>
  <w:abstractNum w:abstractNumId="381" w15:restartNumberingAfterBreak="0">
    <w:nsid w:val="00000181"/>
    <w:multiLevelType w:val="hybridMultilevel"/>
    <w:tmpl w:val="822C4948"/>
    <w:lvl w:ilvl="0" w:tplc="514A162C">
      <w:start w:val="9"/>
      <w:numFmt w:val="lowerLetter"/>
      <w:lvlText w:val="(%1)"/>
      <w:lvlJc w:val="left"/>
      <w:pPr>
        <w:ind w:left="5400" w:hanging="360"/>
      </w:pPr>
      <w:rPr>
        <w:rFonts w:hint="default"/>
      </w:rPr>
    </w:lvl>
    <w:lvl w:ilvl="1" w:tplc="0088C2B8" w:tentative="1">
      <w:start w:val="1"/>
      <w:numFmt w:val="lowerLetter"/>
      <w:lvlText w:val="%2."/>
      <w:lvlJc w:val="left"/>
      <w:pPr>
        <w:ind w:left="6120" w:hanging="360"/>
      </w:pPr>
    </w:lvl>
    <w:lvl w:ilvl="2" w:tplc="924854E6" w:tentative="1">
      <w:start w:val="1"/>
      <w:numFmt w:val="lowerRoman"/>
      <w:lvlText w:val="%3."/>
      <w:lvlJc w:val="right"/>
      <w:pPr>
        <w:ind w:left="6840" w:hanging="180"/>
      </w:pPr>
    </w:lvl>
    <w:lvl w:ilvl="3" w:tplc="92203E3E" w:tentative="1">
      <w:start w:val="1"/>
      <w:numFmt w:val="decimal"/>
      <w:lvlText w:val="%4."/>
      <w:lvlJc w:val="left"/>
      <w:pPr>
        <w:ind w:left="7560" w:hanging="360"/>
      </w:pPr>
    </w:lvl>
    <w:lvl w:ilvl="4" w:tplc="24426A56" w:tentative="1">
      <w:start w:val="1"/>
      <w:numFmt w:val="lowerLetter"/>
      <w:lvlText w:val="%5."/>
      <w:lvlJc w:val="left"/>
      <w:pPr>
        <w:ind w:left="8280" w:hanging="360"/>
      </w:pPr>
    </w:lvl>
    <w:lvl w:ilvl="5" w:tplc="D94014EA" w:tentative="1">
      <w:start w:val="1"/>
      <w:numFmt w:val="lowerRoman"/>
      <w:lvlText w:val="%6."/>
      <w:lvlJc w:val="right"/>
      <w:pPr>
        <w:ind w:left="9000" w:hanging="180"/>
      </w:pPr>
    </w:lvl>
    <w:lvl w:ilvl="6" w:tplc="9E3258B0" w:tentative="1">
      <w:start w:val="1"/>
      <w:numFmt w:val="decimal"/>
      <w:lvlText w:val="%7."/>
      <w:lvlJc w:val="left"/>
      <w:pPr>
        <w:ind w:left="9720" w:hanging="360"/>
      </w:pPr>
    </w:lvl>
    <w:lvl w:ilvl="7" w:tplc="E294D4D2" w:tentative="1">
      <w:start w:val="1"/>
      <w:numFmt w:val="lowerLetter"/>
      <w:lvlText w:val="%8."/>
      <w:lvlJc w:val="left"/>
      <w:pPr>
        <w:ind w:left="10440" w:hanging="360"/>
      </w:pPr>
    </w:lvl>
    <w:lvl w:ilvl="8" w:tplc="F84E7832" w:tentative="1">
      <w:start w:val="1"/>
      <w:numFmt w:val="lowerRoman"/>
      <w:lvlText w:val="%9."/>
      <w:lvlJc w:val="right"/>
      <w:pPr>
        <w:ind w:left="11160" w:hanging="180"/>
      </w:pPr>
    </w:lvl>
  </w:abstractNum>
  <w:abstractNum w:abstractNumId="382" w15:restartNumberingAfterBreak="0">
    <w:nsid w:val="00000182"/>
    <w:multiLevelType w:val="hybridMultilevel"/>
    <w:tmpl w:val="C0A62102"/>
    <w:lvl w:ilvl="0" w:tplc="B29EF612">
      <w:start w:val="1"/>
      <w:numFmt w:val="lowerLetter"/>
      <w:lvlText w:val="(%1)"/>
      <w:lvlJc w:val="left"/>
      <w:pPr>
        <w:ind w:left="720" w:hanging="360"/>
      </w:pPr>
      <w:rPr>
        <w:rFonts w:hint="default"/>
      </w:rPr>
    </w:lvl>
    <w:lvl w:ilvl="1" w:tplc="DA7C80B0" w:tentative="1">
      <w:start w:val="1"/>
      <w:numFmt w:val="lowerLetter"/>
      <w:lvlText w:val="%2."/>
      <w:lvlJc w:val="left"/>
      <w:pPr>
        <w:ind w:left="1440" w:hanging="360"/>
      </w:pPr>
    </w:lvl>
    <w:lvl w:ilvl="2" w:tplc="5C84B284" w:tentative="1">
      <w:start w:val="1"/>
      <w:numFmt w:val="lowerRoman"/>
      <w:lvlText w:val="%3."/>
      <w:lvlJc w:val="right"/>
      <w:pPr>
        <w:ind w:left="2160" w:hanging="180"/>
      </w:pPr>
    </w:lvl>
    <w:lvl w:ilvl="3" w:tplc="E3D03B64" w:tentative="1">
      <w:start w:val="1"/>
      <w:numFmt w:val="decimal"/>
      <w:lvlText w:val="%4."/>
      <w:lvlJc w:val="left"/>
      <w:pPr>
        <w:ind w:left="2880" w:hanging="360"/>
      </w:pPr>
    </w:lvl>
    <w:lvl w:ilvl="4" w:tplc="EE6C697C" w:tentative="1">
      <w:start w:val="1"/>
      <w:numFmt w:val="lowerLetter"/>
      <w:lvlText w:val="%5."/>
      <w:lvlJc w:val="left"/>
      <w:pPr>
        <w:ind w:left="3600" w:hanging="360"/>
      </w:pPr>
    </w:lvl>
    <w:lvl w:ilvl="5" w:tplc="4E9AF6A4" w:tentative="1">
      <w:start w:val="1"/>
      <w:numFmt w:val="lowerRoman"/>
      <w:lvlText w:val="%6."/>
      <w:lvlJc w:val="right"/>
      <w:pPr>
        <w:ind w:left="4320" w:hanging="180"/>
      </w:pPr>
    </w:lvl>
    <w:lvl w:ilvl="6" w:tplc="91A856D8" w:tentative="1">
      <w:start w:val="1"/>
      <w:numFmt w:val="decimal"/>
      <w:lvlText w:val="%7."/>
      <w:lvlJc w:val="left"/>
      <w:pPr>
        <w:ind w:left="5040" w:hanging="360"/>
      </w:pPr>
    </w:lvl>
    <w:lvl w:ilvl="7" w:tplc="0420B05E" w:tentative="1">
      <w:start w:val="1"/>
      <w:numFmt w:val="lowerLetter"/>
      <w:lvlText w:val="%8."/>
      <w:lvlJc w:val="left"/>
      <w:pPr>
        <w:ind w:left="5760" w:hanging="360"/>
      </w:pPr>
    </w:lvl>
    <w:lvl w:ilvl="8" w:tplc="96CCA67E" w:tentative="1">
      <w:start w:val="1"/>
      <w:numFmt w:val="lowerRoman"/>
      <w:lvlText w:val="%9."/>
      <w:lvlJc w:val="right"/>
      <w:pPr>
        <w:ind w:left="6480" w:hanging="180"/>
      </w:pPr>
    </w:lvl>
  </w:abstractNum>
  <w:abstractNum w:abstractNumId="383" w15:restartNumberingAfterBreak="0">
    <w:nsid w:val="00000183"/>
    <w:multiLevelType w:val="hybridMultilevel"/>
    <w:tmpl w:val="AB6A7B10"/>
    <w:lvl w:ilvl="0" w:tplc="1B141862">
      <w:start w:val="1"/>
      <w:numFmt w:val="bullet"/>
      <w:lvlText w:val=""/>
      <w:lvlJc w:val="left"/>
      <w:pPr>
        <w:ind w:left="720" w:hanging="360"/>
      </w:pPr>
      <w:rPr>
        <w:rFonts w:ascii="Symbol" w:hAnsi="Symbol" w:hint="default"/>
      </w:rPr>
    </w:lvl>
    <w:lvl w:ilvl="1" w:tplc="E0666E08" w:tentative="1">
      <w:start w:val="1"/>
      <w:numFmt w:val="bullet"/>
      <w:lvlText w:val="o"/>
      <w:lvlJc w:val="left"/>
      <w:pPr>
        <w:ind w:left="1440" w:hanging="360"/>
      </w:pPr>
      <w:rPr>
        <w:rFonts w:ascii="Courier New" w:hAnsi="Courier New" w:cs="Courier New" w:hint="default"/>
      </w:rPr>
    </w:lvl>
    <w:lvl w:ilvl="2" w:tplc="A8044834" w:tentative="1">
      <w:start w:val="1"/>
      <w:numFmt w:val="bullet"/>
      <w:lvlText w:val=""/>
      <w:lvlJc w:val="left"/>
      <w:pPr>
        <w:ind w:left="2160" w:hanging="360"/>
      </w:pPr>
      <w:rPr>
        <w:rFonts w:ascii="Wingdings" w:hAnsi="Wingdings" w:hint="default"/>
      </w:rPr>
    </w:lvl>
    <w:lvl w:ilvl="3" w:tplc="5B0C5D0C" w:tentative="1">
      <w:start w:val="1"/>
      <w:numFmt w:val="bullet"/>
      <w:lvlText w:val=""/>
      <w:lvlJc w:val="left"/>
      <w:pPr>
        <w:ind w:left="2880" w:hanging="360"/>
      </w:pPr>
      <w:rPr>
        <w:rFonts w:ascii="Symbol" w:hAnsi="Symbol" w:hint="default"/>
      </w:rPr>
    </w:lvl>
    <w:lvl w:ilvl="4" w:tplc="28524C7E" w:tentative="1">
      <w:start w:val="1"/>
      <w:numFmt w:val="bullet"/>
      <w:lvlText w:val="o"/>
      <w:lvlJc w:val="left"/>
      <w:pPr>
        <w:ind w:left="3600" w:hanging="360"/>
      </w:pPr>
      <w:rPr>
        <w:rFonts w:ascii="Courier New" w:hAnsi="Courier New" w:cs="Courier New" w:hint="default"/>
      </w:rPr>
    </w:lvl>
    <w:lvl w:ilvl="5" w:tplc="D1BCA3E0" w:tentative="1">
      <w:start w:val="1"/>
      <w:numFmt w:val="bullet"/>
      <w:lvlText w:val=""/>
      <w:lvlJc w:val="left"/>
      <w:pPr>
        <w:ind w:left="4320" w:hanging="360"/>
      </w:pPr>
      <w:rPr>
        <w:rFonts w:ascii="Wingdings" w:hAnsi="Wingdings" w:hint="default"/>
      </w:rPr>
    </w:lvl>
    <w:lvl w:ilvl="6" w:tplc="5B2C3A50" w:tentative="1">
      <w:start w:val="1"/>
      <w:numFmt w:val="bullet"/>
      <w:lvlText w:val=""/>
      <w:lvlJc w:val="left"/>
      <w:pPr>
        <w:ind w:left="5040" w:hanging="360"/>
      </w:pPr>
      <w:rPr>
        <w:rFonts w:ascii="Symbol" w:hAnsi="Symbol" w:hint="default"/>
      </w:rPr>
    </w:lvl>
    <w:lvl w:ilvl="7" w:tplc="71C05068" w:tentative="1">
      <w:start w:val="1"/>
      <w:numFmt w:val="bullet"/>
      <w:lvlText w:val="o"/>
      <w:lvlJc w:val="left"/>
      <w:pPr>
        <w:ind w:left="5760" w:hanging="360"/>
      </w:pPr>
      <w:rPr>
        <w:rFonts w:ascii="Courier New" w:hAnsi="Courier New" w:cs="Courier New" w:hint="default"/>
      </w:rPr>
    </w:lvl>
    <w:lvl w:ilvl="8" w:tplc="021427F2" w:tentative="1">
      <w:start w:val="1"/>
      <w:numFmt w:val="bullet"/>
      <w:lvlText w:val=""/>
      <w:lvlJc w:val="left"/>
      <w:pPr>
        <w:ind w:left="6480" w:hanging="360"/>
      </w:pPr>
      <w:rPr>
        <w:rFonts w:ascii="Wingdings" w:hAnsi="Wingdings" w:hint="default"/>
      </w:rPr>
    </w:lvl>
  </w:abstractNum>
  <w:abstractNum w:abstractNumId="384" w15:restartNumberingAfterBreak="0">
    <w:nsid w:val="00000191"/>
    <w:multiLevelType w:val="hybridMultilevel"/>
    <w:tmpl w:val="6E94AB60"/>
    <w:lvl w:ilvl="0" w:tplc="86108546">
      <w:start w:val="1"/>
      <w:numFmt w:val="bullet"/>
      <w:lvlText w:val=""/>
      <w:lvlJc w:val="left"/>
      <w:pPr>
        <w:ind w:left="720" w:hanging="360"/>
      </w:pPr>
      <w:rPr>
        <w:rFonts w:ascii="Symbol" w:hAnsi="Symbol" w:hint="default"/>
      </w:rPr>
    </w:lvl>
    <w:lvl w:ilvl="1" w:tplc="7408B2C2" w:tentative="1">
      <w:start w:val="1"/>
      <w:numFmt w:val="bullet"/>
      <w:lvlText w:val="o"/>
      <w:lvlJc w:val="left"/>
      <w:pPr>
        <w:ind w:left="1440" w:hanging="360"/>
      </w:pPr>
      <w:rPr>
        <w:rFonts w:ascii="Courier New" w:hAnsi="Courier New" w:cs="Courier New" w:hint="default"/>
      </w:rPr>
    </w:lvl>
    <w:lvl w:ilvl="2" w:tplc="64605036" w:tentative="1">
      <w:start w:val="1"/>
      <w:numFmt w:val="bullet"/>
      <w:lvlText w:val=""/>
      <w:lvlJc w:val="left"/>
      <w:pPr>
        <w:ind w:left="2160" w:hanging="360"/>
      </w:pPr>
      <w:rPr>
        <w:rFonts w:ascii="Wingdings" w:hAnsi="Wingdings" w:hint="default"/>
      </w:rPr>
    </w:lvl>
    <w:lvl w:ilvl="3" w:tplc="7CFEB764" w:tentative="1">
      <w:start w:val="1"/>
      <w:numFmt w:val="bullet"/>
      <w:lvlText w:val=""/>
      <w:lvlJc w:val="left"/>
      <w:pPr>
        <w:ind w:left="2880" w:hanging="360"/>
      </w:pPr>
      <w:rPr>
        <w:rFonts w:ascii="Symbol" w:hAnsi="Symbol" w:hint="default"/>
      </w:rPr>
    </w:lvl>
    <w:lvl w:ilvl="4" w:tplc="EB4453E8" w:tentative="1">
      <w:start w:val="1"/>
      <w:numFmt w:val="bullet"/>
      <w:lvlText w:val="o"/>
      <w:lvlJc w:val="left"/>
      <w:pPr>
        <w:ind w:left="3600" w:hanging="360"/>
      </w:pPr>
      <w:rPr>
        <w:rFonts w:ascii="Courier New" w:hAnsi="Courier New" w:cs="Courier New" w:hint="default"/>
      </w:rPr>
    </w:lvl>
    <w:lvl w:ilvl="5" w:tplc="4AAC2F8E" w:tentative="1">
      <w:start w:val="1"/>
      <w:numFmt w:val="bullet"/>
      <w:lvlText w:val=""/>
      <w:lvlJc w:val="left"/>
      <w:pPr>
        <w:ind w:left="4320" w:hanging="360"/>
      </w:pPr>
      <w:rPr>
        <w:rFonts w:ascii="Wingdings" w:hAnsi="Wingdings" w:hint="default"/>
      </w:rPr>
    </w:lvl>
    <w:lvl w:ilvl="6" w:tplc="D632E22A" w:tentative="1">
      <w:start w:val="1"/>
      <w:numFmt w:val="bullet"/>
      <w:lvlText w:val=""/>
      <w:lvlJc w:val="left"/>
      <w:pPr>
        <w:ind w:left="5040" w:hanging="360"/>
      </w:pPr>
      <w:rPr>
        <w:rFonts w:ascii="Symbol" w:hAnsi="Symbol" w:hint="default"/>
      </w:rPr>
    </w:lvl>
    <w:lvl w:ilvl="7" w:tplc="1B1C6BAE" w:tentative="1">
      <w:start w:val="1"/>
      <w:numFmt w:val="bullet"/>
      <w:lvlText w:val="o"/>
      <w:lvlJc w:val="left"/>
      <w:pPr>
        <w:ind w:left="5760" w:hanging="360"/>
      </w:pPr>
      <w:rPr>
        <w:rFonts w:ascii="Courier New" w:hAnsi="Courier New" w:cs="Courier New" w:hint="default"/>
      </w:rPr>
    </w:lvl>
    <w:lvl w:ilvl="8" w:tplc="4B82311C" w:tentative="1">
      <w:start w:val="1"/>
      <w:numFmt w:val="bullet"/>
      <w:lvlText w:val=""/>
      <w:lvlJc w:val="left"/>
      <w:pPr>
        <w:ind w:left="6480" w:hanging="360"/>
      </w:pPr>
      <w:rPr>
        <w:rFonts w:ascii="Wingdings" w:hAnsi="Wingdings" w:hint="default"/>
      </w:rPr>
    </w:lvl>
  </w:abstractNum>
  <w:abstractNum w:abstractNumId="385" w15:restartNumberingAfterBreak="0">
    <w:nsid w:val="00000192"/>
    <w:multiLevelType w:val="hybridMultilevel"/>
    <w:tmpl w:val="C6BA7042"/>
    <w:lvl w:ilvl="0" w:tplc="E2F2DE34">
      <w:start w:val="1"/>
      <w:numFmt w:val="bullet"/>
      <w:lvlText w:val=""/>
      <w:lvlJc w:val="left"/>
      <w:pPr>
        <w:ind w:left="720" w:hanging="360"/>
      </w:pPr>
      <w:rPr>
        <w:rFonts w:ascii="Symbol" w:hAnsi="Symbol" w:hint="default"/>
      </w:rPr>
    </w:lvl>
    <w:lvl w:ilvl="1" w:tplc="FC38B7C4" w:tentative="1">
      <w:start w:val="1"/>
      <w:numFmt w:val="bullet"/>
      <w:lvlText w:val="o"/>
      <w:lvlJc w:val="left"/>
      <w:pPr>
        <w:ind w:left="1440" w:hanging="360"/>
      </w:pPr>
      <w:rPr>
        <w:rFonts w:ascii="Courier New" w:hAnsi="Courier New" w:cs="Courier New" w:hint="default"/>
      </w:rPr>
    </w:lvl>
    <w:lvl w:ilvl="2" w:tplc="6D385C6A" w:tentative="1">
      <w:start w:val="1"/>
      <w:numFmt w:val="bullet"/>
      <w:lvlText w:val=""/>
      <w:lvlJc w:val="left"/>
      <w:pPr>
        <w:ind w:left="2160" w:hanging="360"/>
      </w:pPr>
      <w:rPr>
        <w:rFonts w:ascii="Wingdings" w:hAnsi="Wingdings" w:hint="default"/>
      </w:rPr>
    </w:lvl>
    <w:lvl w:ilvl="3" w:tplc="DF0A4570" w:tentative="1">
      <w:start w:val="1"/>
      <w:numFmt w:val="bullet"/>
      <w:lvlText w:val=""/>
      <w:lvlJc w:val="left"/>
      <w:pPr>
        <w:ind w:left="2880" w:hanging="360"/>
      </w:pPr>
      <w:rPr>
        <w:rFonts w:ascii="Symbol" w:hAnsi="Symbol" w:hint="default"/>
      </w:rPr>
    </w:lvl>
    <w:lvl w:ilvl="4" w:tplc="3A20428E" w:tentative="1">
      <w:start w:val="1"/>
      <w:numFmt w:val="bullet"/>
      <w:lvlText w:val="o"/>
      <w:lvlJc w:val="left"/>
      <w:pPr>
        <w:ind w:left="3600" w:hanging="360"/>
      </w:pPr>
      <w:rPr>
        <w:rFonts w:ascii="Courier New" w:hAnsi="Courier New" w:cs="Courier New" w:hint="default"/>
      </w:rPr>
    </w:lvl>
    <w:lvl w:ilvl="5" w:tplc="95AA198C" w:tentative="1">
      <w:start w:val="1"/>
      <w:numFmt w:val="bullet"/>
      <w:lvlText w:val=""/>
      <w:lvlJc w:val="left"/>
      <w:pPr>
        <w:ind w:left="4320" w:hanging="360"/>
      </w:pPr>
      <w:rPr>
        <w:rFonts w:ascii="Wingdings" w:hAnsi="Wingdings" w:hint="default"/>
      </w:rPr>
    </w:lvl>
    <w:lvl w:ilvl="6" w:tplc="991686E6" w:tentative="1">
      <w:start w:val="1"/>
      <w:numFmt w:val="bullet"/>
      <w:lvlText w:val=""/>
      <w:lvlJc w:val="left"/>
      <w:pPr>
        <w:ind w:left="5040" w:hanging="360"/>
      </w:pPr>
      <w:rPr>
        <w:rFonts w:ascii="Symbol" w:hAnsi="Symbol" w:hint="default"/>
      </w:rPr>
    </w:lvl>
    <w:lvl w:ilvl="7" w:tplc="A8F2E438" w:tentative="1">
      <w:start w:val="1"/>
      <w:numFmt w:val="bullet"/>
      <w:lvlText w:val="o"/>
      <w:lvlJc w:val="left"/>
      <w:pPr>
        <w:ind w:left="5760" w:hanging="360"/>
      </w:pPr>
      <w:rPr>
        <w:rFonts w:ascii="Courier New" w:hAnsi="Courier New" w:cs="Courier New" w:hint="default"/>
      </w:rPr>
    </w:lvl>
    <w:lvl w:ilvl="8" w:tplc="D876C3E6" w:tentative="1">
      <w:start w:val="1"/>
      <w:numFmt w:val="bullet"/>
      <w:lvlText w:val=""/>
      <w:lvlJc w:val="left"/>
      <w:pPr>
        <w:ind w:left="6480" w:hanging="360"/>
      </w:pPr>
      <w:rPr>
        <w:rFonts w:ascii="Wingdings" w:hAnsi="Wingdings" w:hint="default"/>
      </w:rPr>
    </w:lvl>
  </w:abstractNum>
  <w:abstractNum w:abstractNumId="386" w15:restartNumberingAfterBreak="0">
    <w:nsid w:val="00000193"/>
    <w:multiLevelType w:val="hybridMultilevel"/>
    <w:tmpl w:val="233E7238"/>
    <w:lvl w:ilvl="0" w:tplc="02944AEE">
      <w:start w:val="1"/>
      <w:numFmt w:val="bullet"/>
      <w:lvlText w:val=""/>
      <w:lvlJc w:val="left"/>
      <w:pPr>
        <w:ind w:left="720" w:hanging="360"/>
      </w:pPr>
      <w:rPr>
        <w:rFonts w:ascii="Symbol" w:hAnsi="Symbol" w:hint="default"/>
      </w:rPr>
    </w:lvl>
    <w:lvl w:ilvl="1" w:tplc="EFB6A9D4" w:tentative="1">
      <w:start w:val="1"/>
      <w:numFmt w:val="bullet"/>
      <w:lvlText w:val="o"/>
      <w:lvlJc w:val="left"/>
      <w:pPr>
        <w:ind w:left="1440" w:hanging="360"/>
      </w:pPr>
      <w:rPr>
        <w:rFonts w:ascii="Courier New" w:hAnsi="Courier New" w:cs="Courier New" w:hint="default"/>
      </w:rPr>
    </w:lvl>
    <w:lvl w:ilvl="2" w:tplc="C71AD12E" w:tentative="1">
      <w:start w:val="1"/>
      <w:numFmt w:val="bullet"/>
      <w:lvlText w:val=""/>
      <w:lvlJc w:val="left"/>
      <w:pPr>
        <w:ind w:left="2160" w:hanging="360"/>
      </w:pPr>
      <w:rPr>
        <w:rFonts w:ascii="Wingdings" w:hAnsi="Wingdings" w:hint="default"/>
      </w:rPr>
    </w:lvl>
    <w:lvl w:ilvl="3" w:tplc="85EAD4CA" w:tentative="1">
      <w:start w:val="1"/>
      <w:numFmt w:val="bullet"/>
      <w:lvlText w:val=""/>
      <w:lvlJc w:val="left"/>
      <w:pPr>
        <w:ind w:left="2880" w:hanging="360"/>
      </w:pPr>
      <w:rPr>
        <w:rFonts w:ascii="Symbol" w:hAnsi="Symbol" w:hint="default"/>
      </w:rPr>
    </w:lvl>
    <w:lvl w:ilvl="4" w:tplc="DC1A8230" w:tentative="1">
      <w:start w:val="1"/>
      <w:numFmt w:val="bullet"/>
      <w:lvlText w:val="o"/>
      <w:lvlJc w:val="left"/>
      <w:pPr>
        <w:ind w:left="3600" w:hanging="360"/>
      </w:pPr>
      <w:rPr>
        <w:rFonts w:ascii="Courier New" w:hAnsi="Courier New" w:cs="Courier New" w:hint="default"/>
      </w:rPr>
    </w:lvl>
    <w:lvl w:ilvl="5" w:tplc="FC04D0D0" w:tentative="1">
      <w:start w:val="1"/>
      <w:numFmt w:val="bullet"/>
      <w:lvlText w:val=""/>
      <w:lvlJc w:val="left"/>
      <w:pPr>
        <w:ind w:left="4320" w:hanging="360"/>
      </w:pPr>
      <w:rPr>
        <w:rFonts w:ascii="Wingdings" w:hAnsi="Wingdings" w:hint="default"/>
      </w:rPr>
    </w:lvl>
    <w:lvl w:ilvl="6" w:tplc="75DC12D2" w:tentative="1">
      <w:start w:val="1"/>
      <w:numFmt w:val="bullet"/>
      <w:lvlText w:val=""/>
      <w:lvlJc w:val="left"/>
      <w:pPr>
        <w:ind w:left="5040" w:hanging="360"/>
      </w:pPr>
      <w:rPr>
        <w:rFonts w:ascii="Symbol" w:hAnsi="Symbol" w:hint="default"/>
      </w:rPr>
    </w:lvl>
    <w:lvl w:ilvl="7" w:tplc="75D8619C" w:tentative="1">
      <w:start w:val="1"/>
      <w:numFmt w:val="bullet"/>
      <w:lvlText w:val="o"/>
      <w:lvlJc w:val="left"/>
      <w:pPr>
        <w:ind w:left="5760" w:hanging="360"/>
      </w:pPr>
      <w:rPr>
        <w:rFonts w:ascii="Courier New" w:hAnsi="Courier New" w:cs="Courier New" w:hint="default"/>
      </w:rPr>
    </w:lvl>
    <w:lvl w:ilvl="8" w:tplc="1E6EA718" w:tentative="1">
      <w:start w:val="1"/>
      <w:numFmt w:val="bullet"/>
      <w:lvlText w:val=""/>
      <w:lvlJc w:val="left"/>
      <w:pPr>
        <w:ind w:left="6480" w:hanging="360"/>
      </w:pPr>
      <w:rPr>
        <w:rFonts w:ascii="Wingdings" w:hAnsi="Wingdings" w:hint="default"/>
      </w:rPr>
    </w:lvl>
  </w:abstractNum>
  <w:abstractNum w:abstractNumId="387" w15:restartNumberingAfterBreak="0">
    <w:nsid w:val="00000194"/>
    <w:multiLevelType w:val="hybridMultilevel"/>
    <w:tmpl w:val="3566E41E"/>
    <w:lvl w:ilvl="0" w:tplc="1CEE4A96">
      <w:start w:val="1"/>
      <w:numFmt w:val="bullet"/>
      <w:lvlText w:val=""/>
      <w:lvlJc w:val="left"/>
      <w:pPr>
        <w:tabs>
          <w:tab w:val="num" w:pos="360"/>
        </w:tabs>
        <w:ind w:left="360" w:hanging="360"/>
      </w:pPr>
      <w:rPr>
        <w:rFonts w:ascii="Symbol" w:hAnsi="Symbol" w:hint="default"/>
      </w:rPr>
    </w:lvl>
    <w:lvl w:ilvl="1" w:tplc="C4B86152" w:tentative="1">
      <w:start w:val="1"/>
      <w:numFmt w:val="bullet"/>
      <w:lvlText w:val="o"/>
      <w:lvlJc w:val="left"/>
      <w:pPr>
        <w:tabs>
          <w:tab w:val="num" w:pos="720"/>
        </w:tabs>
        <w:ind w:left="720" w:hanging="360"/>
      </w:pPr>
      <w:rPr>
        <w:rFonts w:ascii="Courier New" w:hAnsi="Courier New" w:cs="Courier New" w:hint="default"/>
      </w:rPr>
    </w:lvl>
    <w:lvl w:ilvl="2" w:tplc="E2C6692E" w:tentative="1">
      <w:start w:val="1"/>
      <w:numFmt w:val="bullet"/>
      <w:lvlText w:val=""/>
      <w:lvlJc w:val="left"/>
      <w:pPr>
        <w:tabs>
          <w:tab w:val="num" w:pos="1440"/>
        </w:tabs>
        <w:ind w:left="1440" w:hanging="360"/>
      </w:pPr>
      <w:rPr>
        <w:rFonts w:ascii="Wingdings" w:hAnsi="Wingdings" w:hint="default"/>
      </w:rPr>
    </w:lvl>
    <w:lvl w:ilvl="3" w:tplc="7412375E" w:tentative="1">
      <w:start w:val="1"/>
      <w:numFmt w:val="bullet"/>
      <w:lvlText w:val=""/>
      <w:lvlJc w:val="left"/>
      <w:pPr>
        <w:tabs>
          <w:tab w:val="num" w:pos="2160"/>
        </w:tabs>
        <w:ind w:left="2160" w:hanging="360"/>
      </w:pPr>
      <w:rPr>
        <w:rFonts w:ascii="Symbol" w:hAnsi="Symbol" w:hint="default"/>
      </w:rPr>
    </w:lvl>
    <w:lvl w:ilvl="4" w:tplc="91968B68" w:tentative="1">
      <w:start w:val="1"/>
      <w:numFmt w:val="bullet"/>
      <w:lvlText w:val="o"/>
      <w:lvlJc w:val="left"/>
      <w:pPr>
        <w:tabs>
          <w:tab w:val="num" w:pos="2880"/>
        </w:tabs>
        <w:ind w:left="2880" w:hanging="360"/>
      </w:pPr>
      <w:rPr>
        <w:rFonts w:ascii="Courier New" w:hAnsi="Courier New" w:cs="Courier New" w:hint="default"/>
      </w:rPr>
    </w:lvl>
    <w:lvl w:ilvl="5" w:tplc="969458A8" w:tentative="1">
      <w:start w:val="1"/>
      <w:numFmt w:val="bullet"/>
      <w:lvlText w:val=""/>
      <w:lvlJc w:val="left"/>
      <w:pPr>
        <w:tabs>
          <w:tab w:val="num" w:pos="3600"/>
        </w:tabs>
        <w:ind w:left="3600" w:hanging="360"/>
      </w:pPr>
      <w:rPr>
        <w:rFonts w:ascii="Wingdings" w:hAnsi="Wingdings" w:hint="default"/>
      </w:rPr>
    </w:lvl>
    <w:lvl w:ilvl="6" w:tplc="965A88C6" w:tentative="1">
      <w:start w:val="1"/>
      <w:numFmt w:val="bullet"/>
      <w:lvlText w:val=""/>
      <w:lvlJc w:val="left"/>
      <w:pPr>
        <w:tabs>
          <w:tab w:val="num" w:pos="4320"/>
        </w:tabs>
        <w:ind w:left="4320" w:hanging="360"/>
      </w:pPr>
      <w:rPr>
        <w:rFonts w:ascii="Symbol" w:hAnsi="Symbol" w:hint="default"/>
      </w:rPr>
    </w:lvl>
    <w:lvl w:ilvl="7" w:tplc="B0C4E4B2" w:tentative="1">
      <w:start w:val="1"/>
      <w:numFmt w:val="bullet"/>
      <w:lvlText w:val="o"/>
      <w:lvlJc w:val="left"/>
      <w:pPr>
        <w:tabs>
          <w:tab w:val="num" w:pos="5040"/>
        </w:tabs>
        <w:ind w:left="5040" w:hanging="360"/>
      </w:pPr>
      <w:rPr>
        <w:rFonts w:ascii="Courier New" w:hAnsi="Courier New" w:cs="Courier New" w:hint="default"/>
      </w:rPr>
    </w:lvl>
    <w:lvl w:ilvl="8" w:tplc="0D583CCA" w:tentative="1">
      <w:start w:val="1"/>
      <w:numFmt w:val="bullet"/>
      <w:lvlText w:val=""/>
      <w:lvlJc w:val="left"/>
      <w:pPr>
        <w:tabs>
          <w:tab w:val="num" w:pos="5760"/>
        </w:tabs>
        <w:ind w:left="5760" w:hanging="360"/>
      </w:pPr>
      <w:rPr>
        <w:rFonts w:ascii="Wingdings" w:hAnsi="Wingdings" w:hint="default"/>
      </w:rPr>
    </w:lvl>
  </w:abstractNum>
  <w:abstractNum w:abstractNumId="388" w15:restartNumberingAfterBreak="0">
    <w:nsid w:val="00000195"/>
    <w:multiLevelType w:val="multilevel"/>
    <w:tmpl w:val="CA280EE2"/>
    <w:lvl w:ilvl="0">
      <w:start w:val="1"/>
      <w:numFmt w:val="decimal"/>
      <w:pStyle w:val="Heading17"/>
      <w:lvlText w:val="IV.B.%1"/>
      <w:lvlJc w:val="left"/>
      <w:pPr>
        <w:tabs>
          <w:tab w:val="num" w:pos="720"/>
        </w:tabs>
        <w:ind w:left="720" w:hanging="720"/>
      </w:pPr>
      <w:rPr>
        <w:rFonts w:hint="default"/>
        <w:b/>
        <w:i w:val="0"/>
        <w:color w:val="000000"/>
      </w:rPr>
    </w:lvl>
    <w:lvl w:ilvl="1">
      <w:start w:val="1"/>
      <w:numFmt w:val="decimal"/>
      <w:pStyle w:val="Heading24"/>
      <w:lvlText w:val="IV.B.%1.%2"/>
      <w:lvlJc w:val="left"/>
      <w:pPr>
        <w:tabs>
          <w:tab w:val="num" w:pos="1800"/>
        </w:tabs>
        <w:ind w:left="1800" w:hanging="1080"/>
      </w:pPr>
      <w:rPr>
        <w:rFonts w:hint="default"/>
        <w:b/>
        <w:i w:val="0"/>
        <w:color w:val="000000"/>
      </w:rPr>
    </w:lvl>
    <w:lvl w:ilvl="2">
      <w:start w:val="1"/>
      <w:numFmt w:val="decimal"/>
      <w:pStyle w:val="Heading34"/>
      <w:lvlText w:val="(%3)"/>
      <w:lvlJc w:val="left"/>
      <w:pPr>
        <w:tabs>
          <w:tab w:val="num" w:pos="2520"/>
        </w:tabs>
        <w:ind w:left="2520" w:hanging="720"/>
      </w:pPr>
      <w:rPr>
        <w:rFonts w:hint="default"/>
      </w:rPr>
    </w:lvl>
    <w:lvl w:ilvl="3">
      <w:start w:val="1"/>
      <w:numFmt w:val="decimal"/>
      <w:pStyle w:val="Heading44"/>
      <w:lvlText w:val="%4.0"/>
      <w:lvlJc w:val="left"/>
      <w:pPr>
        <w:tabs>
          <w:tab w:val="num" w:pos="720"/>
        </w:tabs>
        <w:ind w:left="720" w:hanging="720"/>
      </w:pPr>
      <w:rPr>
        <w:rFonts w:hint="default"/>
      </w:rPr>
    </w:lvl>
    <w:lvl w:ilvl="4">
      <w:start w:val="1"/>
      <w:numFmt w:val="lowerLetter"/>
      <w:pStyle w:val="Heading52"/>
      <w:lvlText w:val="(%5)"/>
      <w:lvlJc w:val="left"/>
      <w:pPr>
        <w:tabs>
          <w:tab w:val="num" w:pos="1800"/>
        </w:tabs>
        <w:ind w:left="1800" w:hanging="360"/>
      </w:pPr>
      <w:rPr>
        <w:rFonts w:hint="default"/>
      </w:rPr>
    </w:lvl>
    <w:lvl w:ilvl="5">
      <w:start w:val="1"/>
      <w:numFmt w:val="lowerRoman"/>
      <w:pStyle w:val="Heading62"/>
      <w:lvlText w:val="(%6)"/>
      <w:lvlJc w:val="left"/>
      <w:pPr>
        <w:tabs>
          <w:tab w:val="num" w:pos="2520"/>
        </w:tabs>
        <w:ind w:left="2160" w:hanging="360"/>
      </w:pPr>
      <w:rPr>
        <w:rFonts w:hint="default"/>
      </w:rPr>
    </w:lvl>
    <w:lvl w:ilvl="6">
      <w:start w:val="1"/>
      <w:numFmt w:val="decimal"/>
      <w:pStyle w:val="Heading72"/>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9" w15:restartNumberingAfterBreak="0">
    <w:nsid w:val="00000196"/>
    <w:multiLevelType w:val="multilevel"/>
    <w:tmpl w:val="678E14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0" w15:restartNumberingAfterBreak="0">
    <w:nsid w:val="00000197"/>
    <w:multiLevelType w:val="hybridMultilevel"/>
    <w:tmpl w:val="586E0616"/>
    <w:lvl w:ilvl="0" w:tplc="BBD08980">
      <w:start w:val="1"/>
      <w:numFmt w:val="bullet"/>
      <w:lvlText w:val=""/>
      <w:lvlJc w:val="left"/>
      <w:pPr>
        <w:ind w:left="360" w:hanging="360"/>
      </w:pPr>
      <w:rPr>
        <w:rFonts w:ascii="Symbol" w:hAnsi="Symbol" w:hint="default"/>
      </w:rPr>
    </w:lvl>
    <w:lvl w:ilvl="1" w:tplc="723A769E" w:tentative="1">
      <w:start w:val="1"/>
      <w:numFmt w:val="bullet"/>
      <w:lvlText w:val="o"/>
      <w:lvlJc w:val="left"/>
      <w:pPr>
        <w:ind w:left="1080" w:hanging="360"/>
      </w:pPr>
      <w:rPr>
        <w:rFonts w:ascii="Courier New" w:hAnsi="Courier New" w:hint="default"/>
      </w:rPr>
    </w:lvl>
    <w:lvl w:ilvl="2" w:tplc="1B1A2620" w:tentative="1">
      <w:start w:val="1"/>
      <w:numFmt w:val="bullet"/>
      <w:lvlText w:val=""/>
      <w:lvlJc w:val="left"/>
      <w:pPr>
        <w:ind w:left="1800" w:hanging="360"/>
      </w:pPr>
      <w:rPr>
        <w:rFonts w:ascii="Wingdings" w:hAnsi="Wingdings" w:hint="default"/>
      </w:rPr>
    </w:lvl>
    <w:lvl w:ilvl="3" w:tplc="0F94F292" w:tentative="1">
      <w:start w:val="1"/>
      <w:numFmt w:val="bullet"/>
      <w:lvlText w:val=""/>
      <w:lvlJc w:val="left"/>
      <w:pPr>
        <w:ind w:left="2520" w:hanging="360"/>
      </w:pPr>
      <w:rPr>
        <w:rFonts w:ascii="Symbol" w:hAnsi="Symbol" w:hint="default"/>
      </w:rPr>
    </w:lvl>
    <w:lvl w:ilvl="4" w:tplc="5BA89E08" w:tentative="1">
      <w:start w:val="1"/>
      <w:numFmt w:val="bullet"/>
      <w:lvlText w:val="o"/>
      <w:lvlJc w:val="left"/>
      <w:pPr>
        <w:ind w:left="3240" w:hanging="360"/>
      </w:pPr>
      <w:rPr>
        <w:rFonts w:ascii="Courier New" w:hAnsi="Courier New" w:hint="default"/>
      </w:rPr>
    </w:lvl>
    <w:lvl w:ilvl="5" w:tplc="08121A66" w:tentative="1">
      <w:start w:val="1"/>
      <w:numFmt w:val="bullet"/>
      <w:lvlText w:val=""/>
      <w:lvlJc w:val="left"/>
      <w:pPr>
        <w:ind w:left="3960" w:hanging="360"/>
      </w:pPr>
      <w:rPr>
        <w:rFonts w:ascii="Wingdings" w:hAnsi="Wingdings" w:hint="default"/>
      </w:rPr>
    </w:lvl>
    <w:lvl w:ilvl="6" w:tplc="36E09914" w:tentative="1">
      <w:start w:val="1"/>
      <w:numFmt w:val="bullet"/>
      <w:lvlText w:val=""/>
      <w:lvlJc w:val="left"/>
      <w:pPr>
        <w:ind w:left="4680" w:hanging="360"/>
      </w:pPr>
      <w:rPr>
        <w:rFonts w:ascii="Symbol" w:hAnsi="Symbol" w:hint="default"/>
      </w:rPr>
    </w:lvl>
    <w:lvl w:ilvl="7" w:tplc="1A86C544" w:tentative="1">
      <w:start w:val="1"/>
      <w:numFmt w:val="bullet"/>
      <w:lvlText w:val="o"/>
      <w:lvlJc w:val="left"/>
      <w:pPr>
        <w:ind w:left="5400" w:hanging="360"/>
      </w:pPr>
      <w:rPr>
        <w:rFonts w:ascii="Courier New" w:hAnsi="Courier New" w:hint="default"/>
      </w:rPr>
    </w:lvl>
    <w:lvl w:ilvl="8" w:tplc="37DC750A" w:tentative="1">
      <w:start w:val="1"/>
      <w:numFmt w:val="bullet"/>
      <w:lvlText w:val=""/>
      <w:lvlJc w:val="left"/>
      <w:pPr>
        <w:ind w:left="6120" w:hanging="360"/>
      </w:pPr>
      <w:rPr>
        <w:rFonts w:ascii="Wingdings" w:hAnsi="Wingdings" w:hint="default"/>
      </w:rPr>
    </w:lvl>
  </w:abstractNum>
  <w:abstractNum w:abstractNumId="391" w15:restartNumberingAfterBreak="0">
    <w:nsid w:val="00000198"/>
    <w:multiLevelType w:val="hybridMultilevel"/>
    <w:tmpl w:val="B754A604"/>
    <w:lvl w:ilvl="0" w:tplc="371EE836">
      <w:start w:val="1"/>
      <w:numFmt w:val="bullet"/>
      <w:lvlText w:val=""/>
      <w:lvlJc w:val="left"/>
      <w:pPr>
        <w:ind w:left="360" w:hanging="360"/>
      </w:pPr>
      <w:rPr>
        <w:rFonts w:ascii="Symbol" w:hAnsi="Symbol" w:hint="default"/>
      </w:rPr>
    </w:lvl>
    <w:lvl w:ilvl="1" w:tplc="F1DAE1AA">
      <w:start w:val="1"/>
      <w:numFmt w:val="bullet"/>
      <w:lvlText w:val="o"/>
      <w:lvlJc w:val="left"/>
      <w:pPr>
        <w:ind w:left="1080" w:hanging="360"/>
      </w:pPr>
      <w:rPr>
        <w:rFonts w:ascii="Courier New" w:hAnsi="Courier New" w:hint="default"/>
      </w:rPr>
    </w:lvl>
    <w:lvl w:ilvl="2" w:tplc="DE6C6DF6" w:tentative="1">
      <w:start w:val="1"/>
      <w:numFmt w:val="bullet"/>
      <w:lvlText w:val=""/>
      <w:lvlJc w:val="left"/>
      <w:pPr>
        <w:ind w:left="1800" w:hanging="360"/>
      </w:pPr>
      <w:rPr>
        <w:rFonts w:ascii="Wingdings" w:hAnsi="Wingdings" w:hint="default"/>
      </w:rPr>
    </w:lvl>
    <w:lvl w:ilvl="3" w:tplc="EBE08436" w:tentative="1">
      <w:start w:val="1"/>
      <w:numFmt w:val="bullet"/>
      <w:lvlText w:val=""/>
      <w:lvlJc w:val="left"/>
      <w:pPr>
        <w:ind w:left="2520" w:hanging="360"/>
      </w:pPr>
      <w:rPr>
        <w:rFonts w:ascii="Symbol" w:hAnsi="Symbol" w:hint="default"/>
      </w:rPr>
    </w:lvl>
    <w:lvl w:ilvl="4" w:tplc="811A3782" w:tentative="1">
      <w:start w:val="1"/>
      <w:numFmt w:val="bullet"/>
      <w:lvlText w:val="o"/>
      <w:lvlJc w:val="left"/>
      <w:pPr>
        <w:ind w:left="3240" w:hanging="360"/>
      </w:pPr>
      <w:rPr>
        <w:rFonts w:ascii="Courier New" w:hAnsi="Courier New" w:hint="default"/>
      </w:rPr>
    </w:lvl>
    <w:lvl w:ilvl="5" w:tplc="081EB9E6" w:tentative="1">
      <w:start w:val="1"/>
      <w:numFmt w:val="bullet"/>
      <w:lvlText w:val=""/>
      <w:lvlJc w:val="left"/>
      <w:pPr>
        <w:ind w:left="3960" w:hanging="360"/>
      </w:pPr>
      <w:rPr>
        <w:rFonts w:ascii="Wingdings" w:hAnsi="Wingdings" w:hint="default"/>
      </w:rPr>
    </w:lvl>
    <w:lvl w:ilvl="6" w:tplc="2EE4558C" w:tentative="1">
      <w:start w:val="1"/>
      <w:numFmt w:val="bullet"/>
      <w:lvlText w:val=""/>
      <w:lvlJc w:val="left"/>
      <w:pPr>
        <w:ind w:left="4680" w:hanging="360"/>
      </w:pPr>
      <w:rPr>
        <w:rFonts w:ascii="Symbol" w:hAnsi="Symbol" w:hint="default"/>
      </w:rPr>
    </w:lvl>
    <w:lvl w:ilvl="7" w:tplc="33DC0B28" w:tentative="1">
      <w:start w:val="1"/>
      <w:numFmt w:val="bullet"/>
      <w:lvlText w:val="o"/>
      <w:lvlJc w:val="left"/>
      <w:pPr>
        <w:ind w:left="5400" w:hanging="360"/>
      </w:pPr>
      <w:rPr>
        <w:rFonts w:ascii="Courier New" w:hAnsi="Courier New" w:hint="default"/>
      </w:rPr>
    </w:lvl>
    <w:lvl w:ilvl="8" w:tplc="736C758E" w:tentative="1">
      <w:start w:val="1"/>
      <w:numFmt w:val="bullet"/>
      <w:lvlText w:val=""/>
      <w:lvlJc w:val="left"/>
      <w:pPr>
        <w:ind w:left="6120" w:hanging="360"/>
      </w:pPr>
      <w:rPr>
        <w:rFonts w:ascii="Wingdings" w:hAnsi="Wingdings" w:hint="default"/>
      </w:rPr>
    </w:lvl>
  </w:abstractNum>
  <w:abstractNum w:abstractNumId="392" w15:restartNumberingAfterBreak="0">
    <w:nsid w:val="00000199"/>
    <w:multiLevelType w:val="hybridMultilevel"/>
    <w:tmpl w:val="91168E5C"/>
    <w:lvl w:ilvl="0" w:tplc="81A2823E">
      <w:start w:val="1"/>
      <w:numFmt w:val="bullet"/>
      <w:lvlText w:val=""/>
      <w:lvlJc w:val="left"/>
      <w:pPr>
        <w:ind w:left="360" w:hanging="360"/>
      </w:pPr>
      <w:rPr>
        <w:rFonts w:ascii="Symbol" w:hAnsi="Symbol" w:hint="default"/>
      </w:rPr>
    </w:lvl>
    <w:lvl w:ilvl="1" w:tplc="EF787EC2" w:tentative="1">
      <w:start w:val="1"/>
      <w:numFmt w:val="bullet"/>
      <w:lvlText w:val="o"/>
      <w:lvlJc w:val="left"/>
      <w:pPr>
        <w:ind w:left="1080" w:hanging="360"/>
      </w:pPr>
      <w:rPr>
        <w:rFonts w:ascii="Courier New" w:hAnsi="Courier New" w:cs="Courier New" w:hint="default"/>
      </w:rPr>
    </w:lvl>
    <w:lvl w:ilvl="2" w:tplc="8078FC7C" w:tentative="1">
      <w:start w:val="1"/>
      <w:numFmt w:val="bullet"/>
      <w:lvlText w:val=""/>
      <w:lvlJc w:val="left"/>
      <w:pPr>
        <w:ind w:left="1800" w:hanging="360"/>
      </w:pPr>
      <w:rPr>
        <w:rFonts w:ascii="Wingdings" w:hAnsi="Wingdings" w:hint="default"/>
      </w:rPr>
    </w:lvl>
    <w:lvl w:ilvl="3" w:tplc="C04CA03A" w:tentative="1">
      <w:start w:val="1"/>
      <w:numFmt w:val="bullet"/>
      <w:lvlText w:val=""/>
      <w:lvlJc w:val="left"/>
      <w:pPr>
        <w:ind w:left="2520" w:hanging="360"/>
      </w:pPr>
      <w:rPr>
        <w:rFonts w:ascii="Symbol" w:hAnsi="Symbol" w:hint="default"/>
      </w:rPr>
    </w:lvl>
    <w:lvl w:ilvl="4" w:tplc="825C9A06" w:tentative="1">
      <w:start w:val="1"/>
      <w:numFmt w:val="bullet"/>
      <w:lvlText w:val="o"/>
      <w:lvlJc w:val="left"/>
      <w:pPr>
        <w:ind w:left="3240" w:hanging="360"/>
      </w:pPr>
      <w:rPr>
        <w:rFonts w:ascii="Courier New" w:hAnsi="Courier New" w:cs="Courier New" w:hint="default"/>
      </w:rPr>
    </w:lvl>
    <w:lvl w:ilvl="5" w:tplc="4D68FA7A" w:tentative="1">
      <w:start w:val="1"/>
      <w:numFmt w:val="bullet"/>
      <w:lvlText w:val=""/>
      <w:lvlJc w:val="left"/>
      <w:pPr>
        <w:ind w:left="3960" w:hanging="360"/>
      </w:pPr>
      <w:rPr>
        <w:rFonts w:ascii="Wingdings" w:hAnsi="Wingdings" w:hint="default"/>
      </w:rPr>
    </w:lvl>
    <w:lvl w:ilvl="6" w:tplc="9C5E5E02" w:tentative="1">
      <w:start w:val="1"/>
      <w:numFmt w:val="bullet"/>
      <w:lvlText w:val=""/>
      <w:lvlJc w:val="left"/>
      <w:pPr>
        <w:ind w:left="4680" w:hanging="360"/>
      </w:pPr>
      <w:rPr>
        <w:rFonts w:ascii="Symbol" w:hAnsi="Symbol" w:hint="default"/>
      </w:rPr>
    </w:lvl>
    <w:lvl w:ilvl="7" w:tplc="0C6CFD6E" w:tentative="1">
      <w:start w:val="1"/>
      <w:numFmt w:val="bullet"/>
      <w:lvlText w:val="o"/>
      <w:lvlJc w:val="left"/>
      <w:pPr>
        <w:ind w:left="5400" w:hanging="360"/>
      </w:pPr>
      <w:rPr>
        <w:rFonts w:ascii="Courier New" w:hAnsi="Courier New" w:cs="Courier New" w:hint="default"/>
      </w:rPr>
    </w:lvl>
    <w:lvl w:ilvl="8" w:tplc="064A8240" w:tentative="1">
      <w:start w:val="1"/>
      <w:numFmt w:val="bullet"/>
      <w:lvlText w:val=""/>
      <w:lvlJc w:val="left"/>
      <w:pPr>
        <w:ind w:left="6120" w:hanging="360"/>
      </w:pPr>
      <w:rPr>
        <w:rFonts w:ascii="Wingdings" w:hAnsi="Wingdings" w:hint="default"/>
      </w:rPr>
    </w:lvl>
  </w:abstractNum>
  <w:abstractNum w:abstractNumId="393" w15:restartNumberingAfterBreak="0">
    <w:nsid w:val="0000019A"/>
    <w:multiLevelType w:val="hybridMultilevel"/>
    <w:tmpl w:val="B342898E"/>
    <w:lvl w:ilvl="0" w:tplc="AF34FB92">
      <w:start w:val="1"/>
      <w:numFmt w:val="bullet"/>
      <w:lvlText w:val=""/>
      <w:lvlJc w:val="left"/>
      <w:pPr>
        <w:ind w:left="360" w:hanging="360"/>
      </w:pPr>
      <w:rPr>
        <w:rFonts w:ascii="Symbol" w:hAnsi="Symbol" w:hint="default"/>
      </w:rPr>
    </w:lvl>
    <w:lvl w:ilvl="1" w:tplc="DBA848B4" w:tentative="1">
      <w:start w:val="1"/>
      <w:numFmt w:val="bullet"/>
      <w:lvlText w:val="o"/>
      <w:lvlJc w:val="left"/>
      <w:pPr>
        <w:ind w:left="1080" w:hanging="360"/>
      </w:pPr>
      <w:rPr>
        <w:rFonts w:ascii="Courier New" w:hAnsi="Courier New" w:hint="default"/>
      </w:rPr>
    </w:lvl>
    <w:lvl w:ilvl="2" w:tplc="9630417E" w:tentative="1">
      <w:start w:val="1"/>
      <w:numFmt w:val="bullet"/>
      <w:lvlText w:val=""/>
      <w:lvlJc w:val="left"/>
      <w:pPr>
        <w:ind w:left="1800" w:hanging="360"/>
      </w:pPr>
      <w:rPr>
        <w:rFonts w:ascii="Wingdings" w:hAnsi="Wingdings" w:hint="default"/>
      </w:rPr>
    </w:lvl>
    <w:lvl w:ilvl="3" w:tplc="E92E2718" w:tentative="1">
      <w:start w:val="1"/>
      <w:numFmt w:val="bullet"/>
      <w:lvlText w:val=""/>
      <w:lvlJc w:val="left"/>
      <w:pPr>
        <w:ind w:left="2520" w:hanging="360"/>
      </w:pPr>
      <w:rPr>
        <w:rFonts w:ascii="Symbol" w:hAnsi="Symbol" w:hint="default"/>
      </w:rPr>
    </w:lvl>
    <w:lvl w:ilvl="4" w:tplc="336C022A" w:tentative="1">
      <w:start w:val="1"/>
      <w:numFmt w:val="bullet"/>
      <w:lvlText w:val="o"/>
      <w:lvlJc w:val="left"/>
      <w:pPr>
        <w:ind w:left="3240" w:hanging="360"/>
      </w:pPr>
      <w:rPr>
        <w:rFonts w:ascii="Courier New" w:hAnsi="Courier New" w:hint="default"/>
      </w:rPr>
    </w:lvl>
    <w:lvl w:ilvl="5" w:tplc="7D34A956" w:tentative="1">
      <w:start w:val="1"/>
      <w:numFmt w:val="bullet"/>
      <w:lvlText w:val=""/>
      <w:lvlJc w:val="left"/>
      <w:pPr>
        <w:ind w:left="3960" w:hanging="360"/>
      </w:pPr>
      <w:rPr>
        <w:rFonts w:ascii="Wingdings" w:hAnsi="Wingdings" w:hint="default"/>
      </w:rPr>
    </w:lvl>
    <w:lvl w:ilvl="6" w:tplc="B7D4B8D0" w:tentative="1">
      <w:start w:val="1"/>
      <w:numFmt w:val="bullet"/>
      <w:lvlText w:val=""/>
      <w:lvlJc w:val="left"/>
      <w:pPr>
        <w:ind w:left="4680" w:hanging="360"/>
      </w:pPr>
      <w:rPr>
        <w:rFonts w:ascii="Symbol" w:hAnsi="Symbol" w:hint="default"/>
      </w:rPr>
    </w:lvl>
    <w:lvl w:ilvl="7" w:tplc="8F1EEA9E" w:tentative="1">
      <w:start w:val="1"/>
      <w:numFmt w:val="bullet"/>
      <w:lvlText w:val="o"/>
      <w:lvlJc w:val="left"/>
      <w:pPr>
        <w:ind w:left="5400" w:hanging="360"/>
      </w:pPr>
      <w:rPr>
        <w:rFonts w:ascii="Courier New" w:hAnsi="Courier New" w:hint="default"/>
      </w:rPr>
    </w:lvl>
    <w:lvl w:ilvl="8" w:tplc="6FC669FA" w:tentative="1">
      <w:start w:val="1"/>
      <w:numFmt w:val="bullet"/>
      <w:lvlText w:val=""/>
      <w:lvlJc w:val="left"/>
      <w:pPr>
        <w:ind w:left="6120" w:hanging="360"/>
      </w:pPr>
      <w:rPr>
        <w:rFonts w:ascii="Wingdings" w:hAnsi="Wingdings" w:hint="default"/>
      </w:rPr>
    </w:lvl>
  </w:abstractNum>
  <w:abstractNum w:abstractNumId="394" w15:restartNumberingAfterBreak="0">
    <w:nsid w:val="0000019B"/>
    <w:multiLevelType w:val="hybridMultilevel"/>
    <w:tmpl w:val="C67AB266"/>
    <w:lvl w:ilvl="0" w:tplc="BB3EB676">
      <w:start w:val="1"/>
      <w:numFmt w:val="bullet"/>
      <w:lvlText w:val=""/>
      <w:lvlJc w:val="left"/>
      <w:pPr>
        <w:ind w:left="360" w:hanging="360"/>
      </w:pPr>
      <w:rPr>
        <w:rFonts w:ascii="Symbol" w:hAnsi="Symbol" w:hint="default"/>
      </w:rPr>
    </w:lvl>
    <w:lvl w:ilvl="1" w:tplc="54B0742C" w:tentative="1">
      <w:start w:val="1"/>
      <w:numFmt w:val="bullet"/>
      <w:lvlText w:val="o"/>
      <w:lvlJc w:val="left"/>
      <w:pPr>
        <w:ind w:left="1080" w:hanging="360"/>
      </w:pPr>
      <w:rPr>
        <w:rFonts w:ascii="Courier New" w:hAnsi="Courier New" w:hint="default"/>
      </w:rPr>
    </w:lvl>
    <w:lvl w:ilvl="2" w:tplc="55C04190" w:tentative="1">
      <w:start w:val="1"/>
      <w:numFmt w:val="bullet"/>
      <w:lvlText w:val=""/>
      <w:lvlJc w:val="left"/>
      <w:pPr>
        <w:ind w:left="1800" w:hanging="360"/>
      </w:pPr>
      <w:rPr>
        <w:rFonts w:ascii="Wingdings" w:hAnsi="Wingdings" w:hint="default"/>
      </w:rPr>
    </w:lvl>
    <w:lvl w:ilvl="3" w:tplc="C378678A" w:tentative="1">
      <w:start w:val="1"/>
      <w:numFmt w:val="bullet"/>
      <w:lvlText w:val=""/>
      <w:lvlJc w:val="left"/>
      <w:pPr>
        <w:ind w:left="2520" w:hanging="360"/>
      </w:pPr>
      <w:rPr>
        <w:rFonts w:ascii="Symbol" w:hAnsi="Symbol" w:hint="default"/>
      </w:rPr>
    </w:lvl>
    <w:lvl w:ilvl="4" w:tplc="AB66FAB2" w:tentative="1">
      <w:start w:val="1"/>
      <w:numFmt w:val="bullet"/>
      <w:lvlText w:val="o"/>
      <w:lvlJc w:val="left"/>
      <w:pPr>
        <w:ind w:left="3240" w:hanging="360"/>
      </w:pPr>
      <w:rPr>
        <w:rFonts w:ascii="Courier New" w:hAnsi="Courier New" w:hint="default"/>
      </w:rPr>
    </w:lvl>
    <w:lvl w:ilvl="5" w:tplc="41DE6650" w:tentative="1">
      <w:start w:val="1"/>
      <w:numFmt w:val="bullet"/>
      <w:lvlText w:val=""/>
      <w:lvlJc w:val="left"/>
      <w:pPr>
        <w:ind w:left="3960" w:hanging="360"/>
      </w:pPr>
      <w:rPr>
        <w:rFonts w:ascii="Wingdings" w:hAnsi="Wingdings" w:hint="default"/>
      </w:rPr>
    </w:lvl>
    <w:lvl w:ilvl="6" w:tplc="A2900922" w:tentative="1">
      <w:start w:val="1"/>
      <w:numFmt w:val="bullet"/>
      <w:lvlText w:val=""/>
      <w:lvlJc w:val="left"/>
      <w:pPr>
        <w:ind w:left="4680" w:hanging="360"/>
      </w:pPr>
      <w:rPr>
        <w:rFonts w:ascii="Symbol" w:hAnsi="Symbol" w:hint="default"/>
      </w:rPr>
    </w:lvl>
    <w:lvl w:ilvl="7" w:tplc="B8ECDE02" w:tentative="1">
      <w:start w:val="1"/>
      <w:numFmt w:val="bullet"/>
      <w:lvlText w:val="o"/>
      <w:lvlJc w:val="left"/>
      <w:pPr>
        <w:ind w:left="5400" w:hanging="360"/>
      </w:pPr>
      <w:rPr>
        <w:rFonts w:ascii="Courier New" w:hAnsi="Courier New" w:hint="default"/>
      </w:rPr>
    </w:lvl>
    <w:lvl w:ilvl="8" w:tplc="7910E63E" w:tentative="1">
      <w:start w:val="1"/>
      <w:numFmt w:val="bullet"/>
      <w:lvlText w:val=""/>
      <w:lvlJc w:val="left"/>
      <w:pPr>
        <w:ind w:left="6120" w:hanging="360"/>
      </w:pPr>
      <w:rPr>
        <w:rFonts w:ascii="Wingdings" w:hAnsi="Wingdings" w:hint="default"/>
      </w:rPr>
    </w:lvl>
  </w:abstractNum>
  <w:abstractNum w:abstractNumId="395" w15:restartNumberingAfterBreak="0">
    <w:nsid w:val="0000019C"/>
    <w:multiLevelType w:val="hybridMultilevel"/>
    <w:tmpl w:val="B672D558"/>
    <w:lvl w:ilvl="0" w:tplc="B352D0CE">
      <w:start w:val="1"/>
      <w:numFmt w:val="bullet"/>
      <w:lvlText w:val=""/>
      <w:lvlJc w:val="left"/>
      <w:pPr>
        <w:ind w:left="360" w:hanging="360"/>
      </w:pPr>
      <w:rPr>
        <w:rFonts w:ascii="Symbol" w:hAnsi="Symbol" w:hint="default"/>
      </w:rPr>
    </w:lvl>
    <w:lvl w:ilvl="1" w:tplc="04FA4BF0" w:tentative="1">
      <w:start w:val="1"/>
      <w:numFmt w:val="bullet"/>
      <w:lvlText w:val="o"/>
      <w:lvlJc w:val="left"/>
      <w:pPr>
        <w:ind w:left="1080" w:hanging="360"/>
      </w:pPr>
      <w:rPr>
        <w:rFonts w:ascii="Courier New" w:hAnsi="Courier New" w:hint="default"/>
      </w:rPr>
    </w:lvl>
    <w:lvl w:ilvl="2" w:tplc="87E27856" w:tentative="1">
      <w:start w:val="1"/>
      <w:numFmt w:val="bullet"/>
      <w:lvlText w:val=""/>
      <w:lvlJc w:val="left"/>
      <w:pPr>
        <w:ind w:left="1800" w:hanging="360"/>
      </w:pPr>
      <w:rPr>
        <w:rFonts w:ascii="Wingdings" w:hAnsi="Wingdings" w:hint="default"/>
      </w:rPr>
    </w:lvl>
    <w:lvl w:ilvl="3" w:tplc="DFEAC1C0" w:tentative="1">
      <w:start w:val="1"/>
      <w:numFmt w:val="bullet"/>
      <w:lvlText w:val=""/>
      <w:lvlJc w:val="left"/>
      <w:pPr>
        <w:ind w:left="2520" w:hanging="360"/>
      </w:pPr>
      <w:rPr>
        <w:rFonts w:ascii="Symbol" w:hAnsi="Symbol" w:hint="default"/>
      </w:rPr>
    </w:lvl>
    <w:lvl w:ilvl="4" w:tplc="79C4E3C0" w:tentative="1">
      <w:start w:val="1"/>
      <w:numFmt w:val="bullet"/>
      <w:lvlText w:val="o"/>
      <w:lvlJc w:val="left"/>
      <w:pPr>
        <w:ind w:left="3240" w:hanging="360"/>
      </w:pPr>
      <w:rPr>
        <w:rFonts w:ascii="Courier New" w:hAnsi="Courier New" w:hint="default"/>
      </w:rPr>
    </w:lvl>
    <w:lvl w:ilvl="5" w:tplc="C9729336" w:tentative="1">
      <w:start w:val="1"/>
      <w:numFmt w:val="bullet"/>
      <w:lvlText w:val=""/>
      <w:lvlJc w:val="left"/>
      <w:pPr>
        <w:ind w:left="3960" w:hanging="360"/>
      </w:pPr>
      <w:rPr>
        <w:rFonts w:ascii="Wingdings" w:hAnsi="Wingdings" w:hint="default"/>
      </w:rPr>
    </w:lvl>
    <w:lvl w:ilvl="6" w:tplc="2278DDEC" w:tentative="1">
      <w:start w:val="1"/>
      <w:numFmt w:val="bullet"/>
      <w:lvlText w:val=""/>
      <w:lvlJc w:val="left"/>
      <w:pPr>
        <w:ind w:left="4680" w:hanging="360"/>
      </w:pPr>
      <w:rPr>
        <w:rFonts w:ascii="Symbol" w:hAnsi="Symbol" w:hint="default"/>
      </w:rPr>
    </w:lvl>
    <w:lvl w:ilvl="7" w:tplc="44DAC8DC" w:tentative="1">
      <w:start w:val="1"/>
      <w:numFmt w:val="bullet"/>
      <w:lvlText w:val="o"/>
      <w:lvlJc w:val="left"/>
      <w:pPr>
        <w:ind w:left="5400" w:hanging="360"/>
      </w:pPr>
      <w:rPr>
        <w:rFonts w:ascii="Courier New" w:hAnsi="Courier New" w:hint="default"/>
      </w:rPr>
    </w:lvl>
    <w:lvl w:ilvl="8" w:tplc="56A8F95A" w:tentative="1">
      <w:start w:val="1"/>
      <w:numFmt w:val="bullet"/>
      <w:lvlText w:val=""/>
      <w:lvlJc w:val="left"/>
      <w:pPr>
        <w:ind w:left="6120" w:hanging="360"/>
      </w:pPr>
      <w:rPr>
        <w:rFonts w:ascii="Wingdings" w:hAnsi="Wingdings" w:hint="default"/>
      </w:rPr>
    </w:lvl>
  </w:abstractNum>
  <w:abstractNum w:abstractNumId="396" w15:restartNumberingAfterBreak="0">
    <w:nsid w:val="0000019D"/>
    <w:multiLevelType w:val="hybridMultilevel"/>
    <w:tmpl w:val="00309E34"/>
    <w:lvl w:ilvl="0" w:tplc="C8142462">
      <w:start w:val="1"/>
      <w:numFmt w:val="bullet"/>
      <w:lvlText w:val=""/>
      <w:lvlJc w:val="left"/>
      <w:pPr>
        <w:ind w:left="360" w:hanging="360"/>
      </w:pPr>
      <w:rPr>
        <w:rFonts w:ascii="Symbol" w:hAnsi="Symbol" w:hint="default"/>
      </w:rPr>
    </w:lvl>
    <w:lvl w:ilvl="1" w:tplc="45AE9C00" w:tentative="1">
      <w:start w:val="1"/>
      <w:numFmt w:val="bullet"/>
      <w:lvlText w:val="o"/>
      <w:lvlJc w:val="left"/>
      <w:pPr>
        <w:ind w:left="1080" w:hanging="360"/>
      </w:pPr>
      <w:rPr>
        <w:rFonts w:ascii="Courier New" w:hAnsi="Courier New" w:hint="default"/>
      </w:rPr>
    </w:lvl>
    <w:lvl w:ilvl="2" w:tplc="183E49FC" w:tentative="1">
      <w:start w:val="1"/>
      <w:numFmt w:val="bullet"/>
      <w:lvlText w:val=""/>
      <w:lvlJc w:val="left"/>
      <w:pPr>
        <w:ind w:left="1800" w:hanging="360"/>
      </w:pPr>
      <w:rPr>
        <w:rFonts w:ascii="Wingdings" w:hAnsi="Wingdings" w:hint="default"/>
      </w:rPr>
    </w:lvl>
    <w:lvl w:ilvl="3" w:tplc="B4547CD8" w:tentative="1">
      <w:start w:val="1"/>
      <w:numFmt w:val="bullet"/>
      <w:lvlText w:val=""/>
      <w:lvlJc w:val="left"/>
      <w:pPr>
        <w:ind w:left="2520" w:hanging="360"/>
      </w:pPr>
      <w:rPr>
        <w:rFonts w:ascii="Symbol" w:hAnsi="Symbol" w:hint="default"/>
      </w:rPr>
    </w:lvl>
    <w:lvl w:ilvl="4" w:tplc="EA287D4C" w:tentative="1">
      <w:start w:val="1"/>
      <w:numFmt w:val="bullet"/>
      <w:lvlText w:val="o"/>
      <w:lvlJc w:val="left"/>
      <w:pPr>
        <w:ind w:left="3240" w:hanging="360"/>
      </w:pPr>
      <w:rPr>
        <w:rFonts w:ascii="Courier New" w:hAnsi="Courier New" w:hint="default"/>
      </w:rPr>
    </w:lvl>
    <w:lvl w:ilvl="5" w:tplc="4F4C740A" w:tentative="1">
      <w:start w:val="1"/>
      <w:numFmt w:val="bullet"/>
      <w:lvlText w:val=""/>
      <w:lvlJc w:val="left"/>
      <w:pPr>
        <w:ind w:left="3960" w:hanging="360"/>
      </w:pPr>
      <w:rPr>
        <w:rFonts w:ascii="Wingdings" w:hAnsi="Wingdings" w:hint="default"/>
      </w:rPr>
    </w:lvl>
    <w:lvl w:ilvl="6" w:tplc="03A064C4" w:tentative="1">
      <w:start w:val="1"/>
      <w:numFmt w:val="bullet"/>
      <w:lvlText w:val=""/>
      <w:lvlJc w:val="left"/>
      <w:pPr>
        <w:ind w:left="4680" w:hanging="360"/>
      </w:pPr>
      <w:rPr>
        <w:rFonts w:ascii="Symbol" w:hAnsi="Symbol" w:hint="default"/>
      </w:rPr>
    </w:lvl>
    <w:lvl w:ilvl="7" w:tplc="1C0C5D1C" w:tentative="1">
      <w:start w:val="1"/>
      <w:numFmt w:val="bullet"/>
      <w:lvlText w:val="o"/>
      <w:lvlJc w:val="left"/>
      <w:pPr>
        <w:ind w:left="5400" w:hanging="360"/>
      </w:pPr>
      <w:rPr>
        <w:rFonts w:ascii="Courier New" w:hAnsi="Courier New" w:hint="default"/>
      </w:rPr>
    </w:lvl>
    <w:lvl w:ilvl="8" w:tplc="5C84C7CC" w:tentative="1">
      <w:start w:val="1"/>
      <w:numFmt w:val="bullet"/>
      <w:lvlText w:val=""/>
      <w:lvlJc w:val="left"/>
      <w:pPr>
        <w:ind w:left="6120" w:hanging="360"/>
      </w:pPr>
      <w:rPr>
        <w:rFonts w:ascii="Wingdings" w:hAnsi="Wingdings" w:hint="default"/>
      </w:rPr>
    </w:lvl>
  </w:abstractNum>
  <w:abstractNum w:abstractNumId="397" w15:restartNumberingAfterBreak="0">
    <w:nsid w:val="0000019E"/>
    <w:multiLevelType w:val="hybridMultilevel"/>
    <w:tmpl w:val="6B9248AE"/>
    <w:lvl w:ilvl="0" w:tplc="24AC6324">
      <w:start w:val="1"/>
      <w:numFmt w:val="bullet"/>
      <w:lvlText w:val=""/>
      <w:lvlJc w:val="left"/>
      <w:pPr>
        <w:ind w:left="360" w:hanging="360"/>
      </w:pPr>
      <w:rPr>
        <w:rFonts w:ascii="Symbol" w:hAnsi="Symbol" w:hint="default"/>
      </w:rPr>
    </w:lvl>
    <w:lvl w:ilvl="1" w:tplc="E4BEC92A" w:tentative="1">
      <w:start w:val="1"/>
      <w:numFmt w:val="bullet"/>
      <w:lvlText w:val="o"/>
      <w:lvlJc w:val="left"/>
      <w:pPr>
        <w:ind w:left="1080" w:hanging="360"/>
      </w:pPr>
      <w:rPr>
        <w:rFonts w:ascii="Courier New" w:hAnsi="Courier New" w:hint="default"/>
      </w:rPr>
    </w:lvl>
    <w:lvl w:ilvl="2" w:tplc="DA42CCC8" w:tentative="1">
      <w:start w:val="1"/>
      <w:numFmt w:val="bullet"/>
      <w:lvlText w:val=""/>
      <w:lvlJc w:val="left"/>
      <w:pPr>
        <w:ind w:left="1800" w:hanging="360"/>
      </w:pPr>
      <w:rPr>
        <w:rFonts w:ascii="Wingdings" w:hAnsi="Wingdings" w:hint="default"/>
      </w:rPr>
    </w:lvl>
    <w:lvl w:ilvl="3" w:tplc="AAF28ADC" w:tentative="1">
      <w:start w:val="1"/>
      <w:numFmt w:val="bullet"/>
      <w:lvlText w:val=""/>
      <w:lvlJc w:val="left"/>
      <w:pPr>
        <w:ind w:left="2520" w:hanging="360"/>
      </w:pPr>
      <w:rPr>
        <w:rFonts w:ascii="Symbol" w:hAnsi="Symbol" w:hint="default"/>
      </w:rPr>
    </w:lvl>
    <w:lvl w:ilvl="4" w:tplc="93E68522" w:tentative="1">
      <w:start w:val="1"/>
      <w:numFmt w:val="bullet"/>
      <w:lvlText w:val="o"/>
      <w:lvlJc w:val="left"/>
      <w:pPr>
        <w:ind w:left="3240" w:hanging="360"/>
      </w:pPr>
      <w:rPr>
        <w:rFonts w:ascii="Courier New" w:hAnsi="Courier New" w:hint="default"/>
      </w:rPr>
    </w:lvl>
    <w:lvl w:ilvl="5" w:tplc="E35C010C" w:tentative="1">
      <w:start w:val="1"/>
      <w:numFmt w:val="bullet"/>
      <w:lvlText w:val=""/>
      <w:lvlJc w:val="left"/>
      <w:pPr>
        <w:ind w:left="3960" w:hanging="360"/>
      </w:pPr>
      <w:rPr>
        <w:rFonts w:ascii="Wingdings" w:hAnsi="Wingdings" w:hint="default"/>
      </w:rPr>
    </w:lvl>
    <w:lvl w:ilvl="6" w:tplc="6A9C8176" w:tentative="1">
      <w:start w:val="1"/>
      <w:numFmt w:val="bullet"/>
      <w:lvlText w:val=""/>
      <w:lvlJc w:val="left"/>
      <w:pPr>
        <w:ind w:left="4680" w:hanging="360"/>
      </w:pPr>
      <w:rPr>
        <w:rFonts w:ascii="Symbol" w:hAnsi="Symbol" w:hint="default"/>
      </w:rPr>
    </w:lvl>
    <w:lvl w:ilvl="7" w:tplc="FC76C7A0" w:tentative="1">
      <w:start w:val="1"/>
      <w:numFmt w:val="bullet"/>
      <w:lvlText w:val="o"/>
      <w:lvlJc w:val="left"/>
      <w:pPr>
        <w:ind w:left="5400" w:hanging="360"/>
      </w:pPr>
      <w:rPr>
        <w:rFonts w:ascii="Courier New" w:hAnsi="Courier New" w:hint="default"/>
      </w:rPr>
    </w:lvl>
    <w:lvl w:ilvl="8" w:tplc="FD926510" w:tentative="1">
      <w:start w:val="1"/>
      <w:numFmt w:val="bullet"/>
      <w:lvlText w:val=""/>
      <w:lvlJc w:val="left"/>
      <w:pPr>
        <w:ind w:left="6120" w:hanging="360"/>
      </w:pPr>
      <w:rPr>
        <w:rFonts w:ascii="Wingdings" w:hAnsi="Wingdings" w:hint="default"/>
      </w:rPr>
    </w:lvl>
  </w:abstractNum>
  <w:abstractNum w:abstractNumId="398" w15:restartNumberingAfterBreak="0">
    <w:nsid w:val="0000019F"/>
    <w:multiLevelType w:val="hybridMultilevel"/>
    <w:tmpl w:val="52A85FF6"/>
    <w:lvl w:ilvl="0" w:tplc="D368B86E">
      <w:start w:val="1"/>
      <w:numFmt w:val="decimal"/>
      <w:lvlText w:val="(%1)"/>
      <w:lvlJc w:val="left"/>
      <w:pPr>
        <w:ind w:left="1800" w:hanging="360"/>
      </w:pPr>
      <w:rPr>
        <w:rFonts w:hint="default"/>
      </w:rPr>
    </w:lvl>
    <w:lvl w:ilvl="1" w:tplc="E77CFF18" w:tentative="1">
      <w:start w:val="1"/>
      <w:numFmt w:val="lowerLetter"/>
      <w:lvlText w:val="%2."/>
      <w:lvlJc w:val="left"/>
      <w:pPr>
        <w:ind w:left="2520" w:hanging="360"/>
      </w:pPr>
    </w:lvl>
    <w:lvl w:ilvl="2" w:tplc="DCD21434" w:tentative="1">
      <w:start w:val="1"/>
      <w:numFmt w:val="lowerRoman"/>
      <w:lvlText w:val="%3."/>
      <w:lvlJc w:val="right"/>
      <w:pPr>
        <w:ind w:left="3240" w:hanging="180"/>
      </w:pPr>
    </w:lvl>
    <w:lvl w:ilvl="3" w:tplc="4FD04696" w:tentative="1">
      <w:start w:val="1"/>
      <w:numFmt w:val="decimal"/>
      <w:lvlText w:val="%4."/>
      <w:lvlJc w:val="left"/>
      <w:pPr>
        <w:ind w:left="3960" w:hanging="360"/>
      </w:pPr>
    </w:lvl>
    <w:lvl w:ilvl="4" w:tplc="43E64126" w:tentative="1">
      <w:start w:val="1"/>
      <w:numFmt w:val="lowerLetter"/>
      <w:lvlText w:val="%5."/>
      <w:lvlJc w:val="left"/>
      <w:pPr>
        <w:ind w:left="4680" w:hanging="360"/>
      </w:pPr>
    </w:lvl>
    <w:lvl w:ilvl="5" w:tplc="C7FA7274" w:tentative="1">
      <w:start w:val="1"/>
      <w:numFmt w:val="lowerRoman"/>
      <w:lvlText w:val="%6."/>
      <w:lvlJc w:val="right"/>
      <w:pPr>
        <w:ind w:left="5400" w:hanging="180"/>
      </w:pPr>
    </w:lvl>
    <w:lvl w:ilvl="6" w:tplc="5D46B0A8" w:tentative="1">
      <w:start w:val="1"/>
      <w:numFmt w:val="decimal"/>
      <w:lvlText w:val="%7."/>
      <w:lvlJc w:val="left"/>
      <w:pPr>
        <w:ind w:left="6120" w:hanging="360"/>
      </w:pPr>
    </w:lvl>
    <w:lvl w:ilvl="7" w:tplc="97A039BE" w:tentative="1">
      <w:start w:val="1"/>
      <w:numFmt w:val="lowerLetter"/>
      <w:lvlText w:val="%8."/>
      <w:lvlJc w:val="left"/>
      <w:pPr>
        <w:ind w:left="6840" w:hanging="360"/>
      </w:pPr>
    </w:lvl>
    <w:lvl w:ilvl="8" w:tplc="787EE5D8" w:tentative="1">
      <w:start w:val="1"/>
      <w:numFmt w:val="lowerRoman"/>
      <w:lvlText w:val="%9."/>
      <w:lvlJc w:val="right"/>
      <w:pPr>
        <w:ind w:left="7560" w:hanging="180"/>
      </w:pPr>
    </w:lvl>
  </w:abstractNum>
  <w:abstractNum w:abstractNumId="399" w15:restartNumberingAfterBreak="0">
    <w:nsid w:val="000001A0"/>
    <w:multiLevelType w:val="hybridMultilevel"/>
    <w:tmpl w:val="1A4C1950"/>
    <w:lvl w:ilvl="0" w:tplc="B55E43BA">
      <w:start w:val="1"/>
      <w:numFmt w:val="decimal"/>
      <w:lvlText w:val="(%1)"/>
      <w:lvlJc w:val="left"/>
      <w:pPr>
        <w:ind w:left="1800" w:hanging="360"/>
      </w:pPr>
      <w:rPr>
        <w:rFonts w:hint="default"/>
      </w:rPr>
    </w:lvl>
    <w:lvl w:ilvl="1" w:tplc="BFACC97A">
      <w:start w:val="1"/>
      <w:numFmt w:val="lowerLetter"/>
      <w:lvlText w:val="%2."/>
      <w:lvlJc w:val="left"/>
      <w:pPr>
        <w:ind w:left="2520" w:hanging="360"/>
      </w:pPr>
    </w:lvl>
    <w:lvl w:ilvl="2" w:tplc="C70A833E" w:tentative="1">
      <w:start w:val="1"/>
      <w:numFmt w:val="lowerRoman"/>
      <w:lvlText w:val="%3."/>
      <w:lvlJc w:val="right"/>
      <w:pPr>
        <w:ind w:left="3240" w:hanging="180"/>
      </w:pPr>
    </w:lvl>
    <w:lvl w:ilvl="3" w:tplc="42C846B2" w:tentative="1">
      <w:start w:val="1"/>
      <w:numFmt w:val="decimal"/>
      <w:lvlText w:val="%4."/>
      <w:lvlJc w:val="left"/>
      <w:pPr>
        <w:ind w:left="3960" w:hanging="360"/>
      </w:pPr>
    </w:lvl>
    <w:lvl w:ilvl="4" w:tplc="83E0941A" w:tentative="1">
      <w:start w:val="1"/>
      <w:numFmt w:val="lowerLetter"/>
      <w:lvlText w:val="%5."/>
      <w:lvlJc w:val="left"/>
      <w:pPr>
        <w:ind w:left="4680" w:hanging="360"/>
      </w:pPr>
    </w:lvl>
    <w:lvl w:ilvl="5" w:tplc="1E76150E" w:tentative="1">
      <w:start w:val="1"/>
      <w:numFmt w:val="lowerRoman"/>
      <w:lvlText w:val="%6."/>
      <w:lvlJc w:val="right"/>
      <w:pPr>
        <w:ind w:left="5400" w:hanging="180"/>
      </w:pPr>
    </w:lvl>
    <w:lvl w:ilvl="6" w:tplc="FA3A2E0A" w:tentative="1">
      <w:start w:val="1"/>
      <w:numFmt w:val="decimal"/>
      <w:lvlText w:val="%7."/>
      <w:lvlJc w:val="left"/>
      <w:pPr>
        <w:ind w:left="6120" w:hanging="360"/>
      </w:pPr>
    </w:lvl>
    <w:lvl w:ilvl="7" w:tplc="8EA01F8C" w:tentative="1">
      <w:start w:val="1"/>
      <w:numFmt w:val="lowerLetter"/>
      <w:lvlText w:val="%8."/>
      <w:lvlJc w:val="left"/>
      <w:pPr>
        <w:ind w:left="6840" w:hanging="360"/>
      </w:pPr>
    </w:lvl>
    <w:lvl w:ilvl="8" w:tplc="8B9ECDFC" w:tentative="1">
      <w:start w:val="1"/>
      <w:numFmt w:val="lowerRoman"/>
      <w:lvlText w:val="%9."/>
      <w:lvlJc w:val="right"/>
      <w:pPr>
        <w:ind w:left="7560" w:hanging="180"/>
      </w:pPr>
    </w:lvl>
  </w:abstractNum>
  <w:abstractNum w:abstractNumId="400" w15:restartNumberingAfterBreak="0">
    <w:nsid w:val="000001A1"/>
    <w:multiLevelType w:val="hybridMultilevel"/>
    <w:tmpl w:val="1DB62C5E"/>
    <w:lvl w:ilvl="0" w:tplc="EF94C954">
      <w:start w:val="1"/>
      <w:numFmt w:val="bullet"/>
      <w:lvlText w:val=""/>
      <w:lvlJc w:val="left"/>
      <w:pPr>
        <w:ind w:left="1492" w:hanging="360"/>
      </w:pPr>
      <w:rPr>
        <w:rFonts w:ascii="Symbol" w:hAnsi="Symbol" w:hint="default"/>
      </w:rPr>
    </w:lvl>
    <w:lvl w:ilvl="1" w:tplc="1780D724">
      <w:start w:val="1"/>
      <w:numFmt w:val="bullet"/>
      <w:lvlText w:val="o"/>
      <w:lvlJc w:val="left"/>
      <w:pPr>
        <w:ind w:left="2212" w:hanging="360"/>
      </w:pPr>
      <w:rPr>
        <w:rFonts w:ascii="Courier New" w:hAnsi="Courier New" w:hint="default"/>
      </w:rPr>
    </w:lvl>
    <w:lvl w:ilvl="2" w:tplc="0720D8E6">
      <w:start w:val="1"/>
      <w:numFmt w:val="bullet"/>
      <w:lvlText w:val=""/>
      <w:lvlJc w:val="left"/>
      <w:pPr>
        <w:ind w:left="2932" w:hanging="360"/>
      </w:pPr>
      <w:rPr>
        <w:rFonts w:ascii="Wingdings" w:hAnsi="Wingdings" w:hint="default"/>
      </w:rPr>
    </w:lvl>
    <w:lvl w:ilvl="3" w:tplc="A15279AC">
      <w:start w:val="1"/>
      <w:numFmt w:val="bullet"/>
      <w:lvlText w:val=""/>
      <w:lvlJc w:val="left"/>
      <w:pPr>
        <w:ind w:left="3652" w:hanging="360"/>
      </w:pPr>
      <w:rPr>
        <w:rFonts w:ascii="Symbol" w:hAnsi="Symbol" w:hint="default"/>
      </w:rPr>
    </w:lvl>
    <w:lvl w:ilvl="4" w:tplc="36B4F0D6">
      <w:start w:val="1"/>
      <w:numFmt w:val="bullet"/>
      <w:lvlText w:val="o"/>
      <w:lvlJc w:val="left"/>
      <w:pPr>
        <w:ind w:left="4372" w:hanging="360"/>
      </w:pPr>
      <w:rPr>
        <w:rFonts w:ascii="Courier New" w:hAnsi="Courier New" w:hint="default"/>
      </w:rPr>
    </w:lvl>
    <w:lvl w:ilvl="5" w:tplc="EFAE7D4C">
      <w:start w:val="1"/>
      <w:numFmt w:val="bullet"/>
      <w:lvlText w:val=""/>
      <w:lvlJc w:val="left"/>
      <w:pPr>
        <w:ind w:left="5092" w:hanging="360"/>
      </w:pPr>
      <w:rPr>
        <w:rFonts w:ascii="Wingdings" w:hAnsi="Wingdings" w:hint="default"/>
      </w:rPr>
    </w:lvl>
    <w:lvl w:ilvl="6" w:tplc="3D52BF0A">
      <w:start w:val="1"/>
      <w:numFmt w:val="bullet"/>
      <w:lvlText w:val=""/>
      <w:lvlJc w:val="left"/>
      <w:pPr>
        <w:ind w:left="5812" w:hanging="360"/>
      </w:pPr>
      <w:rPr>
        <w:rFonts w:ascii="Symbol" w:hAnsi="Symbol" w:hint="default"/>
      </w:rPr>
    </w:lvl>
    <w:lvl w:ilvl="7" w:tplc="9AF8A774">
      <w:start w:val="1"/>
      <w:numFmt w:val="bullet"/>
      <w:lvlText w:val="o"/>
      <w:lvlJc w:val="left"/>
      <w:pPr>
        <w:ind w:left="6532" w:hanging="360"/>
      </w:pPr>
      <w:rPr>
        <w:rFonts w:ascii="Courier New" w:hAnsi="Courier New" w:hint="default"/>
      </w:rPr>
    </w:lvl>
    <w:lvl w:ilvl="8" w:tplc="97DA1FD8">
      <w:start w:val="1"/>
      <w:numFmt w:val="bullet"/>
      <w:lvlText w:val=""/>
      <w:lvlJc w:val="left"/>
      <w:pPr>
        <w:ind w:left="7252" w:hanging="360"/>
      </w:pPr>
      <w:rPr>
        <w:rFonts w:ascii="Wingdings" w:hAnsi="Wingdings" w:hint="default"/>
      </w:rPr>
    </w:lvl>
  </w:abstractNum>
  <w:abstractNum w:abstractNumId="401" w15:restartNumberingAfterBreak="0">
    <w:nsid w:val="000001A2"/>
    <w:multiLevelType w:val="hybridMultilevel"/>
    <w:tmpl w:val="F57E9A4E"/>
    <w:lvl w:ilvl="0" w:tplc="C73E4768">
      <w:start w:val="1"/>
      <w:numFmt w:val="decimal"/>
      <w:lvlText w:val="(%1)"/>
      <w:lvlJc w:val="left"/>
      <w:pPr>
        <w:ind w:left="1800" w:hanging="360"/>
      </w:pPr>
      <w:rPr>
        <w:rFonts w:hint="default"/>
      </w:rPr>
    </w:lvl>
    <w:lvl w:ilvl="1" w:tplc="B3648086" w:tentative="1">
      <w:start w:val="1"/>
      <w:numFmt w:val="lowerLetter"/>
      <w:lvlText w:val="%2."/>
      <w:lvlJc w:val="left"/>
      <w:pPr>
        <w:ind w:left="2520" w:hanging="360"/>
      </w:pPr>
    </w:lvl>
    <w:lvl w:ilvl="2" w:tplc="F9501250" w:tentative="1">
      <w:start w:val="1"/>
      <w:numFmt w:val="lowerRoman"/>
      <w:lvlText w:val="%3."/>
      <w:lvlJc w:val="right"/>
      <w:pPr>
        <w:ind w:left="3240" w:hanging="180"/>
      </w:pPr>
    </w:lvl>
    <w:lvl w:ilvl="3" w:tplc="F29E3BC8" w:tentative="1">
      <w:start w:val="1"/>
      <w:numFmt w:val="decimal"/>
      <w:lvlText w:val="%4."/>
      <w:lvlJc w:val="left"/>
      <w:pPr>
        <w:ind w:left="3960" w:hanging="360"/>
      </w:pPr>
    </w:lvl>
    <w:lvl w:ilvl="4" w:tplc="E0A6EFE6" w:tentative="1">
      <w:start w:val="1"/>
      <w:numFmt w:val="lowerLetter"/>
      <w:lvlText w:val="%5."/>
      <w:lvlJc w:val="left"/>
      <w:pPr>
        <w:ind w:left="4680" w:hanging="360"/>
      </w:pPr>
    </w:lvl>
    <w:lvl w:ilvl="5" w:tplc="ECA88722" w:tentative="1">
      <w:start w:val="1"/>
      <w:numFmt w:val="lowerRoman"/>
      <w:lvlText w:val="%6."/>
      <w:lvlJc w:val="right"/>
      <w:pPr>
        <w:ind w:left="5400" w:hanging="180"/>
      </w:pPr>
    </w:lvl>
    <w:lvl w:ilvl="6" w:tplc="AEF09C16" w:tentative="1">
      <w:start w:val="1"/>
      <w:numFmt w:val="decimal"/>
      <w:lvlText w:val="%7."/>
      <w:lvlJc w:val="left"/>
      <w:pPr>
        <w:ind w:left="6120" w:hanging="360"/>
      </w:pPr>
    </w:lvl>
    <w:lvl w:ilvl="7" w:tplc="A0BCB606" w:tentative="1">
      <w:start w:val="1"/>
      <w:numFmt w:val="lowerLetter"/>
      <w:lvlText w:val="%8."/>
      <w:lvlJc w:val="left"/>
      <w:pPr>
        <w:ind w:left="6840" w:hanging="360"/>
      </w:pPr>
    </w:lvl>
    <w:lvl w:ilvl="8" w:tplc="82DEFFC4" w:tentative="1">
      <w:start w:val="1"/>
      <w:numFmt w:val="lowerRoman"/>
      <w:lvlText w:val="%9."/>
      <w:lvlJc w:val="right"/>
      <w:pPr>
        <w:ind w:left="7560" w:hanging="180"/>
      </w:pPr>
    </w:lvl>
  </w:abstractNum>
  <w:abstractNum w:abstractNumId="402" w15:restartNumberingAfterBreak="0">
    <w:nsid w:val="000001A3"/>
    <w:multiLevelType w:val="hybridMultilevel"/>
    <w:tmpl w:val="C71C3826"/>
    <w:lvl w:ilvl="0" w:tplc="B3DED0E6">
      <w:start w:val="1"/>
      <w:numFmt w:val="decimal"/>
      <w:lvlText w:val="%1."/>
      <w:lvlJc w:val="left"/>
      <w:pPr>
        <w:ind w:left="720" w:hanging="360"/>
      </w:pPr>
    </w:lvl>
    <w:lvl w:ilvl="1" w:tplc="95101062">
      <w:start w:val="1"/>
      <w:numFmt w:val="lowerLetter"/>
      <w:lvlText w:val="%2."/>
      <w:lvlJc w:val="left"/>
      <w:pPr>
        <w:ind w:left="1440" w:hanging="360"/>
      </w:pPr>
    </w:lvl>
    <w:lvl w:ilvl="2" w:tplc="D6449F44" w:tentative="1">
      <w:start w:val="1"/>
      <w:numFmt w:val="lowerRoman"/>
      <w:lvlText w:val="%3."/>
      <w:lvlJc w:val="right"/>
      <w:pPr>
        <w:ind w:left="2160" w:hanging="180"/>
      </w:pPr>
    </w:lvl>
    <w:lvl w:ilvl="3" w:tplc="65FC0D0E" w:tentative="1">
      <w:start w:val="1"/>
      <w:numFmt w:val="decimal"/>
      <w:lvlText w:val="%4."/>
      <w:lvlJc w:val="left"/>
      <w:pPr>
        <w:ind w:left="2880" w:hanging="360"/>
      </w:pPr>
    </w:lvl>
    <w:lvl w:ilvl="4" w:tplc="32EE61F6" w:tentative="1">
      <w:start w:val="1"/>
      <w:numFmt w:val="lowerLetter"/>
      <w:lvlText w:val="%5."/>
      <w:lvlJc w:val="left"/>
      <w:pPr>
        <w:ind w:left="3600" w:hanging="360"/>
      </w:pPr>
    </w:lvl>
    <w:lvl w:ilvl="5" w:tplc="9B5EEF1E" w:tentative="1">
      <w:start w:val="1"/>
      <w:numFmt w:val="lowerRoman"/>
      <w:lvlText w:val="%6."/>
      <w:lvlJc w:val="right"/>
      <w:pPr>
        <w:ind w:left="4320" w:hanging="180"/>
      </w:pPr>
    </w:lvl>
    <w:lvl w:ilvl="6" w:tplc="03705AEE" w:tentative="1">
      <w:start w:val="1"/>
      <w:numFmt w:val="decimal"/>
      <w:lvlText w:val="%7."/>
      <w:lvlJc w:val="left"/>
      <w:pPr>
        <w:ind w:left="5040" w:hanging="360"/>
      </w:pPr>
    </w:lvl>
    <w:lvl w:ilvl="7" w:tplc="E58CA9E0" w:tentative="1">
      <w:start w:val="1"/>
      <w:numFmt w:val="lowerLetter"/>
      <w:lvlText w:val="%8."/>
      <w:lvlJc w:val="left"/>
      <w:pPr>
        <w:ind w:left="5760" w:hanging="360"/>
      </w:pPr>
    </w:lvl>
    <w:lvl w:ilvl="8" w:tplc="9AC4D1C0" w:tentative="1">
      <w:start w:val="1"/>
      <w:numFmt w:val="lowerRoman"/>
      <w:lvlText w:val="%9."/>
      <w:lvlJc w:val="right"/>
      <w:pPr>
        <w:ind w:left="6480" w:hanging="180"/>
      </w:pPr>
    </w:lvl>
  </w:abstractNum>
  <w:abstractNum w:abstractNumId="403" w15:restartNumberingAfterBreak="0">
    <w:nsid w:val="000001A4"/>
    <w:multiLevelType w:val="hybridMultilevel"/>
    <w:tmpl w:val="83140214"/>
    <w:lvl w:ilvl="0" w:tplc="F1EA2716">
      <w:start w:val="1"/>
      <w:numFmt w:val="decimal"/>
      <w:lvlText w:val="%1."/>
      <w:lvlJc w:val="left"/>
      <w:pPr>
        <w:ind w:left="1080" w:hanging="360"/>
      </w:pPr>
    </w:lvl>
    <w:lvl w:ilvl="1" w:tplc="BD8E78EA" w:tentative="1">
      <w:start w:val="1"/>
      <w:numFmt w:val="lowerLetter"/>
      <w:lvlText w:val="%2."/>
      <w:lvlJc w:val="left"/>
      <w:pPr>
        <w:ind w:left="1800" w:hanging="360"/>
      </w:pPr>
    </w:lvl>
    <w:lvl w:ilvl="2" w:tplc="0C72D6DE" w:tentative="1">
      <w:start w:val="1"/>
      <w:numFmt w:val="lowerRoman"/>
      <w:lvlText w:val="%3."/>
      <w:lvlJc w:val="right"/>
      <w:pPr>
        <w:ind w:left="2520" w:hanging="180"/>
      </w:pPr>
    </w:lvl>
    <w:lvl w:ilvl="3" w:tplc="79B6AC32" w:tentative="1">
      <w:start w:val="1"/>
      <w:numFmt w:val="decimal"/>
      <w:lvlText w:val="%4."/>
      <w:lvlJc w:val="left"/>
      <w:pPr>
        <w:ind w:left="3240" w:hanging="360"/>
      </w:pPr>
    </w:lvl>
    <w:lvl w:ilvl="4" w:tplc="ADB8DBA2" w:tentative="1">
      <w:start w:val="1"/>
      <w:numFmt w:val="lowerLetter"/>
      <w:lvlText w:val="%5."/>
      <w:lvlJc w:val="left"/>
      <w:pPr>
        <w:ind w:left="3960" w:hanging="360"/>
      </w:pPr>
    </w:lvl>
    <w:lvl w:ilvl="5" w:tplc="77EAB6A4" w:tentative="1">
      <w:start w:val="1"/>
      <w:numFmt w:val="lowerRoman"/>
      <w:lvlText w:val="%6."/>
      <w:lvlJc w:val="right"/>
      <w:pPr>
        <w:ind w:left="4680" w:hanging="180"/>
      </w:pPr>
    </w:lvl>
    <w:lvl w:ilvl="6" w:tplc="23469EAC" w:tentative="1">
      <w:start w:val="1"/>
      <w:numFmt w:val="decimal"/>
      <w:lvlText w:val="%7."/>
      <w:lvlJc w:val="left"/>
      <w:pPr>
        <w:ind w:left="5400" w:hanging="360"/>
      </w:pPr>
    </w:lvl>
    <w:lvl w:ilvl="7" w:tplc="BC8A8084" w:tentative="1">
      <w:start w:val="1"/>
      <w:numFmt w:val="lowerLetter"/>
      <w:lvlText w:val="%8."/>
      <w:lvlJc w:val="left"/>
      <w:pPr>
        <w:ind w:left="6120" w:hanging="360"/>
      </w:pPr>
    </w:lvl>
    <w:lvl w:ilvl="8" w:tplc="D0468B4A" w:tentative="1">
      <w:start w:val="1"/>
      <w:numFmt w:val="lowerRoman"/>
      <w:lvlText w:val="%9."/>
      <w:lvlJc w:val="right"/>
      <w:pPr>
        <w:ind w:left="6840" w:hanging="180"/>
      </w:pPr>
    </w:lvl>
  </w:abstractNum>
  <w:abstractNum w:abstractNumId="404" w15:restartNumberingAfterBreak="0">
    <w:nsid w:val="000001A5"/>
    <w:multiLevelType w:val="hybridMultilevel"/>
    <w:tmpl w:val="1F124A3C"/>
    <w:lvl w:ilvl="0" w:tplc="D3389A24">
      <w:start w:val="1"/>
      <w:numFmt w:val="decimal"/>
      <w:lvlText w:val="%1."/>
      <w:lvlJc w:val="left"/>
      <w:pPr>
        <w:ind w:left="720" w:hanging="360"/>
      </w:pPr>
      <w:rPr>
        <w:rFonts w:hint="default"/>
      </w:rPr>
    </w:lvl>
    <w:lvl w:ilvl="1" w:tplc="030C6524">
      <w:start w:val="1"/>
      <w:numFmt w:val="lowerLetter"/>
      <w:lvlText w:val="%2)"/>
      <w:lvlJc w:val="left"/>
      <w:pPr>
        <w:ind w:left="1440" w:hanging="360"/>
      </w:pPr>
      <w:rPr>
        <w:rFonts w:hint="default"/>
      </w:rPr>
    </w:lvl>
    <w:lvl w:ilvl="2" w:tplc="816C77EA">
      <w:start w:val="1"/>
      <w:numFmt w:val="lowerRoman"/>
      <w:lvlText w:val="%3."/>
      <w:lvlJc w:val="right"/>
      <w:pPr>
        <w:ind w:left="2160" w:hanging="360"/>
      </w:pPr>
      <w:rPr>
        <w:rFonts w:hint="default"/>
      </w:rPr>
    </w:lvl>
    <w:lvl w:ilvl="3" w:tplc="EEFE23F4">
      <w:start w:val="1"/>
      <w:numFmt w:val="decimal"/>
      <w:lvlText w:val="%4."/>
      <w:lvlJc w:val="left"/>
      <w:pPr>
        <w:ind w:left="2880" w:hanging="360"/>
      </w:pPr>
      <w:rPr>
        <w:rFonts w:hint="default"/>
      </w:rPr>
    </w:lvl>
    <w:lvl w:ilvl="4" w:tplc="C776B30E">
      <w:start w:val="1"/>
      <w:numFmt w:val="lowerLetter"/>
      <w:lvlText w:val="%5)"/>
      <w:lvlJc w:val="left"/>
      <w:pPr>
        <w:ind w:left="3600" w:hanging="360"/>
      </w:pPr>
      <w:rPr>
        <w:rFonts w:hint="default"/>
      </w:rPr>
    </w:lvl>
    <w:lvl w:ilvl="5" w:tplc="D6760C98">
      <w:start w:val="1"/>
      <w:numFmt w:val="bullet"/>
      <w:lvlText w:val=""/>
      <w:lvlJc w:val="left"/>
      <w:pPr>
        <w:ind w:left="4320" w:hanging="360"/>
      </w:pPr>
      <w:rPr>
        <w:rFonts w:ascii="Symbol" w:hAnsi="Symbol" w:hint="default"/>
      </w:rPr>
    </w:lvl>
    <w:lvl w:ilvl="6" w:tplc="75ACE878">
      <w:start w:val="1"/>
      <w:numFmt w:val="lowerRoman"/>
      <w:lvlText w:val="(%7)"/>
      <w:lvlJc w:val="left"/>
      <w:pPr>
        <w:ind w:left="5400" w:hanging="720"/>
      </w:pPr>
      <w:rPr>
        <w:rFonts w:hint="default"/>
      </w:rPr>
    </w:lvl>
    <w:lvl w:ilvl="7" w:tplc="F23EC576" w:tentative="1">
      <w:start w:val="1"/>
      <w:numFmt w:val="bullet"/>
      <w:lvlText w:val="o"/>
      <w:lvlJc w:val="left"/>
      <w:pPr>
        <w:ind w:left="5760" w:hanging="360"/>
      </w:pPr>
      <w:rPr>
        <w:rFonts w:ascii="Courier New" w:hAnsi="Courier New" w:cs="Courier New" w:hint="default"/>
      </w:rPr>
    </w:lvl>
    <w:lvl w:ilvl="8" w:tplc="D2F0F3E2" w:tentative="1">
      <w:start w:val="1"/>
      <w:numFmt w:val="bullet"/>
      <w:lvlText w:val=""/>
      <w:lvlJc w:val="left"/>
      <w:pPr>
        <w:ind w:left="6480" w:hanging="360"/>
      </w:pPr>
      <w:rPr>
        <w:rFonts w:ascii="Wingdings" w:hAnsi="Wingdings" w:hint="default"/>
      </w:rPr>
    </w:lvl>
  </w:abstractNum>
  <w:abstractNum w:abstractNumId="405" w15:restartNumberingAfterBreak="0">
    <w:nsid w:val="000001A6"/>
    <w:multiLevelType w:val="hybridMultilevel"/>
    <w:tmpl w:val="A2F878EC"/>
    <w:lvl w:ilvl="0" w:tplc="EB98D780">
      <w:start w:val="1"/>
      <w:numFmt w:val="decimal"/>
      <w:lvlText w:val="%1."/>
      <w:lvlJc w:val="left"/>
      <w:pPr>
        <w:ind w:left="720" w:hanging="360"/>
      </w:pPr>
      <w:rPr>
        <w:rFonts w:hint="default"/>
      </w:rPr>
    </w:lvl>
    <w:lvl w:ilvl="1" w:tplc="C1986F82">
      <w:start w:val="1"/>
      <w:numFmt w:val="lowerLetter"/>
      <w:lvlText w:val="%2)"/>
      <w:lvlJc w:val="left"/>
      <w:pPr>
        <w:ind w:left="1440" w:hanging="360"/>
      </w:pPr>
      <w:rPr>
        <w:rFonts w:hint="default"/>
      </w:rPr>
    </w:lvl>
    <w:lvl w:ilvl="2" w:tplc="27F40968">
      <w:start w:val="1"/>
      <w:numFmt w:val="lowerRoman"/>
      <w:lvlText w:val="%3."/>
      <w:lvlJc w:val="right"/>
      <w:pPr>
        <w:ind w:left="2160" w:hanging="360"/>
      </w:pPr>
      <w:rPr>
        <w:rFonts w:hint="default"/>
      </w:rPr>
    </w:lvl>
    <w:lvl w:ilvl="3" w:tplc="57385B18" w:tentative="1">
      <w:start w:val="1"/>
      <w:numFmt w:val="bullet"/>
      <w:lvlText w:val=""/>
      <w:lvlJc w:val="left"/>
      <w:pPr>
        <w:ind w:left="2880" w:hanging="360"/>
      </w:pPr>
      <w:rPr>
        <w:rFonts w:ascii="Symbol" w:hAnsi="Symbol" w:hint="default"/>
      </w:rPr>
    </w:lvl>
    <w:lvl w:ilvl="4" w:tplc="17BE55F2" w:tentative="1">
      <w:start w:val="1"/>
      <w:numFmt w:val="bullet"/>
      <w:lvlText w:val="o"/>
      <w:lvlJc w:val="left"/>
      <w:pPr>
        <w:ind w:left="3600" w:hanging="360"/>
      </w:pPr>
      <w:rPr>
        <w:rFonts w:ascii="Courier New" w:hAnsi="Courier New" w:cs="Courier New" w:hint="default"/>
      </w:rPr>
    </w:lvl>
    <w:lvl w:ilvl="5" w:tplc="BB20708C" w:tentative="1">
      <w:start w:val="1"/>
      <w:numFmt w:val="bullet"/>
      <w:lvlText w:val=""/>
      <w:lvlJc w:val="left"/>
      <w:pPr>
        <w:ind w:left="4320" w:hanging="360"/>
      </w:pPr>
      <w:rPr>
        <w:rFonts w:ascii="Wingdings" w:hAnsi="Wingdings" w:hint="default"/>
      </w:rPr>
    </w:lvl>
    <w:lvl w:ilvl="6" w:tplc="3A92430A" w:tentative="1">
      <w:start w:val="1"/>
      <w:numFmt w:val="bullet"/>
      <w:lvlText w:val=""/>
      <w:lvlJc w:val="left"/>
      <w:pPr>
        <w:ind w:left="5040" w:hanging="360"/>
      </w:pPr>
      <w:rPr>
        <w:rFonts w:ascii="Symbol" w:hAnsi="Symbol" w:hint="default"/>
      </w:rPr>
    </w:lvl>
    <w:lvl w:ilvl="7" w:tplc="6BC624CA" w:tentative="1">
      <w:start w:val="1"/>
      <w:numFmt w:val="bullet"/>
      <w:lvlText w:val="o"/>
      <w:lvlJc w:val="left"/>
      <w:pPr>
        <w:ind w:left="5760" w:hanging="360"/>
      </w:pPr>
      <w:rPr>
        <w:rFonts w:ascii="Courier New" w:hAnsi="Courier New" w:cs="Courier New" w:hint="default"/>
      </w:rPr>
    </w:lvl>
    <w:lvl w:ilvl="8" w:tplc="C9D6B1CC" w:tentative="1">
      <w:start w:val="1"/>
      <w:numFmt w:val="bullet"/>
      <w:lvlText w:val=""/>
      <w:lvlJc w:val="left"/>
      <w:pPr>
        <w:ind w:left="6480" w:hanging="360"/>
      </w:pPr>
      <w:rPr>
        <w:rFonts w:ascii="Wingdings" w:hAnsi="Wingdings" w:hint="default"/>
      </w:rPr>
    </w:lvl>
  </w:abstractNum>
  <w:abstractNum w:abstractNumId="406" w15:restartNumberingAfterBreak="0">
    <w:nsid w:val="000001A7"/>
    <w:multiLevelType w:val="hybridMultilevel"/>
    <w:tmpl w:val="1EB0C9C4"/>
    <w:lvl w:ilvl="0" w:tplc="68C60246">
      <w:start w:val="1"/>
      <w:numFmt w:val="lowerRoman"/>
      <w:lvlText w:val="%1."/>
      <w:lvlJc w:val="right"/>
      <w:pPr>
        <w:ind w:left="2160" w:hanging="360"/>
      </w:pPr>
    </w:lvl>
    <w:lvl w:ilvl="1" w:tplc="8A208B7A" w:tentative="1">
      <w:start w:val="1"/>
      <w:numFmt w:val="lowerLetter"/>
      <w:lvlText w:val="%2."/>
      <w:lvlJc w:val="left"/>
      <w:pPr>
        <w:ind w:left="2880" w:hanging="360"/>
      </w:pPr>
    </w:lvl>
    <w:lvl w:ilvl="2" w:tplc="5E2ACEC0" w:tentative="1">
      <w:start w:val="1"/>
      <w:numFmt w:val="lowerRoman"/>
      <w:lvlText w:val="%3."/>
      <w:lvlJc w:val="right"/>
      <w:pPr>
        <w:ind w:left="3600" w:hanging="180"/>
      </w:pPr>
    </w:lvl>
    <w:lvl w:ilvl="3" w:tplc="4322EFF2" w:tentative="1">
      <w:start w:val="1"/>
      <w:numFmt w:val="decimal"/>
      <w:lvlText w:val="%4."/>
      <w:lvlJc w:val="left"/>
      <w:pPr>
        <w:ind w:left="4320" w:hanging="360"/>
      </w:pPr>
    </w:lvl>
    <w:lvl w:ilvl="4" w:tplc="C0782D2C" w:tentative="1">
      <w:start w:val="1"/>
      <w:numFmt w:val="lowerLetter"/>
      <w:lvlText w:val="%5."/>
      <w:lvlJc w:val="left"/>
      <w:pPr>
        <w:ind w:left="5040" w:hanging="360"/>
      </w:pPr>
    </w:lvl>
    <w:lvl w:ilvl="5" w:tplc="61E0541A" w:tentative="1">
      <w:start w:val="1"/>
      <w:numFmt w:val="lowerRoman"/>
      <w:lvlText w:val="%6."/>
      <w:lvlJc w:val="right"/>
      <w:pPr>
        <w:ind w:left="5760" w:hanging="180"/>
      </w:pPr>
    </w:lvl>
    <w:lvl w:ilvl="6" w:tplc="F2881366" w:tentative="1">
      <w:start w:val="1"/>
      <w:numFmt w:val="decimal"/>
      <w:lvlText w:val="%7."/>
      <w:lvlJc w:val="left"/>
      <w:pPr>
        <w:ind w:left="6480" w:hanging="360"/>
      </w:pPr>
    </w:lvl>
    <w:lvl w:ilvl="7" w:tplc="ADC855A6" w:tentative="1">
      <w:start w:val="1"/>
      <w:numFmt w:val="lowerLetter"/>
      <w:lvlText w:val="%8."/>
      <w:lvlJc w:val="left"/>
      <w:pPr>
        <w:ind w:left="7200" w:hanging="360"/>
      </w:pPr>
    </w:lvl>
    <w:lvl w:ilvl="8" w:tplc="2C00628A" w:tentative="1">
      <w:start w:val="1"/>
      <w:numFmt w:val="lowerRoman"/>
      <w:lvlText w:val="%9."/>
      <w:lvlJc w:val="right"/>
      <w:pPr>
        <w:ind w:left="7920" w:hanging="180"/>
      </w:pPr>
    </w:lvl>
  </w:abstractNum>
  <w:abstractNum w:abstractNumId="407" w15:restartNumberingAfterBreak="0">
    <w:nsid w:val="000001A8"/>
    <w:multiLevelType w:val="hybridMultilevel"/>
    <w:tmpl w:val="4386EB9C"/>
    <w:lvl w:ilvl="0" w:tplc="80F2375E">
      <w:start w:val="1"/>
      <w:numFmt w:val="bullet"/>
      <w:lvlText w:val=""/>
      <w:lvlJc w:val="left"/>
      <w:pPr>
        <w:ind w:left="720" w:hanging="360"/>
      </w:pPr>
      <w:rPr>
        <w:rFonts w:ascii="Symbol" w:hAnsi="Symbol" w:hint="default"/>
      </w:rPr>
    </w:lvl>
    <w:lvl w:ilvl="1" w:tplc="763A03AE" w:tentative="1">
      <w:start w:val="1"/>
      <w:numFmt w:val="bullet"/>
      <w:lvlText w:val="o"/>
      <w:lvlJc w:val="left"/>
      <w:pPr>
        <w:ind w:left="1440" w:hanging="360"/>
      </w:pPr>
      <w:rPr>
        <w:rFonts w:ascii="Courier New" w:hAnsi="Courier New" w:cs="Courier New" w:hint="default"/>
      </w:rPr>
    </w:lvl>
    <w:lvl w:ilvl="2" w:tplc="A70640C4" w:tentative="1">
      <w:start w:val="1"/>
      <w:numFmt w:val="bullet"/>
      <w:lvlText w:val=""/>
      <w:lvlJc w:val="left"/>
      <w:pPr>
        <w:ind w:left="2160" w:hanging="360"/>
      </w:pPr>
      <w:rPr>
        <w:rFonts w:ascii="Wingdings" w:hAnsi="Wingdings" w:hint="default"/>
      </w:rPr>
    </w:lvl>
    <w:lvl w:ilvl="3" w:tplc="107CA636" w:tentative="1">
      <w:start w:val="1"/>
      <w:numFmt w:val="bullet"/>
      <w:lvlText w:val=""/>
      <w:lvlJc w:val="left"/>
      <w:pPr>
        <w:ind w:left="2880" w:hanging="360"/>
      </w:pPr>
      <w:rPr>
        <w:rFonts w:ascii="Symbol" w:hAnsi="Symbol" w:hint="default"/>
      </w:rPr>
    </w:lvl>
    <w:lvl w:ilvl="4" w:tplc="F7BA3CBC" w:tentative="1">
      <w:start w:val="1"/>
      <w:numFmt w:val="bullet"/>
      <w:lvlText w:val="o"/>
      <w:lvlJc w:val="left"/>
      <w:pPr>
        <w:ind w:left="3600" w:hanging="360"/>
      </w:pPr>
      <w:rPr>
        <w:rFonts w:ascii="Courier New" w:hAnsi="Courier New" w:cs="Courier New" w:hint="default"/>
      </w:rPr>
    </w:lvl>
    <w:lvl w:ilvl="5" w:tplc="8578E760" w:tentative="1">
      <w:start w:val="1"/>
      <w:numFmt w:val="bullet"/>
      <w:lvlText w:val=""/>
      <w:lvlJc w:val="left"/>
      <w:pPr>
        <w:ind w:left="4320" w:hanging="360"/>
      </w:pPr>
      <w:rPr>
        <w:rFonts w:ascii="Wingdings" w:hAnsi="Wingdings" w:hint="default"/>
      </w:rPr>
    </w:lvl>
    <w:lvl w:ilvl="6" w:tplc="010A147E" w:tentative="1">
      <w:start w:val="1"/>
      <w:numFmt w:val="bullet"/>
      <w:lvlText w:val=""/>
      <w:lvlJc w:val="left"/>
      <w:pPr>
        <w:ind w:left="5040" w:hanging="360"/>
      </w:pPr>
      <w:rPr>
        <w:rFonts w:ascii="Symbol" w:hAnsi="Symbol" w:hint="default"/>
      </w:rPr>
    </w:lvl>
    <w:lvl w:ilvl="7" w:tplc="62D28A2E" w:tentative="1">
      <w:start w:val="1"/>
      <w:numFmt w:val="bullet"/>
      <w:lvlText w:val="o"/>
      <w:lvlJc w:val="left"/>
      <w:pPr>
        <w:ind w:left="5760" w:hanging="360"/>
      </w:pPr>
      <w:rPr>
        <w:rFonts w:ascii="Courier New" w:hAnsi="Courier New" w:cs="Courier New" w:hint="default"/>
      </w:rPr>
    </w:lvl>
    <w:lvl w:ilvl="8" w:tplc="947E1CCE" w:tentative="1">
      <w:start w:val="1"/>
      <w:numFmt w:val="bullet"/>
      <w:lvlText w:val=""/>
      <w:lvlJc w:val="left"/>
      <w:pPr>
        <w:ind w:left="6480" w:hanging="360"/>
      </w:pPr>
      <w:rPr>
        <w:rFonts w:ascii="Wingdings" w:hAnsi="Wingdings" w:hint="default"/>
      </w:rPr>
    </w:lvl>
  </w:abstractNum>
  <w:abstractNum w:abstractNumId="408" w15:restartNumberingAfterBreak="0">
    <w:nsid w:val="000001A9"/>
    <w:multiLevelType w:val="hybridMultilevel"/>
    <w:tmpl w:val="A6F4536A"/>
    <w:lvl w:ilvl="0" w:tplc="DD3E3234">
      <w:start w:val="1"/>
      <w:numFmt w:val="decimal"/>
      <w:lvlText w:val="%1."/>
      <w:lvlJc w:val="left"/>
      <w:pPr>
        <w:ind w:left="720" w:hanging="360"/>
      </w:pPr>
      <w:rPr>
        <w:rFonts w:hint="default"/>
      </w:rPr>
    </w:lvl>
    <w:lvl w:ilvl="1" w:tplc="49D4C2F6" w:tentative="1">
      <w:start w:val="1"/>
      <w:numFmt w:val="lowerLetter"/>
      <w:lvlText w:val="%2."/>
      <w:lvlJc w:val="left"/>
      <w:pPr>
        <w:ind w:left="1440" w:hanging="360"/>
      </w:pPr>
    </w:lvl>
    <w:lvl w:ilvl="2" w:tplc="08A4F2F6" w:tentative="1">
      <w:start w:val="1"/>
      <w:numFmt w:val="lowerRoman"/>
      <w:lvlText w:val="%3."/>
      <w:lvlJc w:val="right"/>
      <w:pPr>
        <w:ind w:left="2160" w:hanging="180"/>
      </w:pPr>
    </w:lvl>
    <w:lvl w:ilvl="3" w:tplc="8B8C196E" w:tentative="1">
      <w:start w:val="1"/>
      <w:numFmt w:val="decimal"/>
      <w:lvlText w:val="%4."/>
      <w:lvlJc w:val="left"/>
      <w:pPr>
        <w:ind w:left="2880" w:hanging="360"/>
      </w:pPr>
    </w:lvl>
    <w:lvl w:ilvl="4" w:tplc="03A6456E" w:tentative="1">
      <w:start w:val="1"/>
      <w:numFmt w:val="lowerLetter"/>
      <w:lvlText w:val="%5."/>
      <w:lvlJc w:val="left"/>
      <w:pPr>
        <w:ind w:left="3600" w:hanging="360"/>
      </w:pPr>
    </w:lvl>
    <w:lvl w:ilvl="5" w:tplc="F15E69E6" w:tentative="1">
      <w:start w:val="1"/>
      <w:numFmt w:val="lowerRoman"/>
      <w:lvlText w:val="%6."/>
      <w:lvlJc w:val="right"/>
      <w:pPr>
        <w:ind w:left="4320" w:hanging="180"/>
      </w:pPr>
    </w:lvl>
    <w:lvl w:ilvl="6" w:tplc="13D4061A" w:tentative="1">
      <w:start w:val="1"/>
      <w:numFmt w:val="decimal"/>
      <w:lvlText w:val="%7."/>
      <w:lvlJc w:val="left"/>
      <w:pPr>
        <w:ind w:left="5040" w:hanging="360"/>
      </w:pPr>
    </w:lvl>
    <w:lvl w:ilvl="7" w:tplc="73C4C424" w:tentative="1">
      <w:start w:val="1"/>
      <w:numFmt w:val="lowerLetter"/>
      <w:lvlText w:val="%8."/>
      <w:lvlJc w:val="left"/>
      <w:pPr>
        <w:ind w:left="5760" w:hanging="360"/>
      </w:pPr>
    </w:lvl>
    <w:lvl w:ilvl="8" w:tplc="554CBC72" w:tentative="1">
      <w:start w:val="1"/>
      <w:numFmt w:val="lowerRoman"/>
      <w:lvlText w:val="%9."/>
      <w:lvlJc w:val="right"/>
      <w:pPr>
        <w:ind w:left="6480" w:hanging="180"/>
      </w:pPr>
    </w:lvl>
  </w:abstractNum>
  <w:abstractNum w:abstractNumId="409" w15:restartNumberingAfterBreak="0">
    <w:nsid w:val="000001AA"/>
    <w:multiLevelType w:val="hybridMultilevel"/>
    <w:tmpl w:val="2A67D0AA"/>
    <w:lvl w:ilvl="0" w:tplc="B614D32A">
      <w:start w:val="1"/>
      <w:numFmt w:val="decimal"/>
      <w:lvlText w:val="%1."/>
      <w:lvlJc w:val="left"/>
    </w:lvl>
    <w:lvl w:ilvl="1" w:tplc="B3E632A8">
      <w:numFmt w:val="decimal"/>
      <w:lvlText w:val=""/>
      <w:lvlJc w:val="left"/>
    </w:lvl>
    <w:lvl w:ilvl="2" w:tplc="ABE60B6E">
      <w:numFmt w:val="decimal"/>
      <w:lvlText w:val=""/>
      <w:lvlJc w:val="left"/>
    </w:lvl>
    <w:lvl w:ilvl="3" w:tplc="DF8E02B0">
      <w:numFmt w:val="decimal"/>
      <w:lvlText w:val=""/>
      <w:lvlJc w:val="left"/>
    </w:lvl>
    <w:lvl w:ilvl="4" w:tplc="6FE62D7C">
      <w:numFmt w:val="decimal"/>
      <w:lvlText w:val=""/>
      <w:lvlJc w:val="left"/>
    </w:lvl>
    <w:lvl w:ilvl="5" w:tplc="5D562DE8">
      <w:numFmt w:val="decimal"/>
      <w:lvlText w:val=""/>
      <w:lvlJc w:val="left"/>
    </w:lvl>
    <w:lvl w:ilvl="6" w:tplc="A044FE36">
      <w:numFmt w:val="decimal"/>
      <w:lvlText w:val=""/>
      <w:lvlJc w:val="left"/>
    </w:lvl>
    <w:lvl w:ilvl="7" w:tplc="093C8118">
      <w:numFmt w:val="decimal"/>
      <w:lvlText w:val=""/>
      <w:lvlJc w:val="left"/>
    </w:lvl>
    <w:lvl w:ilvl="8" w:tplc="EF787972">
      <w:numFmt w:val="decimal"/>
      <w:lvlText w:val=""/>
      <w:lvlJc w:val="left"/>
    </w:lvl>
  </w:abstractNum>
  <w:abstractNum w:abstractNumId="410" w15:restartNumberingAfterBreak="0">
    <w:nsid w:val="000001AB"/>
    <w:multiLevelType w:val="hybridMultilevel"/>
    <w:tmpl w:val="26640EEE"/>
    <w:lvl w:ilvl="0" w:tplc="60FE8630">
      <w:start w:val="1"/>
      <w:numFmt w:val="lowerLetter"/>
      <w:lvlText w:val="%1."/>
      <w:lvlJc w:val="left"/>
      <w:pPr>
        <w:ind w:left="720" w:hanging="360"/>
      </w:pPr>
      <w:rPr>
        <w:rFonts w:hint="default"/>
      </w:rPr>
    </w:lvl>
    <w:lvl w:ilvl="1" w:tplc="55EA82DE" w:tentative="1">
      <w:start w:val="1"/>
      <w:numFmt w:val="lowerLetter"/>
      <w:lvlText w:val="%2."/>
      <w:lvlJc w:val="left"/>
      <w:pPr>
        <w:ind w:left="1440" w:hanging="360"/>
      </w:pPr>
    </w:lvl>
    <w:lvl w:ilvl="2" w:tplc="0AA81200" w:tentative="1">
      <w:start w:val="1"/>
      <w:numFmt w:val="lowerRoman"/>
      <w:lvlText w:val="%3."/>
      <w:lvlJc w:val="right"/>
      <w:pPr>
        <w:ind w:left="2160" w:hanging="180"/>
      </w:pPr>
    </w:lvl>
    <w:lvl w:ilvl="3" w:tplc="FBD8446C" w:tentative="1">
      <w:start w:val="1"/>
      <w:numFmt w:val="decimal"/>
      <w:lvlText w:val="%4."/>
      <w:lvlJc w:val="left"/>
      <w:pPr>
        <w:ind w:left="2880" w:hanging="360"/>
      </w:pPr>
    </w:lvl>
    <w:lvl w:ilvl="4" w:tplc="2EAABF66" w:tentative="1">
      <w:start w:val="1"/>
      <w:numFmt w:val="lowerLetter"/>
      <w:lvlText w:val="%5."/>
      <w:lvlJc w:val="left"/>
      <w:pPr>
        <w:ind w:left="3600" w:hanging="360"/>
      </w:pPr>
    </w:lvl>
    <w:lvl w:ilvl="5" w:tplc="5F4EA60E" w:tentative="1">
      <w:start w:val="1"/>
      <w:numFmt w:val="lowerRoman"/>
      <w:lvlText w:val="%6."/>
      <w:lvlJc w:val="right"/>
      <w:pPr>
        <w:ind w:left="4320" w:hanging="180"/>
      </w:pPr>
    </w:lvl>
    <w:lvl w:ilvl="6" w:tplc="FF645E0E" w:tentative="1">
      <w:start w:val="1"/>
      <w:numFmt w:val="decimal"/>
      <w:lvlText w:val="%7."/>
      <w:lvlJc w:val="left"/>
      <w:pPr>
        <w:ind w:left="5040" w:hanging="360"/>
      </w:pPr>
    </w:lvl>
    <w:lvl w:ilvl="7" w:tplc="D73E0164" w:tentative="1">
      <w:start w:val="1"/>
      <w:numFmt w:val="lowerLetter"/>
      <w:lvlText w:val="%8."/>
      <w:lvlJc w:val="left"/>
      <w:pPr>
        <w:ind w:left="5760" w:hanging="360"/>
      </w:pPr>
    </w:lvl>
    <w:lvl w:ilvl="8" w:tplc="AAC49552" w:tentative="1">
      <w:start w:val="1"/>
      <w:numFmt w:val="lowerRoman"/>
      <w:lvlText w:val="%9."/>
      <w:lvlJc w:val="right"/>
      <w:pPr>
        <w:ind w:left="6480" w:hanging="180"/>
      </w:pPr>
    </w:lvl>
  </w:abstractNum>
  <w:abstractNum w:abstractNumId="411" w15:restartNumberingAfterBreak="0">
    <w:nsid w:val="00000402"/>
    <w:multiLevelType w:val="multilevel"/>
    <w:tmpl w:val="00000885"/>
    <w:lvl w:ilvl="0">
      <w:numFmt w:val="bullet"/>
      <w:lvlText w:val="•"/>
      <w:lvlJc w:val="left"/>
      <w:pPr>
        <w:ind w:left="644" w:hanging="540"/>
      </w:pPr>
      <w:rPr>
        <w:rFonts w:ascii="Arial" w:hAnsi="Arial" w:cs="Arial"/>
        <w:b w:val="0"/>
        <w:bCs w:val="0"/>
        <w:i w:val="0"/>
        <w:iCs w:val="0"/>
        <w:w w:val="100"/>
        <w:sz w:val="40"/>
        <w:szCs w:val="40"/>
      </w:rPr>
    </w:lvl>
    <w:lvl w:ilvl="1">
      <w:numFmt w:val="bullet"/>
      <w:lvlText w:val="•"/>
      <w:lvlJc w:val="left"/>
      <w:pPr>
        <w:ind w:left="1862" w:hanging="540"/>
      </w:pPr>
    </w:lvl>
    <w:lvl w:ilvl="2">
      <w:numFmt w:val="bullet"/>
      <w:lvlText w:val="•"/>
      <w:lvlJc w:val="left"/>
      <w:pPr>
        <w:ind w:left="3084" w:hanging="540"/>
      </w:pPr>
    </w:lvl>
    <w:lvl w:ilvl="3">
      <w:numFmt w:val="bullet"/>
      <w:lvlText w:val="•"/>
      <w:lvlJc w:val="left"/>
      <w:pPr>
        <w:ind w:left="4306" w:hanging="540"/>
      </w:pPr>
    </w:lvl>
    <w:lvl w:ilvl="4">
      <w:numFmt w:val="bullet"/>
      <w:lvlText w:val="•"/>
      <w:lvlJc w:val="left"/>
      <w:pPr>
        <w:ind w:left="5528" w:hanging="540"/>
      </w:pPr>
    </w:lvl>
    <w:lvl w:ilvl="5">
      <w:numFmt w:val="bullet"/>
      <w:lvlText w:val="•"/>
      <w:lvlJc w:val="left"/>
      <w:pPr>
        <w:ind w:left="6750" w:hanging="540"/>
      </w:pPr>
    </w:lvl>
    <w:lvl w:ilvl="6">
      <w:numFmt w:val="bullet"/>
      <w:lvlText w:val="•"/>
      <w:lvlJc w:val="left"/>
      <w:pPr>
        <w:ind w:left="7972" w:hanging="540"/>
      </w:pPr>
    </w:lvl>
    <w:lvl w:ilvl="7">
      <w:numFmt w:val="bullet"/>
      <w:lvlText w:val="•"/>
      <w:lvlJc w:val="left"/>
      <w:pPr>
        <w:ind w:left="9194" w:hanging="540"/>
      </w:pPr>
    </w:lvl>
    <w:lvl w:ilvl="8">
      <w:numFmt w:val="bullet"/>
      <w:lvlText w:val="•"/>
      <w:lvlJc w:val="left"/>
      <w:pPr>
        <w:ind w:left="10416" w:hanging="540"/>
      </w:pPr>
    </w:lvl>
  </w:abstractNum>
  <w:abstractNum w:abstractNumId="412" w15:restartNumberingAfterBreak="0">
    <w:nsid w:val="00000403"/>
    <w:multiLevelType w:val="multilevel"/>
    <w:tmpl w:val="00000886"/>
    <w:lvl w:ilvl="0">
      <w:numFmt w:val="bullet"/>
      <w:lvlText w:val="•"/>
      <w:lvlJc w:val="left"/>
      <w:pPr>
        <w:ind w:left="643" w:hanging="540"/>
      </w:pPr>
      <w:rPr>
        <w:rFonts w:ascii="Arial" w:hAnsi="Arial" w:cs="Arial"/>
        <w:b w:val="0"/>
        <w:bCs w:val="0"/>
        <w:i w:val="0"/>
        <w:iCs w:val="0"/>
        <w:w w:val="100"/>
        <w:sz w:val="40"/>
        <w:szCs w:val="40"/>
      </w:rPr>
    </w:lvl>
    <w:lvl w:ilvl="1">
      <w:numFmt w:val="bullet"/>
      <w:lvlText w:val="•"/>
      <w:lvlJc w:val="left"/>
      <w:pPr>
        <w:ind w:left="1862" w:hanging="540"/>
      </w:pPr>
    </w:lvl>
    <w:lvl w:ilvl="2">
      <w:numFmt w:val="bullet"/>
      <w:lvlText w:val="•"/>
      <w:lvlJc w:val="left"/>
      <w:pPr>
        <w:ind w:left="3084" w:hanging="540"/>
      </w:pPr>
    </w:lvl>
    <w:lvl w:ilvl="3">
      <w:numFmt w:val="bullet"/>
      <w:lvlText w:val="•"/>
      <w:lvlJc w:val="left"/>
      <w:pPr>
        <w:ind w:left="4306" w:hanging="540"/>
      </w:pPr>
    </w:lvl>
    <w:lvl w:ilvl="4">
      <w:numFmt w:val="bullet"/>
      <w:lvlText w:val="•"/>
      <w:lvlJc w:val="left"/>
      <w:pPr>
        <w:ind w:left="5528" w:hanging="540"/>
      </w:pPr>
    </w:lvl>
    <w:lvl w:ilvl="5">
      <w:numFmt w:val="bullet"/>
      <w:lvlText w:val="•"/>
      <w:lvlJc w:val="left"/>
      <w:pPr>
        <w:ind w:left="6750" w:hanging="540"/>
      </w:pPr>
    </w:lvl>
    <w:lvl w:ilvl="6">
      <w:numFmt w:val="bullet"/>
      <w:lvlText w:val="•"/>
      <w:lvlJc w:val="left"/>
      <w:pPr>
        <w:ind w:left="7972" w:hanging="540"/>
      </w:pPr>
    </w:lvl>
    <w:lvl w:ilvl="7">
      <w:numFmt w:val="bullet"/>
      <w:lvlText w:val="•"/>
      <w:lvlJc w:val="left"/>
      <w:pPr>
        <w:ind w:left="9194" w:hanging="540"/>
      </w:pPr>
    </w:lvl>
    <w:lvl w:ilvl="8">
      <w:numFmt w:val="bullet"/>
      <w:lvlText w:val="•"/>
      <w:lvlJc w:val="left"/>
      <w:pPr>
        <w:ind w:left="10416" w:hanging="540"/>
      </w:pPr>
    </w:lvl>
  </w:abstractNum>
  <w:abstractNum w:abstractNumId="413" w15:restartNumberingAfterBreak="0">
    <w:nsid w:val="00000404"/>
    <w:multiLevelType w:val="multilevel"/>
    <w:tmpl w:val="00000887"/>
    <w:lvl w:ilvl="0">
      <w:numFmt w:val="bullet"/>
      <w:lvlText w:val="•"/>
      <w:lvlJc w:val="left"/>
      <w:pPr>
        <w:ind w:left="1349" w:hanging="540"/>
      </w:pPr>
      <w:rPr>
        <w:rFonts w:ascii="Arial" w:hAnsi="Arial" w:cs="Arial"/>
        <w:b w:val="0"/>
        <w:bCs w:val="0"/>
        <w:i w:val="0"/>
        <w:iCs w:val="0"/>
        <w:w w:val="100"/>
        <w:sz w:val="40"/>
        <w:szCs w:val="40"/>
      </w:rPr>
    </w:lvl>
    <w:lvl w:ilvl="1">
      <w:numFmt w:val="bullet"/>
      <w:lvlText w:val="•"/>
      <w:lvlJc w:val="left"/>
      <w:pPr>
        <w:ind w:left="2492" w:hanging="540"/>
      </w:pPr>
    </w:lvl>
    <w:lvl w:ilvl="2">
      <w:numFmt w:val="bullet"/>
      <w:lvlText w:val="•"/>
      <w:lvlJc w:val="left"/>
      <w:pPr>
        <w:ind w:left="3644" w:hanging="540"/>
      </w:pPr>
    </w:lvl>
    <w:lvl w:ilvl="3">
      <w:numFmt w:val="bullet"/>
      <w:lvlText w:val="•"/>
      <w:lvlJc w:val="left"/>
      <w:pPr>
        <w:ind w:left="4796" w:hanging="540"/>
      </w:pPr>
    </w:lvl>
    <w:lvl w:ilvl="4">
      <w:numFmt w:val="bullet"/>
      <w:lvlText w:val="•"/>
      <w:lvlJc w:val="left"/>
      <w:pPr>
        <w:ind w:left="5948" w:hanging="540"/>
      </w:pPr>
    </w:lvl>
    <w:lvl w:ilvl="5">
      <w:numFmt w:val="bullet"/>
      <w:lvlText w:val="•"/>
      <w:lvlJc w:val="left"/>
      <w:pPr>
        <w:ind w:left="7100" w:hanging="540"/>
      </w:pPr>
    </w:lvl>
    <w:lvl w:ilvl="6">
      <w:numFmt w:val="bullet"/>
      <w:lvlText w:val="•"/>
      <w:lvlJc w:val="left"/>
      <w:pPr>
        <w:ind w:left="8252" w:hanging="540"/>
      </w:pPr>
    </w:lvl>
    <w:lvl w:ilvl="7">
      <w:numFmt w:val="bullet"/>
      <w:lvlText w:val="•"/>
      <w:lvlJc w:val="left"/>
      <w:pPr>
        <w:ind w:left="9404" w:hanging="540"/>
      </w:pPr>
    </w:lvl>
    <w:lvl w:ilvl="8">
      <w:numFmt w:val="bullet"/>
      <w:lvlText w:val="•"/>
      <w:lvlJc w:val="left"/>
      <w:pPr>
        <w:ind w:left="10556" w:hanging="540"/>
      </w:pPr>
    </w:lvl>
  </w:abstractNum>
  <w:abstractNum w:abstractNumId="414" w15:restartNumberingAfterBreak="0">
    <w:nsid w:val="16E46480"/>
    <w:multiLevelType w:val="hybridMultilevel"/>
    <w:tmpl w:val="E4B4810A"/>
    <w:lvl w:ilvl="0" w:tplc="79C4F4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5" w15:restartNumberingAfterBreak="0">
    <w:nsid w:val="1BA37F92"/>
    <w:multiLevelType w:val="hybridMultilevel"/>
    <w:tmpl w:val="86FC03AA"/>
    <w:lvl w:ilvl="0" w:tplc="CA0A558C">
      <w:start w:val="1"/>
      <w:numFmt w:val="low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num>
  <w:num w:numId="50">
    <w:abstractNumId w:val="48"/>
  </w:num>
  <w:num w:numId="51">
    <w:abstractNumId w:val="49"/>
  </w:num>
  <w:num w:numId="52">
    <w:abstractNumId w:val="50"/>
  </w:num>
  <w:num w:numId="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53"/>
  </w:num>
  <w:num w:numId="56">
    <w:abstractNumId w:val="54"/>
  </w:num>
  <w:num w:numId="57">
    <w:abstractNumId w:val="55"/>
  </w:num>
  <w:num w:numId="58">
    <w:abstractNumId w:val="56"/>
  </w:num>
  <w:num w:numId="59">
    <w:abstractNumId w:val="57"/>
  </w:num>
  <w:num w:numId="60">
    <w:abstractNumId w:val="58"/>
  </w:num>
  <w:num w:numId="61">
    <w:abstractNumId w:val="59"/>
  </w:num>
  <w:num w:numId="62">
    <w:abstractNumId w:val="60"/>
  </w:num>
  <w:num w:numId="63">
    <w:abstractNumId w:val="61"/>
  </w:num>
  <w:num w:numId="64">
    <w:abstractNumId w:val="62"/>
  </w:num>
  <w:num w:numId="65">
    <w:abstractNumId w:val="63"/>
  </w:num>
  <w:num w:numId="66">
    <w:abstractNumId w:val="64"/>
  </w:num>
  <w:num w:numId="67">
    <w:abstractNumId w:val="65"/>
  </w:num>
  <w:num w:numId="68">
    <w:abstractNumId w:val="66"/>
  </w:num>
  <w:num w:numId="69">
    <w:abstractNumId w:val="67"/>
  </w:num>
  <w:num w:numId="70">
    <w:abstractNumId w:val="68"/>
  </w:num>
  <w:num w:numId="71">
    <w:abstractNumId w:val="69"/>
  </w:num>
  <w:num w:numId="72">
    <w:abstractNumId w:val="70"/>
  </w:num>
  <w:num w:numId="73">
    <w:abstractNumId w:val="71"/>
  </w:num>
  <w:num w:numId="74">
    <w:abstractNumId w:val="72"/>
  </w:num>
  <w:num w:numId="75">
    <w:abstractNumId w:val="73"/>
  </w:num>
  <w:num w:numId="76">
    <w:abstractNumId w:val="74"/>
  </w:num>
  <w:num w:numId="77">
    <w:abstractNumId w:val="75"/>
  </w:num>
  <w:num w:numId="78">
    <w:abstractNumId w:val="76"/>
  </w:num>
  <w:num w:numId="79">
    <w:abstractNumId w:val="77"/>
  </w:num>
  <w:num w:numId="80">
    <w:abstractNumId w:val="78"/>
  </w:num>
  <w:num w:numId="81">
    <w:abstractNumId w:val="79"/>
  </w:num>
  <w:num w:numId="82">
    <w:abstractNumId w:val="80"/>
  </w:num>
  <w:num w:numId="83">
    <w:abstractNumId w:val="81"/>
  </w:num>
  <w:num w:numId="84">
    <w:abstractNumId w:val="82"/>
  </w:num>
  <w:num w:numId="85">
    <w:abstractNumId w:val="83"/>
  </w:num>
  <w:num w:numId="86">
    <w:abstractNumId w:val="84"/>
    <w:lvlOverride w:ilvl="0">
      <w:lvl w:ilvl="0" w:tplc="8A5A01E4">
        <w:start w:val="1"/>
        <w:numFmt w:val="lowerLetter"/>
        <w:lvlText w:val="(%1)"/>
        <w:lvlJc w:val="left"/>
        <w:pPr>
          <w:ind w:left="1800" w:hanging="360"/>
        </w:pPr>
        <w:rPr>
          <w:rFonts w:cs="Times New Roman" w:hint="eastAsia"/>
          <w:b/>
          <w:color w:val="auto"/>
          <w:u w:val="none"/>
        </w:rPr>
      </w:lvl>
    </w:lvlOverride>
    <w:lvlOverride w:ilvl="1">
      <w:lvl w:ilvl="1" w:tplc="D388B5F0">
        <w:start w:val="1"/>
        <w:numFmt w:val="lowerLetter"/>
        <w:lvlText w:val="%2."/>
        <w:lvlJc w:val="left"/>
        <w:pPr>
          <w:ind w:left="2520" w:hanging="360"/>
        </w:pPr>
        <w:rPr>
          <w:rFonts w:cs="Times New Roman"/>
          <w:b/>
          <w:color w:val="0000FF"/>
          <w:u w:val="double"/>
        </w:rPr>
      </w:lvl>
    </w:lvlOverride>
    <w:lvlOverride w:ilvl="2">
      <w:lvl w:ilvl="2" w:tplc="652017E8">
        <w:start w:val="1"/>
        <w:numFmt w:val="lowerRoman"/>
        <w:lvlText w:val="%3."/>
        <w:lvlJc w:val="right"/>
        <w:pPr>
          <w:ind w:left="3240" w:hanging="180"/>
        </w:pPr>
        <w:rPr>
          <w:rFonts w:cs="Times New Roman"/>
          <w:b/>
          <w:color w:val="0000FF"/>
          <w:u w:val="double"/>
        </w:rPr>
      </w:lvl>
    </w:lvlOverride>
    <w:lvlOverride w:ilvl="3">
      <w:lvl w:ilvl="3" w:tplc="965AA6A0">
        <w:start w:val="1"/>
        <w:numFmt w:val="decimal"/>
        <w:lvlText w:val="%4."/>
        <w:lvlJc w:val="left"/>
        <w:pPr>
          <w:ind w:left="3960" w:hanging="360"/>
        </w:pPr>
        <w:rPr>
          <w:rFonts w:cs="Times New Roman"/>
          <w:b/>
          <w:color w:val="0000FF"/>
          <w:u w:val="double"/>
        </w:rPr>
      </w:lvl>
    </w:lvlOverride>
    <w:lvlOverride w:ilvl="4">
      <w:lvl w:ilvl="4" w:tplc="C7E2AB7E">
        <w:start w:val="1"/>
        <w:numFmt w:val="lowerLetter"/>
        <w:lvlText w:val="%5."/>
        <w:lvlJc w:val="left"/>
        <w:pPr>
          <w:ind w:left="4680" w:hanging="360"/>
        </w:pPr>
        <w:rPr>
          <w:rFonts w:cs="Times New Roman"/>
          <w:b/>
          <w:color w:val="0000FF"/>
          <w:u w:val="double"/>
        </w:rPr>
      </w:lvl>
    </w:lvlOverride>
    <w:lvlOverride w:ilvl="5">
      <w:lvl w:ilvl="5" w:tplc="9D80CA6A">
        <w:start w:val="1"/>
        <w:numFmt w:val="lowerRoman"/>
        <w:lvlText w:val="%6."/>
        <w:lvlJc w:val="right"/>
        <w:pPr>
          <w:ind w:left="5400" w:hanging="180"/>
        </w:pPr>
        <w:rPr>
          <w:rFonts w:cs="Times New Roman"/>
          <w:b/>
          <w:color w:val="0000FF"/>
          <w:u w:val="double"/>
        </w:rPr>
      </w:lvl>
    </w:lvlOverride>
    <w:lvlOverride w:ilvl="6">
      <w:lvl w:ilvl="6" w:tplc="FEF83120">
        <w:start w:val="1"/>
        <w:numFmt w:val="decimal"/>
        <w:lvlText w:val="%7."/>
        <w:lvlJc w:val="left"/>
        <w:pPr>
          <w:ind w:left="6120" w:hanging="360"/>
        </w:pPr>
        <w:rPr>
          <w:rFonts w:cs="Times New Roman"/>
          <w:b/>
          <w:color w:val="0000FF"/>
          <w:u w:val="double"/>
        </w:rPr>
      </w:lvl>
    </w:lvlOverride>
    <w:lvlOverride w:ilvl="7">
      <w:lvl w:ilvl="7" w:tplc="E5BAB784">
        <w:start w:val="1"/>
        <w:numFmt w:val="lowerLetter"/>
        <w:lvlText w:val="%8."/>
        <w:lvlJc w:val="left"/>
        <w:pPr>
          <w:ind w:left="6840" w:hanging="360"/>
        </w:pPr>
        <w:rPr>
          <w:rFonts w:cs="Times New Roman"/>
          <w:b/>
          <w:color w:val="0000FF"/>
          <w:u w:val="double"/>
        </w:rPr>
      </w:lvl>
    </w:lvlOverride>
    <w:lvlOverride w:ilvl="8">
      <w:lvl w:ilvl="8" w:tplc="C55036EE">
        <w:start w:val="1"/>
        <w:numFmt w:val="lowerRoman"/>
        <w:lvlText w:val="%9."/>
        <w:lvlJc w:val="right"/>
        <w:pPr>
          <w:ind w:left="7560" w:hanging="180"/>
        </w:pPr>
        <w:rPr>
          <w:rFonts w:cs="Times New Roman"/>
          <w:b/>
          <w:color w:val="0000FF"/>
          <w:u w:val="double"/>
        </w:rPr>
      </w:lvl>
    </w:lvlOverride>
  </w:num>
  <w:num w:numId="87">
    <w:abstractNumId w:val="85"/>
  </w:num>
  <w:num w:numId="88">
    <w:abstractNumId w:val="86"/>
  </w:num>
  <w:num w:numId="89">
    <w:abstractNumId w:val="87"/>
  </w:num>
  <w:num w:numId="90">
    <w:abstractNumId w:val="88"/>
  </w:num>
  <w:num w:numId="91">
    <w:abstractNumId w:val="89"/>
  </w:num>
  <w:num w:numId="92">
    <w:abstractNumId w:val="90"/>
  </w:num>
  <w:num w:numId="93">
    <w:abstractNumId w:val="91"/>
  </w:num>
  <w:num w:numId="94">
    <w:abstractNumId w:val="92"/>
  </w:num>
  <w:num w:numId="95">
    <w:abstractNumId w:val="93"/>
  </w:num>
  <w:num w:numId="96">
    <w:abstractNumId w:val="94"/>
  </w:num>
  <w:num w:numId="97">
    <w:abstractNumId w:val="95"/>
  </w:num>
  <w:num w:numId="98">
    <w:abstractNumId w:val="96"/>
  </w:num>
  <w:num w:numId="99">
    <w:abstractNumId w:val="97"/>
  </w:num>
  <w:num w:numId="100">
    <w:abstractNumId w:val="98"/>
  </w:num>
  <w:num w:numId="101">
    <w:abstractNumId w:val="99"/>
  </w:num>
  <w:num w:numId="102">
    <w:abstractNumId w:val="100"/>
  </w:num>
  <w:num w:numId="103">
    <w:abstractNumId w:val="101"/>
  </w:num>
  <w:num w:numId="104">
    <w:abstractNumId w:val="102"/>
  </w:num>
  <w:num w:numId="105">
    <w:abstractNumId w:val="103"/>
  </w:num>
  <w:num w:numId="106">
    <w:abstractNumId w:val="104"/>
  </w:num>
  <w:num w:numId="107">
    <w:abstractNumId w:val="105"/>
  </w:num>
  <w:num w:numId="108">
    <w:abstractNumId w:val="106"/>
  </w:num>
  <w:num w:numId="109">
    <w:abstractNumId w:val="107"/>
  </w:num>
  <w:num w:numId="110">
    <w:abstractNumId w:val="108"/>
  </w:num>
  <w:num w:numId="111">
    <w:abstractNumId w:val="109"/>
  </w:num>
  <w:num w:numId="112">
    <w:abstractNumId w:val="110"/>
  </w:num>
  <w:num w:numId="113">
    <w:abstractNumId w:val="111"/>
  </w:num>
  <w:num w:numId="114">
    <w:abstractNumId w:val="112"/>
  </w:num>
  <w:num w:numId="115">
    <w:abstractNumId w:val="113"/>
  </w:num>
  <w:num w:numId="116">
    <w:abstractNumId w:val="114"/>
  </w:num>
  <w:num w:numId="117">
    <w:abstractNumId w:val="115"/>
  </w:num>
  <w:num w:numId="118">
    <w:abstractNumId w:val="116"/>
  </w:num>
  <w:num w:numId="119">
    <w:abstractNumId w:val="117"/>
  </w:num>
  <w:num w:numId="120">
    <w:abstractNumId w:val="118"/>
  </w:num>
  <w:num w:numId="121">
    <w:abstractNumId w:val="119"/>
  </w:num>
  <w:num w:numId="122">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0"/>
  </w:num>
  <w:num w:numId="124">
    <w:abstractNumId w:val="121"/>
  </w:num>
  <w:num w:numId="125">
    <w:abstractNumId w:val="122"/>
  </w:num>
  <w:num w:numId="126">
    <w:abstractNumId w:val="123"/>
  </w:num>
  <w:num w:numId="127">
    <w:abstractNumId w:val="124"/>
  </w:num>
  <w:num w:numId="128">
    <w:abstractNumId w:val="125"/>
  </w:num>
  <w:num w:numId="129">
    <w:abstractNumId w:val="126"/>
  </w:num>
  <w:num w:numId="130">
    <w:abstractNumId w:val="127"/>
  </w:num>
  <w:num w:numId="131">
    <w:abstractNumId w:val="128"/>
  </w:num>
  <w:num w:numId="132">
    <w:abstractNumId w:val="129"/>
  </w:num>
  <w:num w:numId="133">
    <w:abstractNumId w:val="130"/>
  </w:num>
  <w:num w:numId="134">
    <w:abstractNumId w:val="131"/>
  </w:num>
  <w:num w:numId="135">
    <w:abstractNumId w:val="132"/>
  </w:num>
  <w:num w:numId="136">
    <w:abstractNumId w:val="133"/>
  </w:num>
  <w:num w:numId="137">
    <w:abstractNumId w:val="134"/>
  </w:num>
  <w:num w:numId="138">
    <w:abstractNumId w:val="135"/>
  </w:num>
  <w:num w:numId="139">
    <w:abstractNumId w:val="136"/>
  </w:num>
  <w:num w:numId="140">
    <w:abstractNumId w:val="137"/>
  </w:num>
  <w:num w:numId="141">
    <w:abstractNumId w:val="138"/>
  </w:num>
  <w:num w:numId="142">
    <w:abstractNumId w:val="139"/>
  </w:num>
  <w:num w:numId="143">
    <w:abstractNumId w:val="140"/>
  </w:num>
  <w:num w:numId="144">
    <w:abstractNumId w:val="141"/>
  </w:num>
  <w:num w:numId="145">
    <w:abstractNumId w:val="142"/>
  </w:num>
  <w:num w:numId="146">
    <w:abstractNumId w:val="143"/>
  </w:num>
  <w:num w:numId="147">
    <w:abstractNumId w:val="144"/>
  </w:num>
  <w:num w:numId="148">
    <w:abstractNumId w:val="145"/>
  </w:num>
  <w:num w:numId="149">
    <w:abstractNumId w:val="146"/>
  </w:num>
  <w:num w:numId="150">
    <w:abstractNumId w:val="147"/>
  </w:num>
  <w:num w:numId="151">
    <w:abstractNumId w:val="148"/>
  </w:num>
  <w:num w:numId="152">
    <w:abstractNumId w:val="149"/>
  </w:num>
  <w:num w:numId="153">
    <w:abstractNumId w:val="150"/>
  </w:num>
  <w:num w:numId="154">
    <w:abstractNumId w:val="151"/>
  </w:num>
  <w:num w:numId="155">
    <w:abstractNumId w:val="152"/>
  </w:num>
  <w:num w:numId="156">
    <w:abstractNumId w:val="153"/>
  </w:num>
  <w:num w:numId="157">
    <w:abstractNumId w:val="154"/>
  </w:num>
  <w:num w:numId="158">
    <w:abstractNumId w:val="155"/>
  </w:num>
  <w:num w:numId="159">
    <w:abstractNumId w:val="156"/>
  </w:num>
  <w:num w:numId="160">
    <w:abstractNumId w:val="157"/>
  </w:num>
  <w:num w:numId="161">
    <w:abstractNumId w:val="158"/>
  </w:num>
  <w:num w:numId="162">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59"/>
  </w:num>
  <w:num w:numId="164">
    <w:abstractNumId w:val="160"/>
  </w:num>
  <w:num w:numId="165">
    <w:abstractNumId w:val="161"/>
  </w:num>
  <w:num w:numId="166">
    <w:abstractNumId w:val="162"/>
  </w:num>
  <w:num w:numId="167">
    <w:abstractNumId w:val="163"/>
  </w:num>
  <w:num w:numId="168">
    <w:abstractNumId w:val="164"/>
  </w:num>
  <w:num w:numId="169">
    <w:abstractNumId w:val="165"/>
  </w:num>
  <w:num w:numId="170">
    <w:abstractNumId w:val="166"/>
  </w:num>
  <w:num w:numId="171">
    <w:abstractNumId w:val="167"/>
  </w:num>
  <w:num w:numId="172">
    <w:abstractNumId w:val="168"/>
  </w:num>
  <w:num w:numId="173">
    <w:abstractNumId w:val="167"/>
    <w:lvlOverride w:ilvl="0">
      <w:startOverride w:val="3"/>
    </w:lvlOverride>
  </w:num>
  <w:num w:numId="174">
    <w:abstractNumId w:val="169"/>
    <w:lvlOverride w:ilvl="0">
      <w:lvl w:ilvl="0" w:tplc="4AC83B2C">
        <w:start w:val="1"/>
        <w:numFmt w:val="decimal"/>
        <w:lvlText w:val="%1."/>
        <w:lvlJc w:val="left"/>
        <w:pPr>
          <w:ind w:left="1282" w:hanging="382"/>
        </w:pPr>
        <w:rPr>
          <w:rFonts w:ascii="Times New Roman" w:hAnsi="Times New Roman"/>
          <w:caps w:val="0"/>
          <w:smallCaps w:val="0"/>
          <w:strike w:val="0"/>
          <w:dstrike w:val="0"/>
          <w:color w:val="000000"/>
        </w:rPr>
      </w:lvl>
    </w:lvlOverride>
  </w:num>
  <w:num w:numId="175">
    <w:abstractNumId w:val="170"/>
  </w:num>
  <w:num w:numId="176">
    <w:abstractNumId w:val="169"/>
    <w:lvlOverride w:ilvl="0">
      <w:lvl w:ilvl="0" w:tplc="4AC83B2C">
        <w:start w:val="1"/>
        <w:numFmt w:val="decimal"/>
        <w:lvlText w:val="%1."/>
        <w:lvlJc w:val="left"/>
        <w:pPr>
          <w:ind w:left="1282" w:hanging="382"/>
        </w:pPr>
        <w:rPr>
          <w:rFonts w:ascii="Times New Roman" w:hAnsi="Times New Roman"/>
          <w:caps w:val="0"/>
          <w:smallCaps w:val="0"/>
          <w:strike w:val="0"/>
          <w:dstrike w:val="0"/>
          <w:outline w:val="0"/>
          <w:emboss w:val="0"/>
          <w:imprint w:val="0"/>
          <w:color w:val="000000"/>
          <w:sz w:val="22"/>
        </w:rPr>
      </w:lvl>
    </w:lvlOverride>
    <w:lvlOverride w:ilvl="1">
      <w:lvl w:ilvl="1" w:tplc="6E063F08">
        <w:start w:val="1"/>
        <w:numFmt w:val="lowerLetter"/>
        <w:lvlText w:val="%2."/>
        <w:lvlJc w:val="left"/>
        <w:pPr>
          <w:ind w:left="4431" w:hanging="382"/>
        </w:pPr>
        <w:rPr>
          <w:rFonts w:ascii="Times New Roman" w:hAnsi="Times New Roman"/>
          <w:caps w:val="0"/>
          <w:smallCaps w:val="0"/>
          <w:strike w:val="0"/>
          <w:dstrike w:val="0"/>
          <w:outline w:val="0"/>
          <w:emboss w:val="0"/>
          <w:imprint w:val="0"/>
          <w:color w:val="000000"/>
          <w:sz w:val="22"/>
        </w:rPr>
      </w:lvl>
    </w:lvlOverride>
    <w:lvlOverride w:ilvl="2">
      <w:lvl w:ilvl="2" w:tplc="A01E45BC">
        <w:start w:val="1"/>
        <w:numFmt w:val="lowerRoman"/>
        <w:lvlText w:val="%3."/>
        <w:lvlJc w:val="left"/>
        <w:pPr>
          <w:ind w:left="5151" w:hanging="307"/>
        </w:pPr>
        <w:rPr>
          <w:rFonts w:ascii="Times New Roman" w:hAnsi="Times New Roman"/>
          <w:caps w:val="0"/>
          <w:smallCaps w:val="0"/>
          <w:strike w:val="0"/>
          <w:dstrike w:val="0"/>
          <w:outline w:val="0"/>
          <w:emboss w:val="0"/>
          <w:imprint w:val="0"/>
          <w:color w:val="000000"/>
          <w:sz w:val="22"/>
        </w:rPr>
      </w:lvl>
    </w:lvlOverride>
    <w:lvlOverride w:ilvl="3">
      <w:lvl w:ilvl="3" w:tplc="B762AB32">
        <w:start w:val="1"/>
        <w:numFmt w:val="decimal"/>
        <w:lvlText w:val="%4."/>
        <w:lvlJc w:val="left"/>
        <w:pPr>
          <w:ind w:left="5871" w:hanging="382"/>
        </w:pPr>
        <w:rPr>
          <w:rFonts w:ascii="Times New Roman" w:hAnsi="Times New Roman"/>
          <w:caps w:val="0"/>
          <w:smallCaps w:val="0"/>
          <w:strike w:val="0"/>
          <w:dstrike w:val="0"/>
          <w:outline w:val="0"/>
          <w:emboss w:val="0"/>
          <w:imprint w:val="0"/>
          <w:color w:val="000000"/>
          <w:sz w:val="22"/>
        </w:rPr>
      </w:lvl>
    </w:lvlOverride>
    <w:lvlOverride w:ilvl="4">
      <w:lvl w:ilvl="4" w:tplc="1C369512">
        <w:start w:val="1"/>
        <w:numFmt w:val="lowerLetter"/>
        <w:lvlText w:val="%5."/>
        <w:lvlJc w:val="left"/>
        <w:pPr>
          <w:ind w:left="6591" w:hanging="382"/>
        </w:pPr>
        <w:rPr>
          <w:rFonts w:ascii="Times New Roman" w:hAnsi="Times New Roman"/>
          <w:caps w:val="0"/>
          <w:smallCaps w:val="0"/>
          <w:strike w:val="0"/>
          <w:dstrike w:val="0"/>
          <w:outline w:val="0"/>
          <w:emboss w:val="0"/>
          <w:imprint w:val="0"/>
          <w:color w:val="000000"/>
          <w:sz w:val="22"/>
        </w:rPr>
      </w:lvl>
    </w:lvlOverride>
    <w:lvlOverride w:ilvl="5">
      <w:lvl w:ilvl="5" w:tplc="4380101E">
        <w:start w:val="1"/>
        <w:numFmt w:val="lowerRoman"/>
        <w:lvlText w:val="%6."/>
        <w:lvlJc w:val="left"/>
        <w:pPr>
          <w:ind w:left="7311" w:hanging="307"/>
        </w:pPr>
        <w:rPr>
          <w:rFonts w:ascii="Times New Roman" w:hAnsi="Times New Roman"/>
          <w:caps w:val="0"/>
          <w:smallCaps w:val="0"/>
          <w:strike w:val="0"/>
          <w:dstrike w:val="0"/>
          <w:outline w:val="0"/>
          <w:emboss w:val="0"/>
          <w:imprint w:val="0"/>
          <w:color w:val="000000"/>
          <w:sz w:val="22"/>
        </w:rPr>
      </w:lvl>
    </w:lvlOverride>
    <w:lvlOverride w:ilvl="6">
      <w:lvl w:ilvl="6" w:tplc="8DD80E84">
        <w:start w:val="1"/>
        <w:numFmt w:val="decimal"/>
        <w:lvlText w:val="%7."/>
        <w:lvlJc w:val="left"/>
        <w:pPr>
          <w:ind w:left="8031" w:hanging="382"/>
        </w:pPr>
        <w:rPr>
          <w:rFonts w:ascii="Times New Roman" w:hAnsi="Times New Roman"/>
          <w:caps w:val="0"/>
          <w:smallCaps w:val="0"/>
          <w:strike w:val="0"/>
          <w:dstrike w:val="0"/>
          <w:outline w:val="0"/>
          <w:emboss w:val="0"/>
          <w:imprint w:val="0"/>
          <w:color w:val="000000"/>
          <w:sz w:val="22"/>
        </w:rPr>
      </w:lvl>
    </w:lvlOverride>
    <w:lvlOverride w:ilvl="7">
      <w:lvl w:ilvl="7" w:tplc="2368D4D6">
        <w:start w:val="1"/>
        <w:numFmt w:val="lowerLetter"/>
        <w:lvlText w:val="%8."/>
        <w:lvlJc w:val="left"/>
        <w:pPr>
          <w:ind w:hanging="382"/>
        </w:pPr>
        <w:rPr>
          <w:rFonts w:ascii="Times New Roman" w:hAnsi="Times New Roman"/>
          <w:caps w:val="0"/>
          <w:smallCaps w:val="0"/>
          <w:strike w:val="0"/>
          <w:dstrike w:val="0"/>
          <w:outline w:val="0"/>
          <w:emboss w:val="0"/>
          <w:imprint w:val="0"/>
          <w:color w:val="000000"/>
          <w:sz w:val="22"/>
        </w:rPr>
      </w:lvl>
    </w:lvlOverride>
    <w:lvlOverride w:ilvl="8">
      <w:lvl w:ilvl="8" w:tplc="D6F4FB14">
        <w:start w:val="1"/>
        <w:numFmt w:val="lowerRoman"/>
        <w:lvlText w:val="%9."/>
        <w:lvlJc w:val="left"/>
        <w:pPr>
          <w:ind w:hanging="307"/>
        </w:pPr>
        <w:rPr>
          <w:rFonts w:ascii="Times New Roman" w:hAnsi="Times New Roman"/>
          <w:caps w:val="0"/>
          <w:smallCaps w:val="0"/>
          <w:strike w:val="0"/>
          <w:dstrike w:val="0"/>
          <w:outline w:val="0"/>
          <w:emboss w:val="0"/>
          <w:imprint w:val="0"/>
          <w:color w:val="000000"/>
          <w:sz w:val="22"/>
        </w:rPr>
      </w:lvl>
    </w:lvlOverride>
  </w:num>
  <w:num w:numId="177">
    <w:abstractNumId w:val="171"/>
  </w:num>
  <w:num w:numId="178">
    <w:abstractNumId w:val="169"/>
    <w:lvlOverride w:ilvl="0">
      <w:startOverride w:val="7"/>
    </w:lvlOverride>
  </w:num>
  <w:num w:numId="179">
    <w:abstractNumId w:val="169"/>
    <w:lvlOverride w:ilvl="0">
      <w:lvl w:ilvl="0" w:tplc="4AC83B2C">
        <w:start w:val="1"/>
        <w:numFmt w:val="decimal"/>
        <w:lvlText w:val="%1."/>
        <w:lvlJc w:val="left"/>
        <w:pPr>
          <w:ind w:left="1282" w:hanging="382"/>
        </w:pPr>
        <w:rPr>
          <w:rFonts w:ascii="Times New Roman" w:hAnsi="Times New Roman"/>
          <w:caps w:val="0"/>
          <w:smallCaps w:val="0"/>
          <w:strike w:val="0"/>
          <w:dstrike w:val="0"/>
          <w:color w:val="000000"/>
        </w:rPr>
      </w:lvl>
    </w:lvlOverride>
    <w:lvlOverride w:ilvl="1">
      <w:lvl w:ilvl="1" w:tplc="6E063F08">
        <w:start w:val="1"/>
        <w:numFmt w:val="lowerLetter"/>
        <w:lvlText w:val="%2."/>
        <w:lvlJc w:val="left"/>
        <w:pPr>
          <w:ind w:left="4431" w:hanging="382"/>
        </w:pPr>
        <w:rPr>
          <w:rFonts w:ascii="Times New Roman" w:hAnsi="Times New Roman"/>
          <w:caps w:val="0"/>
          <w:smallCaps w:val="0"/>
          <w:strike w:val="0"/>
          <w:dstrike w:val="0"/>
          <w:color w:val="000000"/>
        </w:rPr>
      </w:lvl>
    </w:lvlOverride>
    <w:lvlOverride w:ilvl="2">
      <w:lvl w:ilvl="2" w:tplc="A01E45BC">
        <w:start w:val="1"/>
        <w:numFmt w:val="lowerRoman"/>
        <w:lvlText w:val="%3."/>
        <w:lvlJc w:val="left"/>
        <w:pPr>
          <w:ind w:left="5151" w:hanging="307"/>
        </w:pPr>
        <w:rPr>
          <w:rFonts w:ascii="Times New Roman" w:hAnsi="Times New Roman"/>
          <w:caps w:val="0"/>
          <w:smallCaps w:val="0"/>
          <w:strike w:val="0"/>
          <w:dstrike w:val="0"/>
          <w:color w:val="000000"/>
        </w:rPr>
      </w:lvl>
    </w:lvlOverride>
    <w:lvlOverride w:ilvl="3">
      <w:lvl w:ilvl="3" w:tplc="B762AB32">
        <w:start w:val="1"/>
        <w:numFmt w:val="decimal"/>
        <w:lvlText w:val="%4."/>
        <w:lvlJc w:val="left"/>
        <w:pPr>
          <w:ind w:left="5871" w:hanging="382"/>
        </w:pPr>
        <w:rPr>
          <w:rFonts w:ascii="Times New Roman" w:hAnsi="Times New Roman"/>
          <w:caps w:val="0"/>
          <w:smallCaps w:val="0"/>
          <w:strike w:val="0"/>
          <w:dstrike w:val="0"/>
          <w:color w:val="000000"/>
        </w:rPr>
      </w:lvl>
    </w:lvlOverride>
    <w:lvlOverride w:ilvl="4">
      <w:lvl w:ilvl="4" w:tplc="1C369512">
        <w:start w:val="1"/>
        <w:numFmt w:val="lowerLetter"/>
        <w:lvlText w:val="%5."/>
        <w:lvlJc w:val="left"/>
        <w:pPr>
          <w:ind w:left="6591" w:hanging="382"/>
        </w:pPr>
        <w:rPr>
          <w:rFonts w:ascii="Times New Roman" w:hAnsi="Times New Roman"/>
          <w:caps w:val="0"/>
          <w:smallCaps w:val="0"/>
          <w:strike w:val="0"/>
          <w:dstrike w:val="0"/>
          <w:color w:val="000000"/>
        </w:rPr>
      </w:lvl>
    </w:lvlOverride>
    <w:lvlOverride w:ilvl="5">
      <w:lvl w:ilvl="5" w:tplc="4380101E">
        <w:start w:val="1"/>
        <w:numFmt w:val="lowerRoman"/>
        <w:lvlText w:val="%6."/>
        <w:lvlJc w:val="left"/>
        <w:pPr>
          <w:ind w:left="7311" w:hanging="307"/>
        </w:pPr>
        <w:rPr>
          <w:rFonts w:ascii="Times New Roman" w:hAnsi="Times New Roman"/>
          <w:caps w:val="0"/>
          <w:smallCaps w:val="0"/>
          <w:strike w:val="0"/>
          <w:dstrike w:val="0"/>
          <w:color w:val="000000"/>
        </w:rPr>
      </w:lvl>
    </w:lvlOverride>
    <w:lvlOverride w:ilvl="6">
      <w:lvl w:ilvl="6" w:tplc="8DD80E84">
        <w:start w:val="1"/>
        <w:numFmt w:val="decimal"/>
        <w:lvlText w:val="%7."/>
        <w:lvlJc w:val="left"/>
        <w:pPr>
          <w:ind w:left="8031" w:hanging="382"/>
        </w:pPr>
        <w:rPr>
          <w:rFonts w:ascii="Times New Roman" w:hAnsi="Times New Roman"/>
          <w:caps w:val="0"/>
          <w:smallCaps w:val="0"/>
          <w:strike w:val="0"/>
          <w:dstrike w:val="0"/>
          <w:color w:val="000000"/>
        </w:rPr>
      </w:lvl>
    </w:lvlOverride>
    <w:lvlOverride w:ilvl="7">
      <w:lvl w:ilvl="7" w:tplc="2368D4D6">
        <w:start w:val="1"/>
        <w:numFmt w:val="lowerLetter"/>
        <w:lvlText w:val="%8."/>
        <w:lvlJc w:val="left"/>
        <w:pPr>
          <w:ind w:hanging="382"/>
        </w:pPr>
        <w:rPr>
          <w:rFonts w:ascii="Times New Roman" w:hAnsi="Times New Roman"/>
          <w:caps w:val="0"/>
          <w:smallCaps w:val="0"/>
          <w:strike w:val="0"/>
          <w:dstrike w:val="0"/>
          <w:color w:val="000000"/>
        </w:rPr>
      </w:lvl>
    </w:lvlOverride>
    <w:lvlOverride w:ilvl="8">
      <w:lvl w:ilvl="8" w:tplc="D6F4FB14">
        <w:start w:val="1"/>
        <w:numFmt w:val="lowerRoman"/>
        <w:lvlText w:val="%9."/>
        <w:lvlJc w:val="left"/>
        <w:pPr>
          <w:ind w:hanging="307"/>
        </w:pPr>
        <w:rPr>
          <w:rFonts w:ascii="Times New Roman" w:hAnsi="Times New Roman"/>
          <w:caps w:val="0"/>
          <w:smallCaps w:val="0"/>
          <w:strike w:val="0"/>
          <w:dstrike w:val="0"/>
          <w:color w:val="000000"/>
        </w:rPr>
      </w:lvl>
    </w:lvlOverride>
  </w:num>
  <w:num w:numId="180">
    <w:abstractNumId w:val="167"/>
    <w:lvlOverride w:ilvl="0">
      <w:startOverride w:val="4"/>
    </w:lvlOverride>
  </w:num>
  <w:num w:numId="181">
    <w:abstractNumId w:val="172"/>
    <w:lvlOverride w:ilvl="0">
      <w:lvl w:ilvl="0" w:tplc="B90CA258">
        <w:start w:val="1"/>
        <w:numFmt w:val="decimal"/>
        <w:lvlText w:val="%1."/>
        <w:lvlJc w:val="left"/>
        <w:pPr>
          <w:ind w:left="1282" w:hanging="432"/>
        </w:pPr>
        <w:rPr>
          <w:rFonts w:ascii="Times New Roman" w:hAnsi="Times New Roman"/>
          <w:caps w:val="0"/>
          <w:smallCaps w:val="0"/>
          <w:strike w:val="0"/>
          <w:dstrike w:val="0"/>
          <w:color w:val="000000"/>
        </w:rPr>
      </w:lvl>
    </w:lvlOverride>
  </w:num>
  <w:num w:numId="182">
    <w:abstractNumId w:val="173"/>
  </w:num>
  <w:num w:numId="183">
    <w:abstractNumId w:val="172"/>
    <w:lvlOverride w:ilvl="0">
      <w:lvl w:ilvl="0" w:tplc="B90CA258">
        <w:start w:val="1"/>
        <w:numFmt w:val="decimal"/>
        <w:lvlText w:val="%1."/>
        <w:lvlJc w:val="left"/>
        <w:pPr>
          <w:ind w:left="1282" w:hanging="432"/>
        </w:pPr>
        <w:rPr>
          <w:rFonts w:ascii="Times New Roman" w:hAnsi="Times New Roman"/>
          <w:caps w:val="0"/>
          <w:smallCaps w:val="0"/>
          <w:strike w:val="0"/>
          <w:dstrike w:val="0"/>
          <w:outline w:val="0"/>
          <w:emboss w:val="0"/>
          <w:imprint w:val="0"/>
          <w:color w:val="000000"/>
        </w:rPr>
      </w:lvl>
    </w:lvlOverride>
    <w:lvlOverride w:ilvl="1">
      <w:lvl w:ilvl="1" w:tplc="A8B24450">
        <w:start w:val="1"/>
        <w:numFmt w:val="lowerLetter"/>
        <w:lvlText w:val="%2."/>
        <w:lvlJc w:val="left"/>
        <w:pPr>
          <w:ind w:left="4431" w:hanging="432"/>
        </w:pPr>
        <w:rPr>
          <w:rFonts w:ascii="Times New Roman" w:hAnsi="Times New Roman"/>
          <w:caps w:val="0"/>
          <w:smallCaps w:val="0"/>
          <w:strike w:val="0"/>
          <w:dstrike w:val="0"/>
          <w:outline w:val="0"/>
          <w:emboss w:val="0"/>
          <w:imprint w:val="0"/>
          <w:color w:val="000000"/>
        </w:rPr>
      </w:lvl>
    </w:lvlOverride>
    <w:lvlOverride w:ilvl="2">
      <w:lvl w:ilvl="2" w:tplc="2F984048">
        <w:start w:val="1"/>
        <w:numFmt w:val="lowerRoman"/>
        <w:lvlText w:val="%3."/>
        <w:lvlJc w:val="left"/>
        <w:pPr>
          <w:ind w:left="5151" w:hanging="357"/>
        </w:pPr>
        <w:rPr>
          <w:rFonts w:ascii="Times New Roman" w:hAnsi="Times New Roman"/>
          <w:caps w:val="0"/>
          <w:smallCaps w:val="0"/>
          <w:strike w:val="0"/>
          <w:dstrike w:val="0"/>
          <w:outline w:val="0"/>
          <w:emboss w:val="0"/>
          <w:imprint w:val="0"/>
          <w:color w:val="000000"/>
        </w:rPr>
      </w:lvl>
    </w:lvlOverride>
    <w:lvlOverride w:ilvl="3">
      <w:lvl w:ilvl="3" w:tplc="634492BE">
        <w:start w:val="1"/>
        <w:numFmt w:val="decimal"/>
        <w:lvlText w:val="%4."/>
        <w:lvlJc w:val="left"/>
        <w:pPr>
          <w:ind w:left="5871" w:hanging="432"/>
        </w:pPr>
        <w:rPr>
          <w:rFonts w:ascii="Times New Roman" w:hAnsi="Times New Roman"/>
          <w:caps w:val="0"/>
          <w:smallCaps w:val="0"/>
          <w:strike w:val="0"/>
          <w:dstrike w:val="0"/>
          <w:outline w:val="0"/>
          <w:emboss w:val="0"/>
          <w:imprint w:val="0"/>
          <w:color w:val="000000"/>
        </w:rPr>
      </w:lvl>
    </w:lvlOverride>
    <w:lvlOverride w:ilvl="4">
      <w:lvl w:ilvl="4" w:tplc="E810674C">
        <w:start w:val="1"/>
        <w:numFmt w:val="lowerLetter"/>
        <w:lvlText w:val="%5."/>
        <w:lvlJc w:val="left"/>
        <w:pPr>
          <w:ind w:left="6591" w:hanging="432"/>
        </w:pPr>
        <w:rPr>
          <w:rFonts w:ascii="Times New Roman" w:hAnsi="Times New Roman"/>
          <w:caps w:val="0"/>
          <w:smallCaps w:val="0"/>
          <w:strike w:val="0"/>
          <w:dstrike w:val="0"/>
          <w:outline w:val="0"/>
          <w:emboss w:val="0"/>
          <w:imprint w:val="0"/>
          <w:color w:val="000000"/>
        </w:rPr>
      </w:lvl>
    </w:lvlOverride>
    <w:lvlOverride w:ilvl="5">
      <w:lvl w:ilvl="5" w:tplc="519C55DC">
        <w:start w:val="1"/>
        <w:numFmt w:val="lowerRoman"/>
        <w:lvlText w:val="%6."/>
        <w:lvlJc w:val="left"/>
        <w:pPr>
          <w:ind w:left="7311" w:hanging="357"/>
        </w:pPr>
        <w:rPr>
          <w:rFonts w:ascii="Times New Roman" w:hAnsi="Times New Roman"/>
          <w:caps w:val="0"/>
          <w:smallCaps w:val="0"/>
          <w:strike w:val="0"/>
          <w:dstrike w:val="0"/>
          <w:outline w:val="0"/>
          <w:emboss w:val="0"/>
          <w:imprint w:val="0"/>
          <w:color w:val="000000"/>
        </w:rPr>
      </w:lvl>
    </w:lvlOverride>
    <w:lvlOverride w:ilvl="6">
      <w:lvl w:ilvl="6" w:tplc="38C8D4AC">
        <w:start w:val="1"/>
        <w:numFmt w:val="decimal"/>
        <w:lvlText w:val="%7."/>
        <w:lvlJc w:val="left"/>
        <w:pPr>
          <w:ind w:left="8031" w:hanging="432"/>
        </w:pPr>
        <w:rPr>
          <w:rFonts w:ascii="Times New Roman" w:hAnsi="Times New Roman"/>
          <w:caps w:val="0"/>
          <w:smallCaps w:val="0"/>
          <w:strike w:val="0"/>
          <w:dstrike w:val="0"/>
          <w:outline w:val="0"/>
          <w:emboss w:val="0"/>
          <w:imprint w:val="0"/>
          <w:color w:val="000000"/>
        </w:rPr>
      </w:lvl>
    </w:lvlOverride>
    <w:lvlOverride w:ilvl="7">
      <w:lvl w:ilvl="7" w:tplc="46CA276A">
        <w:start w:val="1"/>
        <w:numFmt w:val="lowerLetter"/>
        <w:lvlText w:val="%8."/>
        <w:lvlJc w:val="left"/>
        <w:pPr>
          <w:ind w:hanging="432"/>
        </w:pPr>
        <w:rPr>
          <w:rFonts w:ascii="Times New Roman" w:hAnsi="Times New Roman"/>
          <w:caps w:val="0"/>
          <w:smallCaps w:val="0"/>
          <w:strike w:val="0"/>
          <w:dstrike w:val="0"/>
          <w:outline w:val="0"/>
          <w:emboss w:val="0"/>
          <w:imprint w:val="0"/>
          <w:color w:val="000000"/>
        </w:rPr>
      </w:lvl>
    </w:lvlOverride>
    <w:lvlOverride w:ilvl="8">
      <w:lvl w:ilvl="8" w:tplc="7772EE9A">
        <w:start w:val="1"/>
        <w:numFmt w:val="lowerRoman"/>
        <w:lvlText w:val="%9."/>
        <w:lvlJc w:val="left"/>
        <w:pPr>
          <w:ind w:hanging="357"/>
        </w:pPr>
        <w:rPr>
          <w:rFonts w:ascii="Times New Roman" w:hAnsi="Times New Roman"/>
          <w:caps w:val="0"/>
          <w:smallCaps w:val="0"/>
          <w:strike w:val="0"/>
          <w:dstrike w:val="0"/>
          <w:outline w:val="0"/>
          <w:emboss w:val="0"/>
          <w:imprint w:val="0"/>
          <w:color w:val="000000"/>
        </w:rPr>
      </w:lvl>
    </w:lvlOverride>
  </w:num>
  <w:num w:numId="184">
    <w:abstractNumId w:val="167"/>
    <w:lvlOverride w:ilvl="0">
      <w:startOverride w:val="5"/>
    </w:lvlOverride>
  </w:num>
  <w:num w:numId="185">
    <w:abstractNumId w:val="174"/>
  </w:num>
  <w:num w:numId="186">
    <w:abstractNumId w:val="175"/>
  </w:num>
  <w:num w:numId="187">
    <w:abstractNumId w:val="174"/>
    <w:lvlOverride w:ilvl="0">
      <w:startOverride w:val="2"/>
      <w:lvl w:ilvl="0" w:tplc="E2B60B30">
        <w:start w:val="2"/>
        <w:numFmt w:val="decimal"/>
        <w:lvlText w:val="%1."/>
        <w:lvlJc w:val="left"/>
        <w:pPr>
          <w:ind w:left="1230" w:hanging="330"/>
        </w:pPr>
        <w:rPr>
          <w:rFonts w:ascii="Times New Roman" w:hAnsi="Times New Roman"/>
          <w:caps w:val="0"/>
          <w:smallCaps w:val="0"/>
          <w:strike w:val="0"/>
          <w:dstrike w:val="0"/>
          <w:outline w:val="0"/>
          <w:emboss w:val="0"/>
          <w:imprint w:val="0"/>
          <w:color w:val="000000"/>
        </w:rPr>
      </w:lvl>
    </w:lvlOverride>
    <w:lvlOverride w:ilvl="1">
      <w:startOverride w:val="1"/>
      <w:lvl w:ilvl="1" w:tplc="7CF8D62A">
        <w:start w:val="1"/>
        <w:numFmt w:val="lowerLetter"/>
        <w:lvlText w:val="%2."/>
        <w:lvlJc w:val="left"/>
        <w:pPr>
          <w:ind w:left="1230" w:hanging="330"/>
        </w:pPr>
        <w:rPr>
          <w:rFonts w:ascii="Times New Roman" w:hAnsi="Times New Roman"/>
          <w:caps w:val="0"/>
          <w:smallCaps w:val="0"/>
          <w:strike w:val="0"/>
          <w:dstrike w:val="0"/>
          <w:outline w:val="0"/>
          <w:emboss w:val="0"/>
          <w:imprint w:val="0"/>
          <w:color w:val="000000"/>
        </w:rPr>
      </w:lvl>
    </w:lvlOverride>
    <w:lvlOverride w:ilvl="2">
      <w:startOverride w:val="1"/>
      <w:lvl w:ilvl="2" w:tplc="842058B8">
        <w:start w:val="1"/>
        <w:numFmt w:val="lowerRoman"/>
        <w:lvlText w:val="%3."/>
        <w:lvlJc w:val="left"/>
        <w:pPr>
          <w:ind w:left="1230" w:hanging="330"/>
        </w:pPr>
        <w:rPr>
          <w:rFonts w:ascii="Times New Roman" w:hAnsi="Times New Roman"/>
          <w:caps w:val="0"/>
          <w:smallCaps w:val="0"/>
          <w:strike w:val="0"/>
          <w:dstrike w:val="0"/>
          <w:outline w:val="0"/>
          <w:emboss w:val="0"/>
          <w:imprint w:val="0"/>
          <w:color w:val="000000"/>
        </w:rPr>
      </w:lvl>
    </w:lvlOverride>
    <w:lvlOverride w:ilvl="3">
      <w:startOverride w:val="1"/>
      <w:lvl w:ilvl="3" w:tplc="07F212C0">
        <w:start w:val="1"/>
        <w:numFmt w:val="decimal"/>
        <w:lvlText w:val="%4."/>
        <w:lvlJc w:val="left"/>
        <w:pPr>
          <w:ind w:left="1230" w:hanging="330"/>
        </w:pPr>
        <w:rPr>
          <w:rFonts w:ascii="Times New Roman" w:hAnsi="Times New Roman"/>
          <w:caps w:val="0"/>
          <w:smallCaps w:val="0"/>
          <w:strike w:val="0"/>
          <w:dstrike w:val="0"/>
          <w:outline w:val="0"/>
          <w:emboss w:val="0"/>
          <w:imprint w:val="0"/>
          <w:color w:val="000000"/>
        </w:rPr>
      </w:lvl>
    </w:lvlOverride>
    <w:lvlOverride w:ilvl="4">
      <w:startOverride w:val="1"/>
      <w:lvl w:ilvl="4" w:tplc="9F6EADA6">
        <w:start w:val="1"/>
        <w:numFmt w:val="lowerLetter"/>
        <w:lvlText w:val="%5."/>
        <w:lvlJc w:val="left"/>
        <w:pPr>
          <w:ind w:left="1230" w:hanging="330"/>
        </w:pPr>
        <w:rPr>
          <w:rFonts w:ascii="Times New Roman" w:hAnsi="Times New Roman"/>
          <w:caps w:val="0"/>
          <w:smallCaps w:val="0"/>
          <w:strike w:val="0"/>
          <w:dstrike w:val="0"/>
          <w:outline w:val="0"/>
          <w:emboss w:val="0"/>
          <w:imprint w:val="0"/>
          <w:color w:val="000000"/>
        </w:rPr>
      </w:lvl>
    </w:lvlOverride>
    <w:lvlOverride w:ilvl="5">
      <w:startOverride w:val="1"/>
      <w:lvl w:ilvl="5" w:tplc="406E4AC0">
        <w:start w:val="1"/>
        <w:numFmt w:val="lowerRoman"/>
        <w:lvlText w:val="%6."/>
        <w:lvlJc w:val="left"/>
        <w:pPr>
          <w:ind w:left="1230" w:hanging="330"/>
        </w:pPr>
        <w:rPr>
          <w:rFonts w:ascii="Times New Roman" w:hAnsi="Times New Roman"/>
          <w:caps w:val="0"/>
          <w:smallCaps w:val="0"/>
          <w:strike w:val="0"/>
          <w:dstrike w:val="0"/>
          <w:outline w:val="0"/>
          <w:emboss w:val="0"/>
          <w:imprint w:val="0"/>
          <w:color w:val="000000"/>
        </w:rPr>
      </w:lvl>
    </w:lvlOverride>
    <w:lvlOverride w:ilvl="6">
      <w:startOverride w:val="1"/>
      <w:lvl w:ilvl="6" w:tplc="1332BB06">
        <w:start w:val="1"/>
        <w:numFmt w:val="decimal"/>
        <w:lvlText w:val="%7."/>
        <w:lvlJc w:val="left"/>
        <w:pPr>
          <w:ind w:left="1230" w:hanging="330"/>
        </w:pPr>
        <w:rPr>
          <w:rFonts w:ascii="Times New Roman" w:hAnsi="Times New Roman"/>
          <w:caps w:val="0"/>
          <w:smallCaps w:val="0"/>
          <w:strike w:val="0"/>
          <w:dstrike w:val="0"/>
          <w:outline w:val="0"/>
          <w:emboss w:val="0"/>
          <w:imprint w:val="0"/>
          <w:color w:val="000000"/>
        </w:rPr>
      </w:lvl>
    </w:lvlOverride>
    <w:lvlOverride w:ilvl="7">
      <w:startOverride w:val="1"/>
      <w:lvl w:ilvl="7" w:tplc="526C8312">
        <w:start w:val="1"/>
        <w:numFmt w:val="lowerLetter"/>
        <w:lvlText w:val="%8."/>
        <w:lvlJc w:val="left"/>
        <w:pPr>
          <w:ind w:left="1230" w:hanging="330"/>
        </w:pPr>
        <w:rPr>
          <w:rFonts w:ascii="Times New Roman" w:hAnsi="Times New Roman"/>
          <w:caps w:val="0"/>
          <w:smallCaps w:val="0"/>
          <w:strike w:val="0"/>
          <w:dstrike w:val="0"/>
          <w:outline w:val="0"/>
          <w:emboss w:val="0"/>
          <w:imprint w:val="0"/>
          <w:color w:val="000000"/>
        </w:rPr>
      </w:lvl>
    </w:lvlOverride>
    <w:lvlOverride w:ilvl="8">
      <w:startOverride w:val="1"/>
      <w:lvl w:ilvl="8" w:tplc="B4A23D3C">
        <w:start w:val="1"/>
        <w:numFmt w:val="lowerRoman"/>
        <w:lvlText w:val="%9."/>
        <w:lvlJc w:val="left"/>
        <w:pPr>
          <w:ind w:left="1230" w:hanging="330"/>
        </w:pPr>
        <w:rPr>
          <w:rFonts w:ascii="Times New Roman" w:hAnsi="Times New Roman"/>
          <w:caps w:val="0"/>
          <w:smallCaps w:val="0"/>
          <w:strike w:val="0"/>
          <w:dstrike w:val="0"/>
          <w:outline w:val="0"/>
          <w:emboss w:val="0"/>
          <w:imprint w:val="0"/>
          <w:color w:val="000000"/>
        </w:rPr>
      </w:lvl>
    </w:lvlOverride>
  </w:num>
  <w:num w:numId="188">
    <w:abstractNumId w:val="167"/>
    <w:lvlOverride w:ilvl="0">
      <w:startOverride w:val="6"/>
    </w:lvlOverride>
  </w:num>
  <w:num w:numId="189">
    <w:abstractNumId w:val="176"/>
  </w:num>
  <w:num w:numId="190">
    <w:abstractNumId w:val="177"/>
  </w:num>
  <w:num w:numId="191">
    <w:abstractNumId w:val="176"/>
    <w:lvlOverride w:ilvl="0">
      <w:startOverride w:val="2"/>
    </w:lvlOverride>
  </w:num>
  <w:num w:numId="192">
    <w:abstractNumId w:val="178"/>
  </w:num>
  <w:num w:numId="193">
    <w:abstractNumId w:val="179"/>
  </w:num>
  <w:num w:numId="194">
    <w:abstractNumId w:val="180"/>
  </w:num>
  <w:num w:numId="195">
    <w:abstractNumId w:val="181"/>
  </w:num>
  <w:num w:numId="196">
    <w:abstractNumId w:val="180"/>
    <w:lvlOverride w:ilvl="0">
      <w:lvl w:ilvl="0" w:tplc="15024DCC">
        <w:start w:val="1"/>
        <w:numFmt w:val="lowerLetter"/>
        <w:lvlText w:val="(%1)"/>
        <w:lvlJc w:val="left"/>
        <w:pPr>
          <w:ind w:left="2700" w:hanging="540"/>
        </w:pPr>
        <w:rPr>
          <w:rFonts w:ascii="Times New Roman" w:hAnsi="Times New Roman"/>
          <w:caps w:val="0"/>
          <w:smallCaps w:val="0"/>
          <w:strike w:val="0"/>
          <w:dstrike w:val="0"/>
          <w:outline w:val="0"/>
          <w:emboss w:val="0"/>
          <w:imprint w:val="0"/>
        </w:rPr>
      </w:lvl>
    </w:lvlOverride>
    <w:lvlOverride w:ilvl="1">
      <w:lvl w:ilvl="1" w:tplc="1DB88A54">
        <w:start w:val="1"/>
        <w:numFmt w:val="lowerLetter"/>
        <w:lvlText w:val="(%2)"/>
        <w:lvlJc w:val="left"/>
        <w:pPr>
          <w:ind w:left="2700" w:hanging="540"/>
        </w:pPr>
        <w:rPr>
          <w:rFonts w:ascii="Times New Roman" w:hAnsi="Times New Roman"/>
          <w:caps w:val="0"/>
          <w:smallCaps w:val="0"/>
          <w:strike w:val="0"/>
          <w:dstrike w:val="0"/>
          <w:outline w:val="0"/>
          <w:emboss w:val="0"/>
          <w:imprint w:val="0"/>
        </w:rPr>
      </w:lvl>
    </w:lvlOverride>
    <w:lvlOverride w:ilvl="2">
      <w:lvl w:ilvl="2" w:tplc="2500EAB4">
        <w:start w:val="1"/>
        <w:numFmt w:val="lowerRoman"/>
        <w:lvlText w:val="%3."/>
        <w:lvlJc w:val="left"/>
        <w:pPr>
          <w:ind w:left="2700" w:hanging="540"/>
        </w:pPr>
        <w:rPr>
          <w:rFonts w:ascii="Times New Roman" w:hAnsi="Times New Roman"/>
          <w:caps w:val="0"/>
          <w:smallCaps w:val="0"/>
          <w:strike w:val="0"/>
          <w:dstrike w:val="0"/>
          <w:outline w:val="0"/>
          <w:emboss w:val="0"/>
          <w:imprint w:val="0"/>
        </w:rPr>
      </w:lvl>
    </w:lvlOverride>
    <w:lvlOverride w:ilvl="3">
      <w:lvl w:ilvl="3" w:tplc="83168B62">
        <w:start w:val="1"/>
        <w:numFmt w:val="lowerLetter"/>
        <w:lvlText w:val="(%4)"/>
        <w:lvlJc w:val="left"/>
        <w:pPr>
          <w:ind w:left="2700" w:hanging="540"/>
        </w:pPr>
        <w:rPr>
          <w:rFonts w:ascii="Times New Roman" w:hAnsi="Times New Roman"/>
          <w:caps w:val="0"/>
          <w:smallCaps w:val="0"/>
          <w:strike w:val="0"/>
          <w:dstrike w:val="0"/>
          <w:outline w:val="0"/>
          <w:emboss w:val="0"/>
          <w:imprint w:val="0"/>
        </w:rPr>
      </w:lvl>
    </w:lvlOverride>
    <w:lvlOverride w:ilvl="4">
      <w:lvl w:ilvl="4" w:tplc="BAC007F4">
        <w:start w:val="1"/>
        <w:numFmt w:val="lowerLetter"/>
        <w:lvlText w:val="%5."/>
        <w:lvlJc w:val="left"/>
        <w:pPr>
          <w:ind w:left="2700" w:hanging="540"/>
        </w:pPr>
        <w:rPr>
          <w:rFonts w:ascii="Times New Roman" w:hAnsi="Times New Roman"/>
          <w:caps w:val="0"/>
          <w:smallCaps w:val="0"/>
          <w:strike w:val="0"/>
          <w:dstrike w:val="0"/>
          <w:outline w:val="0"/>
          <w:emboss w:val="0"/>
          <w:imprint w:val="0"/>
        </w:rPr>
      </w:lvl>
    </w:lvlOverride>
    <w:lvlOverride w:ilvl="5">
      <w:lvl w:ilvl="5" w:tplc="952643A6">
        <w:start w:val="1"/>
        <w:numFmt w:val="lowerRoman"/>
        <w:lvlText w:val="%6."/>
        <w:lvlJc w:val="left"/>
        <w:pPr>
          <w:ind w:left="2700" w:hanging="540"/>
        </w:pPr>
        <w:rPr>
          <w:rFonts w:ascii="Times New Roman" w:hAnsi="Times New Roman"/>
          <w:caps w:val="0"/>
          <w:smallCaps w:val="0"/>
          <w:strike w:val="0"/>
          <w:dstrike w:val="0"/>
          <w:outline w:val="0"/>
          <w:emboss w:val="0"/>
          <w:imprint w:val="0"/>
        </w:rPr>
      </w:lvl>
    </w:lvlOverride>
    <w:lvlOverride w:ilvl="6">
      <w:lvl w:ilvl="6" w:tplc="82CA1ED0">
        <w:start w:val="1"/>
        <w:numFmt w:val="decimal"/>
        <w:lvlText w:val="%7."/>
        <w:lvlJc w:val="left"/>
        <w:pPr>
          <w:ind w:left="2700" w:hanging="540"/>
        </w:pPr>
        <w:rPr>
          <w:rFonts w:ascii="Times New Roman" w:hAnsi="Times New Roman"/>
          <w:caps w:val="0"/>
          <w:smallCaps w:val="0"/>
          <w:strike w:val="0"/>
          <w:dstrike w:val="0"/>
          <w:outline w:val="0"/>
          <w:emboss w:val="0"/>
          <w:imprint w:val="0"/>
        </w:rPr>
      </w:lvl>
    </w:lvlOverride>
    <w:lvlOverride w:ilvl="7">
      <w:lvl w:ilvl="7" w:tplc="8682B232">
        <w:start w:val="1"/>
        <w:numFmt w:val="lowerLetter"/>
        <w:lvlText w:val="%8."/>
        <w:lvlJc w:val="left"/>
        <w:pPr>
          <w:ind w:left="2700" w:hanging="540"/>
        </w:pPr>
        <w:rPr>
          <w:rFonts w:ascii="Times New Roman" w:hAnsi="Times New Roman"/>
          <w:caps w:val="0"/>
          <w:smallCaps w:val="0"/>
          <w:strike w:val="0"/>
          <w:dstrike w:val="0"/>
          <w:outline w:val="0"/>
          <w:emboss w:val="0"/>
          <w:imprint w:val="0"/>
        </w:rPr>
      </w:lvl>
    </w:lvlOverride>
    <w:lvlOverride w:ilvl="8">
      <w:lvl w:ilvl="8" w:tplc="BBA66F42">
        <w:start w:val="1"/>
        <w:numFmt w:val="lowerRoman"/>
        <w:lvlText w:val="%9."/>
        <w:lvlJc w:val="left"/>
        <w:pPr>
          <w:ind w:left="2700" w:hanging="540"/>
        </w:pPr>
        <w:rPr>
          <w:rFonts w:ascii="Times New Roman" w:hAnsi="Times New Roman"/>
          <w:caps w:val="0"/>
          <w:smallCaps w:val="0"/>
          <w:strike w:val="0"/>
          <w:dstrike w:val="0"/>
          <w:outline w:val="0"/>
          <w:emboss w:val="0"/>
          <w:imprint w:val="0"/>
        </w:rPr>
      </w:lvl>
    </w:lvlOverride>
  </w:num>
  <w:num w:numId="197">
    <w:abstractNumId w:val="180"/>
    <w:lvlOverride w:ilvl="0">
      <w:lvl w:ilvl="0" w:tplc="15024DCC">
        <w:start w:val="1"/>
        <w:numFmt w:val="lowerLetter"/>
        <w:lvlText w:val="(%1)"/>
        <w:lvlJc w:val="left"/>
        <w:pPr>
          <w:ind w:left="2700" w:hanging="540"/>
        </w:pPr>
        <w:rPr>
          <w:rFonts w:ascii="Times New Roman" w:hAnsi="Times New Roman"/>
          <w:caps w:val="0"/>
          <w:smallCaps w:val="0"/>
          <w:strike w:val="0"/>
          <w:dstrike w:val="0"/>
          <w:outline w:val="0"/>
          <w:emboss w:val="0"/>
          <w:imprint w:val="0"/>
          <w:color w:val="000000"/>
        </w:rPr>
      </w:lvl>
    </w:lvlOverride>
    <w:lvlOverride w:ilvl="1">
      <w:lvl w:ilvl="1" w:tplc="1DB88A54">
        <w:start w:val="1"/>
        <w:numFmt w:val="lowerLetter"/>
        <w:lvlText w:val="(%2)"/>
        <w:lvlJc w:val="left"/>
        <w:pPr>
          <w:ind w:left="2700" w:hanging="540"/>
        </w:pPr>
        <w:rPr>
          <w:rFonts w:ascii="Times New Roman" w:hAnsi="Times New Roman"/>
          <w:caps w:val="0"/>
          <w:smallCaps w:val="0"/>
          <w:strike w:val="0"/>
          <w:dstrike w:val="0"/>
          <w:outline w:val="0"/>
          <w:emboss w:val="0"/>
          <w:imprint w:val="0"/>
          <w:color w:val="000000"/>
        </w:rPr>
      </w:lvl>
    </w:lvlOverride>
    <w:lvlOverride w:ilvl="2">
      <w:lvl w:ilvl="2" w:tplc="2500EAB4">
        <w:start w:val="1"/>
        <w:numFmt w:val="lowerRoman"/>
        <w:lvlText w:val="%3."/>
        <w:lvlJc w:val="left"/>
        <w:pPr>
          <w:ind w:left="2700" w:hanging="540"/>
        </w:pPr>
        <w:rPr>
          <w:rFonts w:ascii="Times New Roman" w:hAnsi="Times New Roman"/>
          <w:caps w:val="0"/>
          <w:smallCaps w:val="0"/>
          <w:strike w:val="0"/>
          <w:dstrike w:val="0"/>
          <w:outline w:val="0"/>
          <w:emboss w:val="0"/>
          <w:imprint w:val="0"/>
          <w:color w:val="000000"/>
        </w:rPr>
      </w:lvl>
    </w:lvlOverride>
    <w:lvlOverride w:ilvl="3">
      <w:lvl w:ilvl="3" w:tplc="83168B62">
        <w:start w:val="1"/>
        <w:numFmt w:val="lowerLetter"/>
        <w:lvlText w:val="(%4)"/>
        <w:lvlJc w:val="left"/>
        <w:pPr>
          <w:ind w:left="2700" w:hanging="540"/>
        </w:pPr>
        <w:rPr>
          <w:rFonts w:ascii="Times New Roman" w:hAnsi="Times New Roman"/>
          <w:caps w:val="0"/>
          <w:smallCaps w:val="0"/>
          <w:strike w:val="0"/>
          <w:dstrike w:val="0"/>
          <w:outline w:val="0"/>
          <w:emboss w:val="0"/>
          <w:imprint w:val="0"/>
          <w:color w:val="000000"/>
        </w:rPr>
      </w:lvl>
    </w:lvlOverride>
    <w:lvlOverride w:ilvl="4">
      <w:lvl w:ilvl="4" w:tplc="BAC007F4">
        <w:start w:val="1"/>
        <w:numFmt w:val="lowerLetter"/>
        <w:lvlText w:val="%5."/>
        <w:lvlJc w:val="left"/>
        <w:pPr>
          <w:ind w:left="2700" w:hanging="540"/>
        </w:pPr>
        <w:rPr>
          <w:rFonts w:ascii="Times New Roman" w:hAnsi="Times New Roman"/>
          <w:caps w:val="0"/>
          <w:smallCaps w:val="0"/>
          <w:strike w:val="0"/>
          <w:dstrike w:val="0"/>
          <w:outline w:val="0"/>
          <w:emboss w:val="0"/>
          <w:imprint w:val="0"/>
          <w:color w:val="000000"/>
        </w:rPr>
      </w:lvl>
    </w:lvlOverride>
    <w:lvlOverride w:ilvl="5">
      <w:lvl w:ilvl="5" w:tplc="952643A6">
        <w:start w:val="1"/>
        <w:numFmt w:val="lowerRoman"/>
        <w:lvlText w:val="%6."/>
        <w:lvlJc w:val="left"/>
        <w:pPr>
          <w:ind w:left="2700" w:hanging="540"/>
        </w:pPr>
        <w:rPr>
          <w:rFonts w:ascii="Times New Roman" w:hAnsi="Times New Roman"/>
          <w:caps w:val="0"/>
          <w:smallCaps w:val="0"/>
          <w:strike w:val="0"/>
          <w:dstrike w:val="0"/>
          <w:outline w:val="0"/>
          <w:emboss w:val="0"/>
          <w:imprint w:val="0"/>
          <w:color w:val="000000"/>
        </w:rPr>
      </w:lvl>
    </w:lvlOverride>
    <w:lvlOverride w:ilvl="6">
      <w:lvl w:ilvl="6" w:tplc="82CA1ED0">
        <w:start w:val="1"/>
        <w:numFmt w:val="decimal"/>
        <w:lvlText w:val="%7."/>
        <w:lvlJc w:val="left"/>
        <w:pPr>
          <w:ind w:left="2700" w:hanging="540"/>
        </w:pPr>
        <w:rPr>
          <w:rFonts w:ascii="Times New Roman" w:hAnsi="Times New Roman"/>
          <w:caps w:val="0"/>
          <w:smallCaps w:val="0"/>
          <w:strike w:val="0"/>
          <w:dstrike w:val="0"/>
          <w:outline w:val="0"/>
          <w:emboss w:val="0"/>
          <w:imprint w:val="0"/>
          <w:color w:val="000000"/>
        </w:rPr>
      </w:lvl>
    </w:lvlOverride>
    <w:lvlOverride w:ilvl="7">
      <w:lvl w:ilvl="7" w:tplc="8682B232">
        <w:start w:val="1"/>
        <w:numFmt w:val="lowerLetter"/>
        <w:lvlText w:val="%8."/>
        <w:lvlJc w:val="left"/>
        <w:pPr>
          <w:ind w:left="2700" w:hanging="540"/>
        </w:pPr>
        <w:rPr>
          <w:rFonts w:ascii="Times New Roman" w:hAnsi="Times New Roman"/>
          <w:caps w:val="0"/>
          <w:smallCaps w:val="0"/>
          <w:strike w:val="0"/>
          <w:dstrike w:val="0"/>
          <w:outline w:val="0"/>
          <w:emboss w:val="0"/>
          <w:imprint w:val="0"/>
          <w:color w:val="000000"/>
        </w:rPr>
      </w:lvl>
    </w:lvlOverride>
    <w:lvlOverride w:ilvl="8">
      <w:lvl w:ilvl="8" w:tplc="BBA66F42">
        <w:start w:val="1"/>
        <w:numFmt w:val="lowerRoman"/>
        <w:lvlText w:val="%9."/>
        <w:lvlJc w:val="left"/>
        <w:pPr>
          <w:ind w:left="2700" w:hanging="540"/>
        </w:pPr>
        <w:rPr>
          <w:rFonts w:ascii="Times New Roman" w:hAnsi="Times New Roman"/>
          <w:caps w:val="0"/>
          <w:smallCaps w:val="0"/>
          <w:strike w:val="0"/>
          <w:dstrike w:val="0"/>
          <w:outline w:val="0"/>
          <w:emboss w:val="0"/>
          <w:imprint w:val="0"/>
          <w:color w:val="000000"/>
        </w:rPr>
      </w:lvl>
    </w:lvlOverride>
  </w:num>
  <w:num w:numId="198">
    <w:abstractNumId w:val="179"/>
    <w:lvlOverride w:ilvl="0">
      <w:startOverride w:val="1"/>
      <w:lvl w:ilvl="0" w:tplc="24E6002E">
        <w:start w:val="1"/>
        <w:numFmt w:val="lowerLetter"/>
        <w:lvlText w:val="(%1)"/>
        <w:lvlJc w:val="left"/>
        <w:pPr>
          <w:ind w:left="720" w:hanging="720"/>
        </w:pPr>
        <w:rPr>
          <w:rFonts w:ascii="Times New Roman" w:hAnsi="Times New Roman"/>
          <w:caps w:val="0"/>
          <w:smallCaps w:val="0"/>
          <w:strike w:val="0"/>
          <w:dstrike w:val="0"/>
          <w:outline w:val="0"/>
          <w:emboss w:val="0"/>
          <w:imprint w:val="0"/>
          <w:color w:val="000000"/>
        </w:rPr>
      </w:lvl>
    </w:lvlOverride>
    <w:lvlOverride w:ilvl="1">
      <w:startOverride w:val="1"/>
      <w:lvl w:ilvl="1" w:tplc="44444436">
        <w:start w:val="1"/>
        <w:numFmt w:val="lowerLetter"/>
        <w:lvlText w:val="(%2)"/>
        <w:lvlJc w:val="left"/>
        <w:pPr>
          <w:ind w:left="720" w:hanging="720"/>
        </w:pPr>
        <w:rPr>
          <w:rFonts w:ascii="Times New Roman" w:hAnsi="Times New Roman"/>
          <w:caps w:val="0"/>
          <w:smallCaps w:val="0"/>
          <w:strike w:val="0"/>
          <w:dstrike w:val="0"/>
          <w:outline w:val="0"/>
          <w:emboss w:val="0"/>
          <w:imprint w:val="0"/>
          <w:color w:val="000000"/>
        </w:rPr>
      </w:lvl>
    </w:lvlOverride>
    <w:lvlOverride w:ilvl="2">
      <w:startOverride w:val="4"/>
      <w:lvl w:ilvl="2" w:tplc="5BE0057E">
        <w:start w:val="4"/>
        <w:numFmt w:val="lowerRoman"/>
        <w:lvlText w:val="%3."/>
        <w:lvlJc w:val="left"/>
        <w:pPr>
          <w:ind w:left="2268" w:hanging="425"/>
        </w:pPr>
        <w:rPr>
          <w:rFonts w:ascii="Times New Roman" w:hAnsi="Times New Roman"/>
          <w:caps w:val="0"/>
          <w:smallCaps w:val="0"/>
          <w:strike w:val="0"/>
          <w:dstrike w:val="0"/>
          <w:outline w:val="0"/>
          <w:emboss w:val="0"/>
          <w:imprint w:val="0"/>
          <w:color w:val="000000"/>
        </w:rPr>
      </w:lvl>
    </w:lvlOverride>
    <w:lvlOverride w:ilvl="3">
      <w:startOverride w:val="1"/>
      <w:lvl w:ilvl="3" w:tplc="F7C6E8CE">
        <w:start w:val="1"/>
        <w:numFmt w:val="decimal"/>
        <w:lvlText w:val="%4."/>
        <w:lvlJc w:val="left"/>
        <w:pPr>
          <w:ind w:left="2268" w:hanging="425"/>
        </w:pPr>
        <w:rPr>
          <w:rFonts w:ascii="Times New Roman" w:hAnsi="Times New Roman"/>
          <w:caps w:val="0"/>
          <w:smallCaps w:val="0"/>
          <w:strike w:val="0"/>
          <w:dstrike w:val="0"/>
          <w:outline w:val="0"/>
          <w:emboss w:val="0"/>
          <w:imprint w:val="0"/>
          <w:color w:val="000000"/>
        </w:rPr>
      </w:lvl>
    </w:lvlOverride>
    <w:lvlOverride w:ilvl="4">
      <w:startOverride w:val="1"/>
      <w:lvl w:ilvl="4" w:tplc="E7CC31D2">
        <w:start w:val="1"/>
        <w:numFmt w:val="lowerLetter"/>
        <w:lvlText w:val="%5."/>
        <w:lvlJc w:val="left"/>
        <w:pPr>
          <w:ind w:left="2268" w:hanging="425"/>
        </w:pPr>
        <w:rPr>
          <w:rFonts w:ascii="Times New Roman" w:hAnsi="Times New Roman"/>
          <w:caps w:val="0"/>
          <w:smallCaps w:val="0"/>
          <w:strike w:val="0"/>
          <w:dstrike w:val="0"/>
          <w:outline w:val="0"/>
          <w:emboss w:val="0"/>
          <w:imprint w:val="0"/>
          <w:color w:val="000000"/>
        </w:rPr>
      </w:lvl>
    </w:lvlOverride>
    <w:lvlOverride w:ilvl="5">
      <w:startOverride w:val="1"/>
      <w:lvl w:ilvl="5" w:tplc="AF1C58D4">
        <w:start w:val="1"/>
        <w:numFmt w:val="upperRoman"/>
        <w:lvlText w:val="%6."/>
        <w:lvlJc w:val="left"/>
        <w:pPr>
          <w:ind w:left="2268" w:hanging="425"/>
        </w:pPr>
        <w:rPr>
          <w:rFonts w:ascii="Times New Roman" w:hAnsi="Times New Roman"/>
          <w:caps w:val="0"/>
          <w:smallCaps w:val="0"/>
          <w:strike w:val="0"/>
          <w:dstrike w:val="0"/>
          <w:outline w:val="0"/>
          <w:emboss w:val="0"/>
          <w:imprint w:val="0"/>
          <w:color w:val="000000"/>
        </w:rPr>
      </w:lvl>
    </w:lvlOverride>
    <w:lvlOverride w:ilvl="6">
      <w:startOverride w:val="1"/>
      <w:lvl w:ilvl="6" w:tplc="4CD057E4">
        <w:start w:val="1"/>
        <w:numFmt w:val="decimal"/>
        <w:lvlText w:val="%7."/>
        <w:lvlJc w:val="left"/>
        <w:pPr>
          <w:ind w:left="2268" w:hanging="425"/>
        </w:pPr>
        <w:rPr>
          <w:rFonts w:ascii="Times New Roman" w:hAnsi="Times New Roman"/>
          <w:caps w:val="0"/>
          <w:smallCaps w:val="0"/>
          <w:strike w:val="0"/>
          <w:dstrike w:val="0"/>
          <w:outline w:val="0"/>
          <w:emboss w:val="0"/>
          <w:imprint w:val="0"/>
          <w:color w:val="000000"/>
        </w:rPr>
      </w:lvl>
    </w:lvlOverride>
    <w:lvlOverride w:ilvl="7">
      <w:startOverride w:val="1"/>
      <w:lvl w:ilvl="7" w:tplc="4358EBF8">
        <w:start w:val="1"/>
        <w:numFmt w:val="lowerLetter"/>
        <w:lvlText w:val="%8."/>
        <w:lvlJc w:val="left"/>
        <w:pPr>
          <w:ind w:left="2268" w:hanging="425"/>
        </w:pPr>
        <w:rPr>
          <w:rFonts w:ascii="Times New Roman" w:hAnsi="Times New Roman"/>
          <w:caps w:val="0"/>
          <w:smallCaps w:val="0"/>
          <w:strike w:val="0"/>
          <w:dstrike w:val="0"/>
          <w:outline w:val="0"/>
          <w:emboss w:val="0"/>
          <w:imprint w:val="0"/>
          <w:color w:val="000000"/>
        </w:rPr>
      </w:lvl>
    </w:lvlOverride>
    <w:lvlOverride w:ilvl="8">
      <w:startOverride w:val="1"/>
      <w:lvl w:ilvl="8" w:tplc="31168A9E">
        <w:start w:val="1"/>
        <w:numFmt w:val="lowerRoman"/>
        <w:lvlText w:val="%9."/>
        <w:lvlJc w:val="left"/>
        <w:pPr>
          <w:ind w:left="2268" w:hanging="425"/>
        </w:pPr>
        <w:rPr>
          <w:rFonts w:ascii="Times New Roman" w:hAnsi="Times New Roman"/>
          <w:caps w:val="0"/>
          <w:smallCaps w:val="0"/>
          <w:strike w:val="0"/>
          <w:dstrike w:val="0"/>
          <w:outline w:val="0"/>
          <w:emboss w:val="0"/>
          <w:imprint w:val="0"/>
          <w:color w:val="000000"/>
        </w:rPr>
      </w:lvl>
    </w:lvlOverride>
  </w:num>
  <w:num w:numId="199">
    <w:abstractNumId w:val="182"/>
  </w:num>
  <w:num w:numId="200">
    <w:abstractNumId w:val="176"/>
    <w:lvlOverride w:ilvl="0">
      <w:startOverride w:val="3"/>
    </w:lvlOverride>
  </w:num>
  <w:num w:numId="201">
    <w:abstractNumId w:val="167"/>
  </w:num>
  <w:num w:numId="202">
    <w:abstractNumId w:val="183"/>
  </w:num>
  <w:num w:numId="203">
    <w:abstractNumId w:val="184"/>
  </w:num>
  <w:num w:numId="204">
    <w:abstractNumId w:val="185"/>
  </w:num>
  <w:num w:numId="205">
    <w:abstractNumId w:val="186"/>
  </w:num>
  <w:num w:numId="206">
    <w:abstractNumId w:val="187"/>
  </w:num>
  <w:num w:numId="207">
    <w:abstractNumId w:val="188"/>
  </w:num>
  <w:num w:numId="208">
    <w:abstractNumId w:val="189"/>
  </w:num>
  <w:num w:numId="209">
    <w:abstractNumId w:val="186"/>
    <w:lvlOverride w:ilvl="0">
      <w:lvl w:ilvl="0" w:tplc="5E14A000">
        <w:start w:val="1"/>
        <w:numFmt w:val="upperRoman"/>
        <w:lvlText w:val="%1."/>
        <w:lvlJc w:val="left"/>
        <w:pPr>
          <w:ind w:left="720" w:hanging="48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700C0B6">
        <w:start w:val="1"/>
        <w:numFmt w:val="lowerLetter"/>
        <w:lvlText w:val="%2."/>
        <w:lvlJc w:val="left"/>
        <w:pPr>
          <w:ind w:left="14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4EEA20A">
        <w:start w:val="1"/>
        <w:numFmt w:val="lowerRoman"/>
        <w:lvlText w:val="%3."/>
        <w:lvlJc w:val="left"/>
        <w:pPr>
          <w:ind w:left="216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2164E44">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79091D0">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B1A2008">
        <w:start w:val="1"/>
        <w:numFmt w:val="lowerRoman"/>
        <w:lvlText w:val="%6."/>
        <w:lvlJc w:val="left"/>
        <w:pPr>
          <w:ind w:left="432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2AA117E">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668E930">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FBCB7B0">
        <w:start w:val="1"/>
        <w:numFmt w:val="lowerRoman"/>
        <w:lvlText w:val="%9."/>
        <w:lvlJc w:val="left"/>
        <w:pPr>
          <w:ind w:left="648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num>
  <w:num w:numId="210">
    <w:abstractNumId w:val="190"/>
  </w:num>
  <w:num w:numId="211">
    <w:abstractNumId w:val="191"/>
  </w:num>
  <w:num w:numId="212">
    <w:abstractNumId w:val="192"/>
  </w:num>
  <w:num w:numId="213">
    <w:abstractNumId w:val="193"/>
  </w:num>
  <w:num w:numId="214">
    <w:abstractNumId w:val="190"/>
    <w:lvlOverride w:ilvl="0">
      <w:startOverride w:val="1"/>
      <w:lvl w:ilvl="0" w:tplc="BFA82D38">
        <w:start w:val="1"/>
        <w:numFmt w:val="decimal"/>
        <w:lvlText w:val="%1."/>
        <w:lvlJc w:val="left"/>
        <w:pPr>
          <w:ind w:left="144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15">
    <w:abstractNumId w:val="186"/>
    <w:lvlOverride w:ilvl="0">
      <w:lvl w:ilvl="0" w:tplc="5E14A000">
        <w:start w:val="1"/>
        <w:numFmt w:val="upperRoman"/>
        <w:lvlText w:val="%1."/>
        <w:lvlJc w:val="left"/>
        <w:pPr>
          <w:ind w:left="720" w:hanging="48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700C0B6">
        <w:start w:val="1"/>
        <w:numFmt w:val="lowerLetter"/>
        <w:lvlText w:val="%2."/>
        <w:lvlJc w:val="left"/>
        <w:pPr>
          <w:ind w:left="14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4EEA20A">
        <w:start w:val="1"/>
        <w:numFmt w:val="lowerRoman"/>
        <w:lvlText w:val="%3."/>
        <w:lvlJc w:val="left"/>
        <w:pPr>
          <w:ind w:left="216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2164E44">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79091D0">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B1A2008">
        <w:start w:val="1"/>
        <w:numFmt w:val="lowerRoman"/>
        <w:lvlText w:val="%6."/>
        <w:lvlJc w:val="left"/>
        <w:pPr>
          <w:ind w:left="432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2AA117E">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668E930">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FBCB7B0">
        <w:start w:val="1"/>
        <w:numFmt w:val="lowerRoman"/>
        <w:lvlText w:val="%9."/>
        <w:lvlJc w:val="left"/>
        <w:pPr>
          <w:ind w:left="648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num>
  <w:num w:numId="216">
    <w:abstractNumId w:val="190"/>
    <w:lvlOverride w:ilvl="0">
      <w:startOverride w:val="1"/>
      <w:lvl w:ilvl="0" w:tplc="BFA82D38">
        <w:start w:val="1"/>
        <w:numFmt w:val="decimal"/>
        <w:lvlText w:val="%1."/>
        <w:lvlJc w:val="left"/>
        <w:pPr>
          <w:ind w:left="144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17">
    <w:abstractNumId w:val="186"/>
    <w:lvlOverride w:ilvl="0">
      <w:lvl w:ilvl="0" w:tplc="5E14A000">
        <w:start w:val="1"/>
        <w:numFmt w:val="upperRoman"/>
        <w:lvlText w:val="%1."/>
        <w:lvlJc w:val="left"/>
        <w:pPr>
          <w:ind w:left="720" w:hanging="48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700C0B6">
        <w:start w:val="1"/>
        <w:numFmt w:val="lowerLetter"/>
        <w:lvlText w:val="%2."/>
        <w:lvlJc w:val="left"/>
        <w:pPr>
          <w:ind w:left="14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4EEA20A">
        <w:start w:val="1"/>
        <w:numFmt w:val="lowerRoman"/>
        <w:lvlText w:val="%3."/>
        <w:lvlJc w:val="left"/>
        <w:pPr>
          <w:ind w:left="216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2164E44">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79091D0">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B1A2008">
        <w:start w:val="1"/>
        <w:numFmt w:val="lowerRoman"/>
        <w:lvlText w:val="%6."/>
        <w:lvlJc w:val="left"/>
        <w:pPr>
          <w:ind w:left="432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2AA117E">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668E930">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FBCB7B0">
        <w:start w:val="1"/>
        <w:numFmt w:val="lowerRoman"/>
        <w:lvlText w:val="%9."/>
        <w:lvlJc w:val="left"/>
        <w:pPr>
          <w:ind w:left="6480" w:hanging="30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num>
  <w:num w:numId="218">
    <w:abstractNumId w:val="190"/>
    <w:lvlOverride w:ilvl="0">
      <w:startOverride w:val="1"/>
    </w:lvlOverride>
  </w:num>
  <w:num w:numId="219">
    <w:abstractNumId w:val="192"/>
    <w:lvlOverride w:ilvl="0">
      <w:startOverride w:val="1"/>
      <w:lvl w:ilvl="0" w:tplc="00006FE2">
        <w:start w:val="1"/>
        <w:numFmt w:val="lowerLetter"/>
        <w:lvlText w:val="%1."/>
        <w:lvlJc w:val="left"/>
        <w:pPr>
          <w:tabs>
            <w:tab w:val="num" w:pos="2160"/>
          </w:tabs>
          <w:ind w:left="720" w:firstLine="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D183B88">
        <w:start w:val="1"/>
        <w:numFmt w:val="lowerLetter"/>
        <w:lvlText w:val="%2."/>
        <w:lvlJc w:val="left"/>
        <w:pPr>
          <w:tabs>
            <w:tab w:val="num" w:pos="2880"/>
          </w:tabs>
          <w:ind w:left="1440" w:firstLine="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D8EB242">
        <w:start w:val="1"/>
        <w:numFmt w:val="lowerRoman"/>
        <w:lvlText w:val="%3."/>
        <w:lvlJc w:val="left"/>
        <w:pPr>
          <w:tabs>
            <w:tab w:val="num" w:pos="3600"/>
          </w:tabs>
          <w:ind w:left="2160" w:firstLine="7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972565A">
        <w:start w:val="1"/>
        <w:numFmt w:val="decimal"/>
        <w:lvlText w:val="%4."/>
        <w:lvlJc w:val="left"/>
        <w:pPr>
          <w:tabs>
            <w:tab w:val="num" w:pos="4320"/>
          </w:tabs>
          <w:ind w:left="2880" w:firstLine="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B661972">
        <w:start w:val="1"/>
        <w:numFmt w:val="lowerLetter"/>
        <w:lvlText w:val="%5."/>
        <w:lvlJc w:val="left"/>
        <w:pPr>
          <w:tabs>
            <w:tab w:val="num" w:pos="5040"/>
          </w:tabs>
          <w:ind w:left="3600" w:firstLine="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2784650">
        <w:start w:val="1"/>
        <w:numFmt w:val="lowerRoman"/>
        <w:lvlText w:val="%6."/>
        <w:lvlJc w:val="left"/>
        <w:pPr>
          <w:tabs>
            <w:tab w:val="num" w:pos="5760"/>
          </w:tabs>
          <w:ind w:left="4320" w:firstLine="7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968BB48">
        <w:start w:val="1"/>
        <w:numFmt w:val="decimal"/>
        <w:lvlText w:val="%7."/>
        <w:lvlJc w:val="left"/>
        <w:pPr>
          <w:tabs>
            <w:tab w:val="num" w:pos="6480"/>
          </w:tabs>
          <w:ind w:left="5040" w:firstLine="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51CBD74">
        <w:start w:val="1"/>
        <w:numFmt w:val="lowerLetter"/>
        <w:lvlText w:val="%8."/>
        <w:lvlJc w:val="left"/>
        <w:pPr>
          <w:tabs>
            <w:tab w:val="num" w:pos="7200"/>
          </w:tabs>
          <w:ind w:left="5760" w:firstLine="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09E900A">
        <w:start w:val="1"/>
        <w:numFmt w:val="lowerRoman"/>
        <w:lvlText w:val="%9."/>
        <w:lvlJc w:val="left"/>
        <w:pPr>
          <w:tabs>
            <w:tab w:val="num" w:pos="7920"/>
          </w:tabs>
          <w:ind w:left="6480" w:firstLine="7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0">
    <w:abstractNumId w:val="190"/>
    <w:lvlOverride w:ilvl="0">
      <w:startOverride w:val="2"/>
    </w:lvlOverride>
  </w:num>
  <w:num w:numId="221">
    <w:abstractNumId w:val="186"/>
    <w:lvlOverride w:ilvl="0">
      <w:startOverride w:val="6"/>
    </w:lvlOverride>
  </w:num>
  <w:num w:numId="222">
    <w:abstractNumId w:val="190"/>
    <w:lvlOverride w:ilvl="0">
      <w:startOverride w:val="1"/>
    </w:lvlOverride>
  </w:num>
  <w:num w:numId="223">
    <w:abstractNumId w:val="192"/>
    <w:lvlOverride w:ilvl="0">
      <w:startOverride w:val="1"/>
    </w:lvlOverride>
  </w:num>
  <w:num w:numId="224">
    <w:abstractNumId w:val="190"/>
    <w:lvlOverride w:ilvl="0">
      <w:startOverride w:val="2"/>
    </w:lvlOverride>
  </w:num>
  <w:num w:numId="225">
    <w:abstractNumId w:val="192"/>
    <w:lvlOverride w:ilvl="0">
      <w:startOverride w:val="1"/>
    </w:lvlOverride>
  </w:num>
  <w:num w:numId="226">
    <w:abstractNumId w:val="194"/>
  </w:num>
  <w:num w:numId="227">
    <w:abstractNumId w:val="195"/>
  </w:num>
  <w:num w:numId="228">
    <w:abstractNumId w:val="196"/>
  </w:num>
  <w:num w:numId="229">
    <w:abstractNumId w:val="197"/>
  </w:num>
  <w:num w:numId="230">
    <w:abstractNumId w:val="196"/>
    <w:lvlOverride w:ilvl="0">
      <w:lvl w:ilvl="0" w:tplc="0C2A224C">
        <w:start w:val="1"/>
        <w:numFmt w:val="lowerLetter"/>
        <w:lvlText w:val="(%1)"/>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54F34A">
        <w:start w:val="1"/>
        <w:numFmt w:val="lowerLetter"/>
        <w:lvlText w:val="(%2)"/>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52BA2A">
        <w:start w:val="1"/>
        <w:numFmt w:val="lowerRoman"/>
        <w:lvlText w:val="%3."/>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79A63BC">
        <w:start w:val="1"/>
        <w:numFmt w:val="lowerLetter"/>
        <w:lvlText w:val="(%4)"/>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876B89E">
        <w:start w:val="1"/>
        <w:numFmt w:val="lowerLetter"/>
        <w:lvlText w:val="%5."/>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55ED212">
        <w:start w:val="1"/>
        <w:numFmt w:val="lowerRoman"/>
        <w:lvlText w:val="%6."/>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6D2B588">
        <w:start w:val="1"/>
        <w:numFmt w:val="decimal"/>
        <w:lvlText w:val="%7."/>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C545426">
        <w:start w:val="1"/>
        <w:numFmt w:val="lowerLetter"/>
        <w:lvlText w:val="%8."/>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740319A">
        <w:start w:val="1"/>
        <w:numFmt w:val="lowerRoman"/>
        <w:lvlText w:val="%9."/>
        <w:lvlJc w:val="left"/>
        <w:pPr>
          <w:tabs>
            <w:tab w:val="left" w:pos="720"/>
            <w:tab w:val="left" w:pos="144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1">
    <w:abstractNumId w:val="196"/>
    <w:lvlOverride w:ilvl="0">
      <w:lvl w:ilvl="0" w:tplc="0C2A224C">
        <w:start w:val="1"/>
        <w:numFmt w:val="lowerLetter"/>
        <w:lvlText w:val="(%1)"/>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154F34A">
        <w:start w:val="1"/>
        <w:numFmt w:val="lowerLetter"/>
        <w:lvlText w:val="(%2)"/>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752BA2A">
        <w:start w:val="1"/>
        <w:numFmt w:val="lowerRoman"/>
        <w:lvlText w:val="%3."/>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79A63BC">
        <w:start w:val="1"/>
        <w:numFmt w:val="lowerLetter"/>
        <w:lvlText w:val="(%4)"/>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876B89E">
        <w:start w:val="1"/>
        <w:numFmt w:val="lowerLetter"/>
        <w:lvlText w:val="%5."/>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55ED212">
        <w:start w:val="1"/>
        <w:numFmt w:val="lowerRoman"/>
        <w:lvlText w:val="%6."/>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6D2B588">
        <w:start w:val="1"/>
        <w:numFmt w:val="decimal"/>
        <w:lvlText w:val="%7."/>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C545426">
        <w:start w:val="1"/>
        <w:numFmt w:val="lowerLetter"/>
        <w:lvlText w:val="%8."/>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740319A">
        <w:start w:val="1"/>
        <w:numFmt w:val="lowerRoman"/>
        <w:lvlText w:val="%9."/>
        <w:lvlJc w:val="left"/>
        <w:pPr>
          <w:tabs>
            <w:tab w:val="left" w:pos="720"/>
          </w:tabs>
          <w:ind w:left="2700"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32">
    <w:abstractNumId w:val="194"/>
    <w:lvlOverride w:ilvl="0">
      <w:startOverride w:val="1"/>
      <w:lvl w:ilvl="0" w:tplc="403A74F8">
        <w:start w:val="1"/>
        <w:numFmt w:val="lowerLetter"/>
        <w:lvlText w:val="(%1)"/>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D9BC8BF4">
        <w:start w:val="1"/>
        <w:numFmt w:val="lowerLetter"/>
        <w:lvlText w:val="(%2)"/>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4"/>
      <w:lvl w:ilvl="2" w:tplc="82300F58">
        <w:start w:val="4"/>
        <w:numFmt w:val="lowerRoman"/>
        <w:lvlText w:val="%3."/>
        <w:lvlJc w:val="left"/>
        <w:pPr>
          <w:tabs>
            <w:tab w:val="left" w:pos="720"/>
          </w:tabs>
          <w:ind w:left="2268"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0866A536">
        <w:start w:val="1"/>
        <w:numFmt w:val="decimal"/>
        <w:lvlText w:val="%4."/>
        <w:lvlJc w:val="left"/>
        <w:pPr>
          <w:tabs>
            <w:tab w:val="left" w:pos="720"/>
          </w:tabs>
          <w:ind w:left="2268"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A922278A">
        <w:start w:val="1"/>
        <w:numFmt w:val="lowerLetter"/>
        <w:lvlText w:val="%5."/>
        <w:lvlJc w:val="left"/>
        <w:pPr>
          <w:tabs>
            <w:tab w:val="left" w:pos="720"/>
          </w:tabs>
          <w:ind w:left="2268"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200E05D2">
        <w:start w:val="1"/>
        <w:numFmt w:val="upperRoman"/>
        <w:lvlText w:val="%6."/>
        <w:lvlJc w:val="left"/>
        <w:pPr>
          <w:tabs>
            <w:tab w:val="left" w:pos="720"/>
          </w:tabs>
          <w:ind w:left="2268"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BAA0C10">
        <w:start w:val="1"/>
        <w:numFmt w:val="decimal"/>
        <w:lvlText w:val="%7."/>
        <w:lvlJc w:val="left"/>
        <w:pPr>
          <w:tabs>
            <w:tab w:val="left" w:pos="720"/>
          </w:tabs>
          <w:ind w:left="2268"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26200F10">
        <w:start w:val="1"/>
        <w:numFmt w:val="lowerLetter"/>
        <w:lvlText w:val="%8."/>
        <w:lvlJc w:val="left"/>
        <w:pPr>
          <w:tabs>
            <w:tab w:val="left" w:pos="720"/>
          </w:tabs>
          <w:ind w:left="2268"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4C582F18">
        <w:start w:val="1"/>
        <w:numFmt w:val="lowerRoman"/>
        <w:lvlText w:val="%9."/>
        <w:lvlJc w:val="left"/>
        <w:pPr>
          <w:tabs>
            <w:tab w:val="left" w:pos="720"/>
          </w:tabs>
          <w:ind w:left="2268"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33">
    <w:abstractNumId w:val="198"/>
  </w:num>
  <w:num w:numId="234">
    <w:abstractNumId w:val="199"/>
    <w:lvlOverride w:ilvl="0">
      <w:startOverride w:val="3"/>
    </w:lvlOverride>
  </w:num>
  <w:num w:numId="235">
    <w:abstractNumId w:val="200"/>
  </w:num>
  <w:num w:numId="236">
    <w:abstractNumId w:val="199"/>
  </w:num>
  <w:num w:numId="237">
    <w:abstractNumId w:val="201"/>
    <w:lvlOverride w:ilvl="0">
      <w:startOverride w:val="7"/>
    </w:lvlOverride>
  </w:num>
  <w:num w:numId="238">
    <w:abstractNumId w:val="202"/>
  </w:num>
  <w:num w:numId="239">
    <w:abstractNumId w:val="203"/>
  </w:num>
  <w:num w:numId="240">
    <w:abstractNumId w:val="204"/>
  </w:num>
  <w:num w:numId="241">
    <w:abstractNumId w:val="205"/>
  </w:num>
  <w:num w:numId="242">
    <w:abstractNumId w:val="206"/>
  </w:num>
  <w:num w:numId="243">
    <w:abstractNumId w:val="207"/>
  </w:num>
  <w:num w:numId="244">
    <w:abstractNumId w:val="208"/>
  </w:num>
  <w:num w:numId="245">
    <w:abstractNumId w:val="209"/>
  </w:num>
  <w:num w:numId="246">
    <w:abstractNumId w:val="210"/>
  </w:num>
  <w:num w:numId="247">
    <w:abstractNumId w:val="211"/>
    <w:lvlOverride w:ilvl="0">
      <w:lvl w:ilvl="0" w:tplc="9D507F32">
        <w:start w:val="1"/>
        <w:numFmt w:val="lowerRoman"/>
        <w:lvlText w:val="(%1)"/>
        <w:lvlJc w:val="left"/>
        <w:pPr>
          <w:widowControl w:val="0"/>
          <w:tabs>
            <w:tab w:val="num" w:pos="-720"/>
          </w:tabs>
          <w:autoSpaceDE w:val="0"/>
          <w:autoSpaceDN w:val="0"/>
          <w:adjustRightInd w:val="0"/>
          <w:ind w:left="1440" w:hanging="720"/>
        </w:pPr>
        <w:rPr>
          <w:rFonts w:ascii="Times New Roman" w:hAnsi="Times New Roman"/>
          <w:strike w:val="0"/>
          <w:dstrike w:val="0"/>
          <w:color w:val="auto"/>
          <w:sz w:val="24"/>
          <w:u w:val="none"/>
        </w:rPr>
      </w:lvl>
    </w:lvlOverride>
    <w:lvlOverride w:ilvl="1">
      <w:lvl w:ilvl="1" w:tplc="13924848">
        <w:start w:val="1"/>
        <w:numFmt w:val="lowerLetter"/>
        <w:lvlText w:val="%2."/>
        <w:lvlJc w:val="left"/>
        <w:pPr>
          <w:widowControl w:val="0"/>
          <w:tabs>
            <w:tab w:val="num" w:pos="1440"/>
          </w:tabs>
          <w:autoSpaceDE w:val="0"/>
          <w:autoSpaceDN w:val="0"/>
          <w:adjustRightInd w:val="0"/>
          <w:ind w:left="1440" w:hanging="360"/>
        </w:pPr>
        <w:rPr>
          <w:rFonts w:ascii="Times New Roman" w:hAnsi="Times New Roman"/>
          <w:color w:val="0000FF"/>
          <w:sz w:val="24"/>
          <w:u w:val="double"/>
        </w:rPr>
      </w:lvl>
    </w:lvlOverride>
    <w:lvlOverride w:ilvl="2">
      <w:lvl w:ilvl="2" w:tplc="440AA684">
        <w:start w:val="1"/>
        <w:numFmt w:val="lowerRoman"/>
        <w:lvlText w:val="%3."/>
        <w:lvlJc w:val="right"/>
        <w:pPr>
          <w:widowControl w:val="0"/>
          <w:tabs>
            <w:tab w:val="num" w:pos="2160"/>
          </w:tabs>
          <w:autoSpaceDE w:val="0"/>
          <w:autoSpaceDN w:val="0"/>
          <w:adjustRightInd w:val="0"/>
          <w:ind w:left="2160" w:hanging="180"/>
        </w:pPr>
        <w:rPr>
          <w:rFonts w:ascii="Times New Roman" w:hAnsi="Times New Roman"/>
          <w:color w:val="0000FF"/>
          <w:sz w:val="24"/>
          <w:u w:val="double"/>
        </w:rPr>
      </w:lvl>
    </w:lvlOverride>
    <w:lvlOverride w:ilvl="3">
      <w:lvl w:ilvl="3" w:tplc="8424F752">
        <w:start w:val="1"/>
        <w:numFmt w:val="decimal"/>
        <w:lvlText w:val="%4."/>
        <w:lvlJc w:val="left"/>
        <w:pPr>
          <w:widowControl w:val="0"/>
          <w:tabs>
            <w:tab w:val="num" w:pos="2880"/>
          </w:tabs>
          <w:autoSpaceDE w:val="0"/>
          <w:autoSpaceDN w:val="0"/>
          <w:adjustRightInd w:val="0"/>
          <w:ind w:left="2880" w:hanging="360"/>
        </w:pPr>
        <w:rPr>
          <w:rFonts w:ascii="Times New Roman" w:hAnsi="Times New Roman"/>
          <w:color w:val="0000FF"/>
          <w:sz w:val="24"/>
          <w:u w:val="double"/>
        </w:rPr>
      </w:lvl>
    </w:lvlOverride>
    <w:lvlOverride w:ilvl="4">
      <w:lvl w:ilvl="4" w:tplc="98D817E2">
        <w:start w:val="1"/>
        <w:numFmt w:val="lowerLetter"/>
        <w:lvlText w:val="%5."/>
        <w:lvlJc w:val="left"/>
        <w:pPr>
          <w:widowControl w:val="0"/>
          <w:tabs>
            <w:tab w:val="num" w:pos="3600"/>
          </w:tabs>
          <w:autoSpaceDE w:val="0"/>
          <w:autoSpaceDN w:val="0"/>
          <w:adjustRightInd w:val="0"/>
          <w:ind w:left="3600" w:hanging="360"/>
        </w:pPr>
        <w:rPr>
          <w:rFonts w:ascii="Times New Roman" w:hAnsi="Times New Roman"/>
          <w:color w:val="0000FF"/>
          <w:sz w:val="24"/>
          <w:u w:val="double"/>
        </w:rPr>
      </w:lvl>
    </w:lvlOverride>
    <w:lvlOverride w:ilvl="5">
      <w:lvl w:ilvl="5" w:tplc="A6C8DE00">
        <w:start w:val="1"/>
        <w:numFmt w:val="lowerRoman"/>
        <w:lvlText w:val="%6."/>
        <w:lvlJc w:val="right"/>
        <w:pPr>
          <w:widowControl w:val="0"/>
          <w:tabs>
            <w:tab w:val="num" w:pos="4320"/>
          </w:tabs>
          <w:autoSpaceDE w:val="0"/>
          <w:autoSpaceDN w:val="0"/>
          <w:adjustRightInd w:val="0"/>
          <w:ind w:left="4320" w:hanging="180"/>
        </w:pPr>
        <w:rPr>
          <w:rFonts w:ascii="Times New Roman" w:hAnsi="Times New Roman"/>
          <w:color w:val="0000FF"/>
          <w:sz w:val="24"/>
          <w:u w:val="double"/>
        </w:rPr>
      </w:lvl>
    </w:lvlOverride>
    <w:lvlOverride w:ilvl="6">
      <w:lvl w:ilvl="6" w:tplc="67B061A0">
        <w:start w:val="1"/>
        <w:numFmt w:val="decimal"/>
        <w:lvlText w:val="%7."/>
        <w:lvlJc w:val="left"/>
        <w:pPr>
          <w:widowControl w:val="0"/>
          <w:tabs>
            <w:tab w:val="num" w:pos="5040"/>
          </w:tabs>
          <w:autoSpaceDE w:val="0"/>
          <w:autoSpaceDN w:val="0"/>
          <w:adjustRightInd w:val="0"/>
          <w:ind w:left="5040" w:hanging="360"/>
        </w:pPr>
        <w:rPr>
          <w:rFonts w:ascii="Times New Roman" w:hAnsi="Times New Roman"/>
          <w:color w:val="0000FF"/>
          <w:sz w:val="24"/>
          <w:u w:val="double"/>
        </w:rPr>
      </w:lvl>
    </w:lvlOverride>
    <w:lvlOverride w:ilvl="7">
      <w:lvl w:ilvl="7" w:tplc="B69E732C">
        <w:start w:val="1"/>
        <w:numFmt w:val="lowerLetter"/>
        <w:lvlText w:val="%8."/>
        <w:lvlJc w:val="left"/>
        <w:pPr>
          <w:widowControl w:val="0"/>
          <w:tabs>
            <w:tab w:val="num" w:pos="5760"/>
          </w:tabs>
          <w:autoSpaceDE w:val="0"/>
          <w:autoSpaceDN w:val="0"/>
          <w:adjustRightInd w:val="0"/>
          <w:ind w:left="5760" w:hanging="360"/>
        </w:pPr>
        <w:rPr>
          <w:rFonts w:ascii="Times New Roman" w:hAnsi="Times New Roman"/>
          <w:color w:val="0000FF"/>
          <w:sz w:val="24"/>
          <w:u w:val="double"/>
        </w:rPr>
      </w:lvl>
    </w:lvlOverride>
    <w:lvlOverride w:ilvl="8">
      <w:lvl w:ilvl="8" w:tplc="C94E34CC">
        <w:start w:val="1"/>
        <w:numFmt w:val="lowerRoman"/>
        <w:lvlText w:val="%9."/>
        <w:lvlJc w:val="right"/>
        <w:pPr>
          <w:widowControl w:val="0"/>
          <w:tabs>
            <w:tab w:val="num" w:pos="6480"/>
          </w:tabs>
          <w:autoSpaceDE w:val="0"/>
          <w:autoSpaceDN w:val="0"/>
          <w:adjustRightInd w:val="0"/>
          <w:ind w:left="6480" w:hanging="180"/>
        </w:pPr>
        <w:rPr>
          <w:rFonts w:ascii="Times New Roman" w:hAnsi="Times New Roman"/>
          <w:color w:val="0000FF"/>
          <w:sz w:val="24"/>
          <w:u w:val="double"/>
        </w:rPr>
      </w:lvl>
    </w:lvlOverride>
  </w:num>
  <w:num w:numId="248">
    <w:abstractNumId w:val="212"/>
  </w:num>
  <w:num w:numId="249">
    <w:abstractNumId w:val="213"/>
  </w:num>
  <w:num w:numId="250">
    <w:abstractNumId w:val="214"/>
  </w:num>
  <w:num w:numId="251">
    <w:abstractNumId w:val="215"/>
  </w:num>
  <w:num w:numId="252">
    <w:abstractNumId w:val="216"/>
  </w:num>
  <w:num w:numId="253">
    <w:abstractNumId w:val="217"/>
  </w:num>
  <w:num w:numId="254">
    <w:abstractNumId w:val="218"/>
  </w:num>
  <w:num w:numId="255">
    <w:abstractNumId w:val="219"/>
  </w:num>
  <w:num w:numId="256">
    <w:abstractNumId w:val="220"/>
  </w:num>
  <w:num w:numId="257">
    <w:abstractNumId w:val="221"/>
  </w:num>
  <w:num w:numId="258">
    <w:abstractNumId w:val="222"/>
  </w:num>
  <w:num w:numId="259">
    <w:abstractNumId w:val="223"/>
  </w:num>
  <w:num w:numId="260">
    <w:abstractNumId w:val="224"/>
  </w:num>
  <w:num w:numId="261">
    <w:abstractNumId w:val="225"/>
  </w:num>
  <w:num w:numId="262">
    <w:abstractNumId w:val="226"/>
  </w:num>
  <w:num w:numId="263">
    <w:abstractNumId w:val="227"/>
  </w:num>
  <w:num w:numId="264">
    <w:abstractNumId w:val="228"/>
  </w:num>
  <w:num w:numId="265">
    <w:abstractNumId w:val="229"/>
  </w:num>
  <w:num w:numId="266">
    <w:abstractNumId w:val="230"/>
  </w:num>
  <w:num w:numId="267">
    <w:abstractNumId w:val="231"/>
  </w:num>
  <w:num w:numId="268">
    <w:abstractNumId w:val="232"/>
  </w:num>
  <w:num w:numId="269">
    <w:abstractNumId w:val="233"/>
  </w:num>
  <w:num w:numId="270">
    <w:abstractNumId w:val="234"/>
  </w:num>
  <w:num w:numId="271">
    <w:abstractNumId w:val="235"/>
  </w:num>
  <w:num w:numId="272">
    <w:abstractNumId w:val="236"/>
  </w:num>
  <w:num w:numId="273">
    <w:abstractNumId w:val="237"/>
  </w:num>
  <w:num w:numId="274">
    <w:abstractNumId w:val="238"/>
  </w:num>
  <w:num w:numId="275">
    <w:abstractNumId w:val="239"/>
  </w:num>
  <w:num w:numId="276">
    <w:abstractNumId w:val="240"/>
  </w:num>
  <w:num w:numId="277">
    <w:abstractNumId w:val="241"/>
  </w:num>
  <w:num w:numId="278">
    <w:abstractNumId w:val="242"/>
  </w:num>
  <w:num w:numId="279">
    <w:abstractNumId w:val="243"/>
  </w:num>
  <w:num w:numId="280">
    <w:abstractNumId w:val="244"/>
  </w:num>
  <w:num w:numId="281">
    <w:abstractNumId w:val="245"/>
  </w:num>
  <w:num w:numId="282">
    <w:abstractNumId w:val="246"/>
  </w:num>
  <w:num w:numId="283">
    <w:abstractNumId w:val="247"/>
  </w:num>
  <w:num w:numId="284">
    <w:abstractNumId w:val="248"/>
  </w:num>
  <w:num w:numId="285">
    <w:abstractNumId w:val="249"/>
  </w:num>
  <w:num w:numId="286">
    <w:abstractNumId w:val="250"/>
  </w:num>
  <w:num w:numId="287">
    <w:abstractNumId w:val="251"/>
  </w:num>
  <w:num w:numId="288">
    <w:abstractNumId w:val="252"/>
  </w:num>
  <w:num w:numId="289">
    <w:abstractNumId w:val="253"/>
  </w:num>
  <w:num w:numId="290">
    <w:abstractNumId w:val="254"/>
  </w:num>
  <w:num w:numId="291">
    <w:abstractNumId w:val="255"/>
  </w:num>
  <w:num w:numId="292">
    <w:abstractNumId w:val="256"/>
  </w:num>
  <w:num w:numId="293">
    <w:abstractNumId w:val="257"/>
  </w:num>
  <w:num w:numId="294">
    <w:abstractNumId w:val="258"/>
  </w:num>
  <w:num w:numId="295">
    <w:abstractNumId w:val="259"/>
  </w:num>
  <w:num w:numId="296">
    <w:abstractNumId w:val="260"/>
  </w:num>
  <w:num w:numId="297">
    <w:abstractNumId w:val="261"/>
  </w:num>
  <w:num w:numId="298">
    <w:abstractNumId w:val="262"/>
  </w:num>
  <w:num w:numId="299">
    <w:abstractNumId w:val="263"/>
  </w:num>
  <w:num w:numId="300">
    <w:abstractNumId w:val="264"/>
  </w:num>
  <w:num w:numId="301">
    <w:abstractNumId w:val="265"/>
  </w:num>
  <w:num w:numId="302">
    <w:abstractNumId w:val="266"/>
  </w:num>
  <w:num w:numId="303">
    <w:abstractNumId w:val="267"/>
  </w:num>
  <w:num w:numId="304">
    <w:abstractNumId w:val="268"/>
  </w:num>
  <w:num w:numId="305">
    <w:abstractNumId w:val="269"/>
  </w:num>
  <w:num w:numId="306">
    <w:abstractNumId w:val="270"/>
  </w:num>
  <w:num w:numId="307">
    <w:abstractNumId w:val="271"/>
  </w:num>
  <w:num w:numId="308">
    <w:abstractNumId w:val="272"/>
  </w:num>
  <w:num w:numId="309">
    <w:abstractNumId w:val="273"/>
  </w:num>
  <w:num w:numId="310">
    <w:abstractNumId w:val="274"/>
  </w:num>
  <w:num w:numId="311">
    <w:abstractNumId w:val="275"/>
  </w:num>
  <w:num w:numId="312">
    <w:abstractNumId w:val="276"/>
  </w:num>
  <w:num w:numId="313">
    <w:abstractNumId w:val="277"/>
  </w:num>
  <w:num w:numId="314">
    <w:abstractNumId w:val="278"/>
  </w:num>
  <w:num w:numId="315">
    <w:abstractNumId w:val="279"/>
  </w:num>
  <w:num w:numId="316">
    <w:abstractNumId w:val="280"/>
  </w:num>
  <w:num w:numId="317">
    <w:abstractNumId w:val="281"/>
  </w:num>
  <w:num w:numId="318">
    <w:abstractNumId w:val="282"/>
  </w:num>
  <w:num w:numId="319">
    <w:abstractNumId w:val="283"/>
  </w:num>
  <w:num w:numId="320">
    <w:abstractNumId w:val="284"/>
  </w:num>
  <w:num w:numId="321">
    <w:abstractNumId w:val="285"/>
  </w:num>
  <w:num w:numId="322">
    <w:abstractNumId w:val="286"/>
  </w:num>
  <w:num w:numId="323">
    <w:abstractNumId w:val="287"/>
  </w:num>
  <w:num w:numId="324">
    <w:abstractNumId w:val="288"/>
  </w:num>
  <w:num w:numId="325">
    <w:abstractNumId w:val="289"/>
  </w:num>
  <w:num w:numId="326">
    <w:abstractNumId w:val="290"/>
  </w:num>
  <w:num w:numId="327">
    <w:abstractNumId w:val="291"/>
  </w:num>
  <w:num w:numId="328">
    <w:abstractNumId w:val="292"/>
  </w:num>
  <w:num w:numId="329">
    <w:abstractNumId w:val="293"/>
  </w:num>
  <w:num w:numId="330">
    <w:abstractNumId w:val="294"/>
  </w:num>
  <w:num w:numId="331">
    <w:abstractNumId w:val="295"/>
  </w:num>
  <w:num w:numId="332">
    <w:abstractNumId w:val="296"/>
  </w:num>
  <w:num w:numId="333">
    <w:abstractNumId w:val="297"/>
  </w:num>
  <w:num w:numId="334">
    <w:abstractNumId w:val="298"/>
  </w:num>
  <w:num w:numId="335">
    <w:abstractNumId w:val="299"/>
  </w:num>
  <w:num w:numId="336">
    <w:abstractNumId w:val="300"/>
  </w:num>
  <w:num w:numId="337">
    <w:abstractNumId w:val="301"/>
  </w:num>
  <w:num w:numId="338">
    <w:abstractNumId w:val="302"/>
  </w:num>
  <w:num w:numId="339">
    <w:abstractNumId w:val="303"/>
  </w:num>
  <w:num w:numId="340">
    <w:abstractNumId w:val="304"/>
  </w:num>
  <w:num w:numId="341">
    <w:abstractNumId w:val="305"/>
  </w:num>
  <w:num w:numId="342">
    <w:abstractNumId w:val="306"/>
  </w:num>
  <w:num w:numId="343">
    <w:abstractNumId w:val="307"/>
  </w:num>
  <w:num w:numId="344">
    <w:abstractNumId w:val="308"/>
  </w:num>
  <w:num w:numId="345">
    <w:abstractNumId w:val="309"/>
  </w:num>
  <w:num w:numId="346">
    <w:abstractNumId w:val="310"/>
  </w:num>
  <w:num w:numId="347">
    <w:abstractNumId w:val="311"/>
  </w:num>
  <w:num w:numId="348">
    <w:abstractNumId w:val="312"/>
  </w:num>
  <w:num w:numId="349">
    <w:abstractNumId w:val="313"/>
  </w:num>
  <w:num w:numId="350">
    <w:abstractNumId w:val="314"/>
  </w:num>
  <w:num w:numId="351">
    <w:abstractNumId w:val="315"/>
  </w:num>
  <w:num w:numId="352">
    <w:abstractNumId w:val="316"/>
  </w:num>
  <w:num w:numId="353">
    <w:abstractNumId w:val="317"/>
  </w:num>
  <w:num w:numId="354">
    <w:abstractNumId w:val="318"/>
  </w:num>
  <w:num w:numId="355">
    <w:abstractNumId w:val="319"/>
  </w:num>
  <w:num w:numId="356">
    <w:abstractNumId w:val="320"/>
  </w:num>
  <w:num w:numId="357">
    <w:abstractNumId w:val="321"/>
  </w:num>
  <w:num w:numId="358">
    <w:abstractNumId w:val="322"/>
  </w:num>
  <w:num w:numId="359">
    <w:abstractNumId w:val="323"/>
  </w:num>
  <w:num w:numId="360">
    <w:abstractNumId w:val="324"/>
  </w:num>
  <w:num w:numId="361">
    <w:abstractNumId w:val="325"/>
  </w:num>
  <w:num w:numId="362">
    <w:abstractNumId w:val="326"/>
  </w:num>
  <w:num w:numId="363">
    <w:abstractNumId w:val="327"/>
  </w:num>
  <w:num w:numId="364">
    <w:abstractNumId w:val="328"/>
  </w:num>
  <w:num w:numId="365">
    <w:abstractNumId w:val="329"/>
  </w:num>
  <w:num w:numId="366">
    <w:abstractNumId w:val="330"/>
  </w:num>
  <w:num w:numId="367">
    <w:abstractNumId w:val="331"/>
  </w:num>
  <w:num w:numId="368">
    <w:abstractNumId w:val="332"/>
  </w:num>
  <w:num w:numId="369">
    <w:abstractNumId w:val="333"/>
  </w:num>
  <w:num w:numId="370">
    <w:abstractNumId w:val="334"/>
  </w:num>
  <w:num w:numId="371">
    <w:abstractNumId w:val="335"/>
  </w:num>
  <w:num w:numId="372">
    <w:abstractNumId w:val="336"/>
  </w:num>
  <w:num w:numId="373">
    <w:abstractNumId w:val="337"/>
  </w:num>
  <w:num w:numId="374">
    <w:abstractNumId w:val="338"/>
  </w:num>
  <w:num w:numId="375">
    <w:abstractNumId w:val="339"/>
  </w:num>
  <w:num w:numId="376">
    <w:abstractNumId w:val="340"/>
  </w:num>
  <w:num w:numId="377">
    <w:abstractNumId w:val="341"/>
  </w:num>
  <w:num w:numId="378">
    <w:abstractNumId w:val="342"/>
  </w:num>
  <w:num w:numId="379">
    <w:abstractNumId w:val="343"/>
  </w:num>
  <w:num w:numId="380">
    <w:abstractNumId w:val="344"/>
  </w:num>
  <w:num w:numId="381">
    <w:abstractNumId w:val="345"/>
  </w:num>
  <w:num w:numId="382">
    <w:abstractNumId w:val="346"/>
  </w:num>
  <w:num w:numId="383">
    <w:abstractNumId w:val="347"/>
  </w:num>
  <w:num w:numId="384">
    <w:abstractNumId w:val="348"/>
  </w:num>
  <w:num w:numId="385">
    <w:abstractNumId w:val="349"/>
  </w:num>
  <w:num w:numId="386">
    <w:abstractNumId w:val="350"/>
  </w:num>
  <w:num w:numId="387">
    <w:abstractNumId w:val="351"/>
  </w:num>
  <w:num w:numId="388">
    <w:abstractNumId w:val="352"/>
  </w:num>
  <w:num w:numId="389">
    <w:abstractNumId w:val="353"/>
  </w:num>
  <w:num w:numId="390">
    <w:abstractNumId w:val="354"/>
  </w:num>
  <w:num w:numId="391">
    <w:abstractNumId w:val="355"/>
  </w:num>
  <w:num w:numId="392">
    <w:abstractNumId w:val="356"/>
  </w:num>
  <w:num w:numId="393">
    <w:abstractNumId w:val="357"/>
  </w:num>
  <w:num w:numId="394">
    <w:abstractNumId w:val="358"/>
  </w:num>
  <w:num w:numId="395">
    <w:abstractNumId w:val="359"/>
  </w:num>
  <w:num w:numId="396">
    <w:abstractNumId w:val="360"/>
  </w:num>
  <w:num w:numId="397">
    <w:abstractNumId w:val="361"/>
  </w:num>
  <w:num w:numId="398">
    <w:abstractNumId w:val="362"/>
  </w:num>
  <w:num w:numId="399">
    <w:abstractNumId w:val="363"/>
  </w:num>
  <w:num w:numId="400">
    <w:abstractNumId w:val="364"/>
  </w:num>
  <w:num w:numId="401">
    <w:abstractNumId w:val="365"/>
  </w:num>
  <w:num w:numId="402">
    <w:abstractNumId w:val="366"/>
  </w:num>
  <w:num w:numId="403">
    <w:abstractNumId w:val="367"/>
  </w:num>
  <w:num w:numId="404">
    <w:abstractNumId w:val="368"/>
  </w:num>
  <w:num w:numId="405">
    <w:abstractNumId w:val="369"/>
  </w:num>
  <w:num w:numId="406">
    <w:abstractNumId w:val="370"/>
  </w:num>
  <w:num w:numId="407">
    <w:abstractNumId w:val="371"/>
  </w:num>
  <w:num w:numId="408">
    <w:abstractNumId w:val="372"/>
  </w:num>
  <w:num w:numId="409">
    <w:abstractNumId w:val="373"/>
  </w:num>
  <w:num w:numId="410">
    <w:abstractNumId w:val="374"/>
  </w:num>
  <w:num w:numId="411">
    <w:abstractNumId w:val="375"/>
  </w:num>
  <w:num w:numId="412">
    <w:abstractNumId w:val="376"/>
  </w:num>
  <w:num w:numId="413">
    <w:abstractNumId w:val="377"/>
  </w:num>
  <w:num w:numId="414">
    <w:abstractNumId w:val="378"/>
  </w:num>
  <w:num w:numId="415">
    <w:abstractNumId w:val="379"/>
  </w:num>
  <w:num w:numId="416">
    <w:abstractNumId w:val="380"/>
  </w:num>
  <w:num w:numId="417">
    <w:abstractNumId w:val="381"/>
  </w:num>
  <w:num w:numId="418">
    <w:abstractNumId w:val="382"/>
  </w:num>
  <w:num w:numId="419">
    <w:abstractNumId w:val="383"/>
  </w:num>
  <w:num w:numId="420">
    <w:abstractNumId w:val="384"/>
  </w:num>
  <w:num w:numId="421">
    <w:abstractNumId w:val="385"/>
  </w:num>
  <w:num w:numId="422">
    <w:abstractNumId w:val="386"/>
  </w:num>
  <w:num w:numId="423">
    <w:abstractNumId w:val="387"/>
  </w:num>
  <w:num w:numId="424">
    <w:abstractNumId w:val="388"/>
  </w:num>
  <w:num w:numId="425">
    <w:abstractNumId w:val="389"/>
  </w:num>
  <w:num w:numId="426">
    <w:abstractNumId w:val="390"/>
  </w:num>
  <w:num w:numId="427">
    <w:abstractNumId w:val="391"/>
  </w:num>
  <w:num w:numId="428">
    <w:abstractNumId w:val="392"/>
  </w:num>
  <w:num w:numId="429">
    <w:abstractNumId w:val="393"/>
  </w:num>
  <w:num w:numId="430">
    <w:abstractNumId w:val="394"/>
  </w:num>
  <w:num w:numId="431">
    <w:abstractNumId w:val="395"/>
  </w:num>
  <w:num w:numId="432">
    <w:abstractNumId w:val="396"/>
  </w:num>
  <w:num w:numId="433">
    <w:abstractNumId w:val="397"/>
  </w:num>
  <w:num w:numId="434">
    <w:abstractNumId w:val="398"/>
  </w:num>
  <w:num w:numId="435">
    <w:abstractNumId w:val="399"/>
  </w:num>
  <w:num w:numId="436">
    <w:abstractNumId w:val="400"/>
    <w:lvlOverride w:ilvl="0">
      <w:lvl w:ilvl="0" w:tplc="EF94C954">
        <w:start w:val="1"/>
        <w:numFmt w:val="bullet"/>
        <w:lvlText w:val=""/>
        <w:lvlJc w:val="left"/>
        <w:pPr>
          <w:ind w:left="1492" w:hanging="360"/>
        </w:pPr>
        <w:rPr>
          <w:rFonts w:ascii="Symbol" w:hAnsi="Symbol" w:hint="default"/>
          <w:color w:val="auto"/>
          <w:u w:val="none"/>
        </w:rPr>
      </w:lvl>
    </w:lvlOverride>
    <w:lvlOverride w:ilvl="1">
      <w:lvl w:ilvl="1" w:tplc="1780D724">
        <w:start w:val="1"/>
        <w:numFmt w:val="bullet"/>
        <w:lvlText w:val="o"/>
        <w:lvlJc w:val="left"/>
        <w:pPr>
          <w:ind w:left="2212" w:hanging="360"/>
        </w:pPr>
        <w:rPr>
          <w:rFonts w:ascii="Courier New" w:hAnsi="Courier New" w:hint="default"/>
          <w:color w:val="0000FF"/>
          <w:u w:val="double"/>
        </w:rPr>
      </w:lvl>
    </w:lvlOverride>
    <w:lvlOverride w:ilvl="2">
      <w:lvl w:ilvl="2" w:tplc="0720D8E6">
        <w:start w:val="1"/>
        <w:numFmt w:val="bullet"/>
        <w:lvlText w:val=""/>
        <w:lvlJc w:val="left"/>
        <w:pPr>
          <w:ind w:left="2932" w:hanging="360"/>
        </w:pPr>
        <w:rPr>
          <w:rFonts w:ascii="Wingdings" w:hAnsi="Wingdings" w:hint="default"/>
          <w:color w:val="0000FF"/>
          <w:u w:val="double"/>
        </w:rPr>
      </w:lvl>
    </w:lvlOverride>
    <w:lvlOverride w:ilvl="3">
      <w:lvl w:ilvl="3" w:tplc="A15279AC">
        <w:start w:val="1"/>
        <w:numFmt w:val="bullet"/>
        <w:lvlText w:val=""/>
        <w:lvlJc w:val="left"/>
        <w:pPr>
          <w:ind w:left="3652" w:hanging="360"/>
        </w:pPr>
        <w:rPr>
          <w:rFonts w:ascii="Symbol" w:hAnsi="Symbol" w:hint="default"/>
          <w:color w:val="0000FF"/>
          <w:u w:val="double"/>
        </w:rPr>
      </w:lvl>
    </w:lvlOverride>
    <w:lvlOverride w:ilvl="4">
      <w:lvl w:ilvl="4" w:tplc="36B4F0D6">
        <w:start w:val="1"/>
        <w:numFmt w:val="bullet"/>
        <w:lvlText w:val="o"/>
        <w:lvlJc w:val="left"/>
        <w:pPr>
          <w:ind w:left="4372" w:hanging="360"/>
        </w:pPr>
        <w:rPr>
          <w:rFonts w:ascii="Courier New" w:hAnsi="Courier New" w:hint="default"/>
          <w:color w:val="0000FF"/>
          <w:u w:val="double"/>
        </w:rPr>
      </w:lvl>
    </w:lvlOverride>
    <w:lvlOverride w:ilvl="5">
      <w:lvl w:ilvl="5" w:tplc="EFAE7D4C">
        <w:start w:val="1"/>
        <w:numFmt w:val="bullet"/>
        <w:lvlText w:val=""/>
        <w:lvlJc w:val="left"/>
        <w:pPr>
          <w:ind w:left="5092" w:hanging="360"/>
        </w:pPr>
        <w:rPr>
          <w:rFonts w:ascii="Wingdings" w:hAnsi="Wingdings" w:hint="default"/>
          <w:color w:val="0000FF"/>
          <w:u w:val="double"/>
        </w:rPr>
      </w:lvl>
    </w:lvlOverride>
    <w:lvlOverride w:ilvl="6">
      <w:lvl w:ilvl="6" w:tplc="3D52BF0A">
        <w:start w:val="1"/>
        <w:numFmt w:val="bullet"/>
        <w:lvlText w:val=""/>
        <w:lvlJc w:val="left"/>
        <w:pPr>
          <w:ind w:left="5812" w:hanging="360"/>
        </w:pPr>
        <w:rPr>
          <w:rFonts w:ascii="Symbol" w:hAnsi="Symbol" w:hint="default"/>
          <w:color w:val="0000FF"/>
          <w:u w:val="double"/>
        </w:rPr>
      </w:lvl>
    </w:lvlOverride>
    <w:lvlOverride w:ilvl="7">
      <w:lvl w:ilvl="7" w:tplc="9AF8A774">
        <w:start w:val="1"/>
        <w:numFmt w:val="bullet"/>
        <w:lvlText w:val="o"/>
        <w:lvlJc w:val="left"/>
        <w:pPr>
          <w:ind w:left="6532" w:hanging="360"/>
        </w:pPr>
        <w:rPr>
          <w:rFonts w:ascii="Courier New" w:hAnsi="Courier New" w:hint="default"/>
          <w:color w:val="0000FF"/>
          <w:u w:val="double"/>
        </w:rPr>
      </w:lvl>
    </w:lvlOverride>
    <w:lvlOverride w:ilvl="8">
      <w:lvl w:ilvl="8" w:tplc="97DA1FD8">
        <w:start w:val="1"/>
        <w:numFmt w:val="bullet"/>
        <w:lvlText w:val=""/>
        <w:lvlJc w:val="left"/>
        <w:pPr>
          <w:ind w:left="7252" w:hanging="360"/>
        </w:pPr>
        <w:rPr>
          <w:rFonts w:ascii="Wingdings" w:hAnsi="Wingdings" w:hint="default"/>
          <w:color w:val="0000FF"/>
          <w:u w:val="double"/>
        </w:rPr>
      </w:lvl>
    </w:lvlOverride>
  </w:num>
  <w:num w:numId="437">
    <w:abstractNumId w:val="401"/>
  </w:num>
  <w:num w:numId="438">
    <w:abstractNumId w:val="402"/>
  </w:num>
  <w:num w:numId="439">
    <w:abstractNumId w:val="403"/>
  </w:num>
  <w:num w:numId="440">
    <w:abstractNumId w:val="404"/>
  </w:num>
  <w:num w:numId="441">
    <w:abstractNumId w:val="405"/>
  </w:num>
  <w:num w:numId="442">
    <w:abstractNumId w:val="406"/>
  </w:num>
  <w:num w:numId="443">
    <w:abstractNumId w:val="407"/>
  </w:num>
  <w:num w:numId="444">
    <w:abstractNumId w:val="408"/>
  </w:num>
  <w:num w:numId="445">
    <w:abstractNumId w:val="409"/>
  </w:num>
  <w:num w:numId="446">
    <w:abstractNumId w:val="410"/>
  </w:num>
  <w:num w:numId="447">
    <w:abstractNumId w:val="415"/>
  </w:num>
  <w:num w:numId="448">
    <w:abstractNumId w:val="413"/>
  </w:num>
  <w:num w:numId="449">
    <w:abstractNumId w:val="412"/>
  </w:num>
  <w:num w:numId="450">
    <w:abstractNumId w:val="411"/>
  </w:num>
  <w:num w:numId="451">
    <w:abstractNumId w:val="414"/>
  </w:num>
  <w:numIdMacAtCleanup w:val="4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activeWritingStyle w:appName="MSWord" w:lang="fr-FR" w:vendorID="64" w:dllVersion="131078" w:nlCheck="1" w:checkStyle="0"/>
  <w:activeWritingStyle w:appName="MSWord" w:lang="en-US" w:vendorID="64" w:dllVersion="131078" w:nlCheck="1" w:checkStyle="1"/>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7D"/>
    <w:rsid w:val="000005D8"/>
    <w:rsid w:val="00022792"/>
    <w:rsid w:val="0003741A"/>
    <w:rsid w:val="000377C9"/>
    <w:rsid w:val="00051BC9"/>
    <w:rsid w:val="00061BC7"/>
    <w:rsid w:val="00061EB0"/>
    <w:rsid w:val="00062EF5"/>
    <w:rsid w:val="00066E0A"/>
    <w:rsid w:val="000724B9"/>
    <w:rsid w:val="000847E1"/>
    <w:rsid w:val="000950A0"/>
    <w:rsid w:val="0009732E"/>
    <w:rsid w:val="000B0FD3"/>
    <w:rsid w:val="000B3124"/>
    <w:rsid w:val="000B33F8"/>
    <w:rsid w:val="000B699E"/>
    <w:rsid w:val="000C5A12"/>
    <w:rsid w:val="000D57C1"/>
    <w:rsid w:val="000E5465"/>
    <w:rsid w:val="000F01EF"/>
    <w:rsid w:val="000F34FF"/>
    <w:rsid w:val="0010341D"/>
    <w:rsid w:val="0010726A"/>
    <w:rsid w:val="001144F1"/>
    <w:rsid w:val="00126A7D"/>
    <w:rsid w:val="00130E11"/>
    <w:rsid w:val="00136CA5"/>
    <w:rsid w:val="00141CE0"/>
    <w:rsid w:val="001462B7"/>
    <w:rsid w:val="00171099"/>
    <w:rsid w:val="00171F2E"/>
    <w:rsid w:val="001775C6"/>
    <w:rsid w:val="00177E4D"/>
    <w:rsid w:val="00184EB7"/>
    <w:rsid w:val="00190C41"/>
    <w:rsid w:val="00191329"/>
    <w:rsid w:val="00196BDB"/>
    <w:rsid w:val="001B301A"/>
    <w:rsid w:val="001B4B03"/>
    <w:rsid w:val="001C2606"/>
    <w:rsid w:val="001C3769"/>
    <w:rsid w:val="001C3843"/>
    <w:rsid w:val="001C786C"/>
    <w:rsid w:val="001D02BB"/>
    <w:rsid w:val="001D2170"/>
    <w:rsid w:val="001D5778"/>
    <w:rsid w:val="001D5849"/>
    <w:rsid w:val="00203E20"/>
    <w:rsid w:val="0020410E"/>
    <w:rsid w:val="0020517A"/>
    <w:rsid w:val="00221BF2"/>
    <w:rsid w:val="002305BB"/>
    <w:rsid w:val="00244401"/>
    <w:rsid w:val="00257D20"/>
    <w:rsid w:val="00264C06"/>
    <w:rsid w:val="00270278"/>
    <w:rsid w:val="00274231"/>
    <w:rsid w:val="002A1182"/>
    <w:rsid w:val="002A65FE"/>
    <w:rsid w:val="002B12BF"/>
    <w:rsid w:val="002C3F80"/>
    <w:rsid w:val="002F128E"/>
    <w:rsid w:val="002F16C9"/>
    <w:rsid w:val="002F3BEE"/>
    <w:rsid w:val="00300F7E"/>
    <w:rsid w:val="00303EC7"/>
    <w:rsid w:val="003418EC"/>
    <w:rsid w:val="00362093"/>
    <w:rsid w:val="003C16D0"/>
    <w:rsid w:val="003D120C"/>
    <w:rsid w:val="003F1A90"/>
    <w:rsid w:val="003F39DA"/>
    <w:rsid w:val="003F7B2D"/>
    <w:rsid w:val="00411B96"/>
    <w:rsid w:val="00413D24"/>
    <w:rsid w:val="00424B2A"/>
    <w:rsid w:val="00433785"/>
    <w:rsid w:val="00445BAA"/>
    <w:rsid w:val="00454242"/>
    <w:rsid w:val="0046099E"/>
    <w:rsid w:val="00462ADF"/>
    <w:rsid w:val="004671AB"/>
    <w:rsid w:val="00467C4A"/>
    <w:rsid w:val="004A25B4"/>
    <w:rsid w:val="004C15E3"/>
    <w:rsid w:val="004D76B1"/>
    <w:rsid w:val="005063AF"/>
    <w:rsid w:val="0051386E"/>
    <w:rsid w:val="00514338"/>
    <w:rsid w:val="00514D90"/>
    <w:rsid w:val="005238A8"/>
    <w:rsid w:val="0055452D"/>
    <w:rsid w:val="00560E47"/>
    <w:rsid w:val="00562B33"/>
    <w:rsid w:val="00565B97"/>
    <w:rsid w:val="00566555"/>
    <w:rsid w:val="005707D5"/>
    <w:rsid w:val="00572AE5"/>
    <w:rsid w:val="00576E05"/>
    <w:rsid w:val="00582076"/>
    <w:rsid w:val="00582AA3"/>
    <w:rsid w:val="00582BFC"/>
    <w:rsid w:val="005862EF"/>
    <w:rsid w:val="00587F44"/>
    <w:rsid w:val="005943AF"/>
    <w:rsid w:val="00596C10"/>
    <w:rsid w:val="005B6CB3"/>
    <w:rsid w:val="005C2B25"/>
    <w:rsid w:val="005C2F5D"/>
    <w:rsid w:val="005C5E73"/>
    <w:rsid w:val="005C6F26"/>
    <w:rsid w:val="005D160B"/>
    <w:rsid w:val="005D41F7"/>
    <w:rsid w:val="005E1968"/>
    <w:rsid w:val="005E2106"/>
    <w:rsid w:val="006160DE"/>
    <w:rsid w:val="006233FD"/>
    <w:rsid w:val="00624002"/>
    <w:rsid w:val="00625D6D"/>
    <w:rsid w:val="006310D6"/>
    <w:rsid w:val="006315A1"/>
    <w:rsid w:val="00631B3E"/>
    <w:rsid w:val="00636CA9"/>
    <w:rsid w:val="00640E8A"/>
    <w:rsid w:val="00644F9C"/>
    <w:rsid w:val="00645C9C"/>
    <w:rsid w:val="00652A21"/>
    <w:rsid w:val="00677547"/>
    <w:rsid w:val="006D2781"/>
    <w:rsid w:val="006D5CBC"/>
    <w:rsid w:val="006D7664"/>
    <w:rsid w:val="006F39D8"/>
    <w:rsid w:val="00700770"/>
    <w:rsid w:val="00721FBD"/>
    <w:rsid w:val="00723A8B"/>
    <w:rsid w:val="00742AAF"/>
    <w:rsid w:val="00744F59"/>
    <w:rsid w:val="00747A05"/>
    <w:rsid w:val="00754A1B"/>
    <w:rsid w:val="00755DB2"/>
    <w:rsid w:val="00762ABA"/>
    <w:rsid w:val="00783059"/>
    <w:rsid w:val="00784AEC"/>
    <w:rsid w:val="00792385"/>
    <w:rsid w:val="007B3719"/>
    <w:rsid w:val="007D6366"/>
    <w:rsid w:val="007D74B3"/>
    <w:rsid w:val="007E1F04"/>
    <w:rsid w:val="007E281A"/>
    <w:rsid w:val="007F634E"/>
    <w:rsid w:val="00810C08"/>
    <w:rsid w:val="0081284F"/>
    <w:rsid w:val="008269B7"/>
    <w:rsid w:val="008320F5"/>
    <w:rsid w:val="00834102"/>
    <w:rsid w:val="0088336C"/>
    <w:rsid w:val="00890C2B"/>
    <w:rsid w:val="0089263D"/>
    <w:rsid w:val="008C5263"/>
    <w:rsid w:val="008C5F29"/>
    <w:rsid w:val="008D4DB4"/>
    <w:rsid w:val="008D6C05"/>
    <w:rsid w:val="008F016D"/>
    <w:rsid w:val="008F685C"/>
    <w:rsid w:val="008F6A2C"/>
    <w:rsid w:val="0090424A"/>
    <w:rsid w:val="00920CF7"/>
    <w:rsid w:val="00922826"/>
    <w:rsid w:val="00933521"/>
    <w:rsid w:val="00935B28"/>
    <w:rsid w:val="009543BD"/>
    <w:rsid w:val="00990839"/>
    <w:rsid w:val="00996B35"/>
    <w:rsid w:val="009C21D4"/>
    <w:rsid w:val="009C395F"/>
    <w:rsid w:val="009C5635"/>
    <w:rsid w:val="009D137A"/>
    <w:rsid w:val="009E190B"/>
    <w:rsid w:val="009E7C19"/>
    <w:rsid w:val="009F00DF"/>
    <w:rsid w:val="009F5354"/>
    <w:rsid w:val="00A0719F"/>
    <w:rsid w:val="00A224DF"/>
    <w:rsid w:val="00A235E2"/>
    <w:rsid w:val="00A30BF5"/>
    <w:rsid w:val="00A34C00"/>
    <w:rsid w:val="00A42232"/>
    <w:rsid w:val="00A54960"/>
    <w:rsid w:val="00A5530F"/>
    <w:rsid w:val="00A5591F"/>
    <w:rsid w:val="00A67E4E"/>
    <w:rsid w:val="00A81E0C"/>
    <w:rsid w:val="00A96464"/>
    <w:rsid w:val="00A968D4"/>
    <w:rsid w:val="00AA0CAA"/>
    <w:rsid w:val="00AA3664"/>
    <w:rsid w:val="00AA3F98"/>
    <w:rsid w:val="00AC48B7"/>
    <w:rsid w:val="00AD2A1F"/>
    <w:rsid w:val="00AE0043"/>
    <w:rsid w:val="00B002B5"/>
    <w:rsid w:val="00B0279B"/>
    <w:rsid w:val="00B40BA6"/>
    <w:rsid w:val="00B45BFA"/>
    <w:rsid w:val="00B64C5F"/>
    <w:rsid w:val="00B65537"/>
    <w:rsid w:val="00B655A5"/>
    <w:rsid w:val="00B75DD7"/>
    <w:rsid w:val="00B80645"/>
    <w:rsid w:val="00B82FFD"/>
    <w:rsid w:val="00B9060D"/>
    <w:rsid w:val="00B926CA"/>
    <w:rsid w:val="00B948F5"/>
    <w:rsid w:val="00BA552A"/>
    <w:rsid w:val="00BA7405"/>
    <w:rsid w:val="00BA7536"/>
    <w:rsid w:val="00BB1AE6"/>
    <w:rsid w:val="00BE5BAC"/>
    <w:rsid w:val="00BE709D"/>
    <w:rsid w:val="00C0615A"/>
    <w:rsid w:val="00C07F4B"/>
    <w:rsid w:val="00C1239B"/>
    <w:rsid w:val="00C254D3"/>
    <w:rsid w:val="00C34031"/>
    <w:rsid w:val="00C4194F"/>
    <w:rsid w:val="00C47904"/>
    <w:rsid w:val="00C5256E"/>
    <w:rsid w:val="00C55447"/>
    <w:rsid w:val="00C654B7"/>
    <w:rsid w:val="00C8561E"/>
    <w:rsid w:val="00C96045"/>
    <w:rsid w:val="00C96968"/>
    <w:rsid w:val="00CC0BB8"/>
    <w:rsid w:val="00CC7B9A"/>
    <w:rsid w:val="00CD2B77"/>
    <w:rsid w:val="00CF2065"/>
    <w:rsid w:val="00D03669"/>
    <w:rsid w:val="00D2126D"/>
    <w:rsid w:val="00D3197D"/>
    <w:rsid w:val="00D343C5"/>
    <w:rsid w:val="00D3476E"/>
    <w:rsid w:val="00D51C68"/>
    <w:rsid w:val="00D65DE8"/>
    <w:rsid w:val="00D70080"/>
    <w:rsid w:val="00D7512E"/>
    <w:rsid w:val="00D81337"/>
    <w:rsid w:val="00D83DBB"/>
    <w:rsid w:val="00D83F9B"/>
    <w:rsid w:val="00D8447D"/>
    <w:rsid w:val="00D861CA"/>
    <w:rsid w:val="00D956BC"/>
    <w:rsid w:val="00D95AFA"/>
    <w:rsid w:val="00D9626D"/>
    <w:rsid w:val="00D9689B"/>
    <w:rsid w:val="00DA1475"/>
    <w:rsid w:val="00DB4B59"/>
    <w:rsid w:val="00DB5381"/>
    <w:rsid w:val="00DC1220"/>
    <w:rsid w:val="00DC3AB9"/>
    <w:rsid w:val="00DC7F50"/>
    <w:rsid w:val="00DF7927"/>
    <w:rsid w:val="00E0276C"/>
    <w:rsid w:val="00E06567"/>
    <w:rsid w:val="00E6033A"/>
    <w:rsid w:val="00E7327B"/>
    <w:rsid w:val="00E82378"/>
    <w:rsid w:val="00E85E41"/>
    <w:rsid w:val="00E9225A"/>
    <w:rsid w:val="00EA0B59"/>
    <w:rsid w:val="00EA3629"/>
    <w:rsid w:val="00EB31E4"/>
    <w:rsid w:val="00EE2C4B"/>
    <w:rsid w:val="00EF68B7"/>
    <w:rsid w:val="00EF79D1"/>
    <w:rsid w:val="00F05418"/>
    <w:rsid w:val="00F259C3"/>
    <w:rsid w:val="00F37491"/>
    <w:rsid w:val="00F43341"/>
    <w:rsid w:val="00F63CC0"/>
    <w:rsid w:val="00F75AE7"/>
    <w:rsid w:val="00F94D34"/>
    <w:rsid w:val="00FA1732"/>
    <w:rsid w:val="00FA4DC9"/>
    <w:rsid w:val="00FA6EEE"/>
    <w:rsid w:val="00FB77CB"/>
    <w:rsid w:val="00FB7F40"/>
    <w:rsid w:val="00FC4CC5"/>
    <w:rsid w:val="00FD3472"/>
    <w:rsid w:val="00FD5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2D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69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3519C9"/>
    <w:pPr>
      <w:keepNext/>
      <w:keepLines/>
      <w:spacing w:before="480" w:after="0"/>
      <w:outlineLvl w:val="0"/>
    </w:pPr>
    <w:rPr>
      <w:rFonts w:ascii="Cambria" w:hAnsi="Cambria"/>
      <w:b/>
      <w:bCs/>
      <w:color w:val="365F91"/>
      <w:sz w:val="28"/>
      <w:szCs w:val="28"/>
    </w:rPr>
  </w:style>
  <w:style w:type="paragraph" w:styleId="Heading2">
    <w:name w:val="heading 2"/>
    <w:basedOn w:val="Normal94"/>
    <w:next w:val="00BodyText1"/>
    <w:link w:val="Heading2Char"/>
    <w:qFormat/>
    <w:rsid w:val="006871E3"/>
    <w:pPr>
      <w:numPr>
        <w:ilvl w:val="1"/>
        <w:numId w:val="44"/>
      </w:numPr>
      <w:suppressAutoHyphens/>
      <w:spacing w:after="240"/>
      <w:outlineLvl w:val="1"/>
    </w:pPr>
    <w:rPr>
      <w:rFonts w:eastAsia="SimHei"/>
      <w:b/>
      <w:bCs/>
      <w:color w:val="000000"/>
      <w:szCs w:val="26"/>
    </w:rPr>
  </w:style>
  <w:style w:type="paragraph" w:styleId="Heading3">
    <w:name w:val="heading 3"/>
    <w:basedOn w:val="Normal94"/>
    <w:next w:val="00BodyText1"/>
    <w:link w:val="Heading3Char"/>
    <w:qFormat/>
    <w:rsid w:val="006871E3"/>
    <w:pPr>
      <w:numPr>
        <w:numId w:val="45"/>
      </w:numPr>
      <w:suppressAutoHyphens/>
      <w:spacing w:after="240"/>
      <w:outlineLvl w:val="2"/>
    </w:pPr>
    <w:rPr>
      <w:rFonts w:eastAsia="SimHei"/>
      <w:bCs/>
      <w:color w:val="000000"/>
      <w:sz w:val="20"/>
      <w:szCs w:val="20"/>
    </w:rPr>
  </w:style>
  <w:style w:type="paragraph" w:styleId="Heading4">
    <w:name w:val="heading 4"/>
    <w:basedOn w:val="Normal94"/>
    <w:next w:val="00BodyText1"/>
    <w:link w:val="Heading4Char"/>
    <w:qFormat/>
    <w:rsid w:val="006871E3"/>
    <w:pPr>
      <w:numPr>
        <w:numId w:val="46"/>
      </w:numPr>
      <w:suppressAutoHyphens/>
      <w:spacing w:after="240"/>
      <w:outlineLvl w:val="3"/>
    </w:pPr>
    <w:rPr>
      <w:rFonts w:eastAsia="SimHei"/>
      <w:bCs/>
      <w:iCs/>
      <w:sz w:val="20"/>
      <w:szCs w:val="20"/>
    </w:rPr>
  </w:style>
  <w:style w:type="paragraph" w:styleId="Heading5">
    <w:name w:val="heading 5"/>
    <w:basedOn w:val="Normal134"/>
    <w:next w:val="BodyText1"/>
    <w:qFormat/>
    <w:rsid w:val="00CE137F"/>
    <w:pPr>
      <w:numPr>
        <w:ilvl w:val="4"/>
        <w:numId w:val="113"/>
      </w:numPr>
      <w:spacing w:after="240"/>
      <w:outlineLvl w:val="4"/>
    </w:pPr>
    <w:rPr>
      <w:bCs/>
      <w:iCs/>
      <w:szCs w:val="26"/>
    </w:rPr>
  </w:style>
  <w:style w:type="paragraph" w:styleId="Heading6">
    <w:name w:val="heading 6"/>
    <w:basedOn w:val="Normal134"/>
    <w:next w:val="BodyText1"/>
    <w:qFormat/>
    <w:rsid w:val="00CE137F"/>
    <w:pPr>
      <w:numPr>
        <w:ilvl w:val="5"/>
        <w:numId w:val="113"/>
      </w:numPr>
      <w:spacing w:after="240"/>
      <w:outlineLvl w:val="5"/>
    </w:pPr>
    <w:rPr>
      <w:bCs/>
      <w:szCs w:val="22"/>
    </w:rPr>
  </w:style>
  <w:style w:type="paragraph" w:styleId="Heading7">
    <w:name w:val="heading 7"/>
    <w:basedOn w:val="Normal134"/>
    <w:next w:val="BodyText1"/>
    <w:qFormat/>
    <w:rsid w:val="00CE137F"/>
    <w:pPr>
      <w:numPr>
        <w:ilvl w:val="6"/>
        <w:numId w:val="113"/>
      </w:numPr>
      <w:spacing w:after="240"/>
      <w:outlineLvl w:val="6"/>
    </w:pPr>
  </w:style>
  <w:style w:type="paragraph" w:styleId="Heading8">
    <w:name w:val="heading 8"/>
    <w:basedOn w:val="Normal134"/>
    <w:next w:val="BodyText1"/>
    <w:qFormat/>
    <w:rsid w:val="00CE137F"/>
    <w:pPr>
      <w:numPr>
        <w:ilvl w:val="7"/>
        <w:numId w:val="113"/>
      </w:numPr>
      <w:spacing w:after="240"/>
      <w:outlineLvl w:val="7"/>
    </w:pPr>
    <w:rPr>
      <w:iCs/>
    </w:rPr>
  </w:style>
  <w:style w:type="paragraph" w:styleId="Heading9">
    <w:name w:val="heading 9"/>
    <w:basedOn w:val="Normal134"/>
    <w:next w:val="BodyText1"/>
    <w:qFormat/>
    <w:rsid w:val="00CE137F"/>
    <w:pPr>
      <w:numPr>
        <w:ilvl w:val="8"/>
        <w:numId w:val="113"/>
      </w:num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9C9"/>
    <w:rPr>
      <w:rFonts w:ascii="Cambria" w:eastAsia="Times New Roman" w:hAnsi="Cambria" w:cs="Times New Roman"/>
      <w:b/>
      <w:bCs/>
      <w:color w:val="365F91"/>
      <w:sz w:val="28"/>
      <w:szCs w:val="28"/>
    </w:rPr>
  </w:style>
  <w:style w:type="paragraph" w:styleId="TOCHeading0">
    <w:name w:val="TOC Heading"/>
    <w:basedOn w:val="Heading1"/>
    <w:next w:val="Normal"/>
    <w:uiPriority w:val="39"/>
    <w:semiHidden/>
    <w:unhideWhenUsed/>
    <w:qFormat/>
    <w:rsid w:val="003519C9"/>
    <w:pPr>
      <w:outlineLvl w:val="9"/>
    </w:pPr>
  </w:style>
  <w:style w:type="paragraph" w:styleId="TOC1">
    <w:name w:val="toc 1"/>
    <w:basedOn w:val="Normal"/>
    <w:next w:val="Normal"/>
    <w:autoRedefine/>
    <w:uiPriority w:val="39"/>
    <w:unhideWhenUsed/>
    <w:rsid w:val="003519C9"/>
    <w:pPr>
      <w:spacing w:after="100"/>
    </w:pPr>
  </w:style>
  <w:style w:type="character" w:styleId="Hyperlink">
    <w:name w:val="Hyperlink"/>
    <w:basedOn w:val="DefaultParagraphFont"/>
    <w:uiPriority w:val="99"/>
    <w:unhideWhenUsed/>
    <w:rsid w:val="003519C9"/>
    <w:rPr>
      <w:color w:val="0000FF"/>
      <w:u w:val="single"/>
    </w:rPr>
  </w:style>
  <w:style w:type="paragraph" w:styleId="BalloonText">
    <w:name w:val="Balloon Text"/>
    <w:basedOn w:val="Normal"/>
    <w:link w:val="BalloonTextChar"/>
    <w:uiPriority w:val="99"/>
    <w:semiHidden/>
    <w:unhideWhenUsed/>
    <w:rsid w:val="003519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9C9"/>
    <w:rPr>
      <w:rFonts w:ascii="Tahoma" w:eastAsia="Times New Roman" w:hAnsi="Tahoma" w:cs="Tahoma"/>
      <w:sz w:val="16"/>
      <w:szCs w:val="16"/>
    </w:rPr>
  </w:style>
  <w:style w:type="paragraph" w:customStyle="1" w:styleId="Normal0">
    <w:name w:val="Normal_0"/>
    <w:qFormat/>
    <w:rsid w:val="0001134C"/>
    <w:pPr>
      <w:spacing w:after="200" w:line="276" w:lineRule="auto"/>
    </w:pPr>
    <w:rPr>
      <w:rFonts w:eastAsia="Times New Roman"/>
      <w:sz w:val="22"/>
      <w:szCs w:val="22"/>
    </w:rPr>
  </w:style>
  <w:style w:type="paragraph" w:customStyle="1" w:styleId="Normal1">
    <w:name w:val="Normal_1"/>
    <w:qFormat/>
    <w:rsid w:val="00FE5C9F"/>
    <w:pPr>
      <w:spacing w:after="200" w:line="276" w:lineRule="auto"/>
    </w:pPr>
    <w:rPr>
      <w:rFonts w:eastAsia="Times New Roman"/>
      <w:sz w:val="22"/>
      <w:szCs w:val="22"/>
    </w:rPr>
  </w:style>
  <w:style w:type="paragraph" w:customStyle="1" w:styleId="Normal2">
    <w:name w:val="Normal_2"/>
    <w:qFormat/>
    <w:rsid w:val="00634087"/>
    <w:pPr>
      <w:spacing w:after="200" w:line="276" w:lineRule="auto"/>
    </w:pPr>
    <w:rPr>
      <w:rFonts w:eastAsia="Times New Roman"/>
      <w:sz w:val="22"/>
      <w:szCs w:val="22"/>
    </w:rPr>
  </w:style>
  <w:style w:type="paragraph" w:styleId="Header">
    <w:name w:val="header"/>
    <w:basedOn w:val="Normal3"/>
    <w:link w:val="HeaderChar"/>
    <w:uiPriority w:val="99"/>
    <w:unhideWhenUsed/>
    <w:rsid w:val="00F93956"/>
    <w:pPr>
      <w:tabs>
        <w:tab w:val="center" w:pos="4680"/>
        <w:tab w:val="right" w:pos="9360"/>
      </w:tabs>
    </w:pPr>
    <w:rPr>
      <w:sz w:val="20"/>
      <w:szCs w:val="20"/>
    </w:rPr>
  </w:style>
  <w:style w:type="paragraph" w:customStyle="1" w:styleId="Normal3">
    <w:name w:val="Normal_3"/>
    <w:qFormat/>
    <w:rsid w:val="00F93956"/>
    <w:pPr>
      <w:spacing w:after="200" w:line="276" w:lineRule="auto"/>
    </w:pPr>
    <w:rPr>
      <w:rFonts w:eastAsia="Times New Roman"/>
      <w:sz w:val="22"/>
      <w:szCs w:val="22"/>
    </w:rPr>
  </w:style>
  <w:style w:type="character" w:customStyle="1" w:styleId="HeaderChar">
    <w:name w:val="Header Char"/>
    <w:link w:val="Header"/>
    <w:uiPriority w:val="99"/>
    <w:rsid w:val="00F93956"/>
    <w:rPr>
      <w:rFonts w:ascii="Calibri" w:eastAsia="Times New Roman" w:hAnsi="Calibri" w:cs="Times New Roman"/>
    </w:rPr>
  </w:style>
  <w:style w:type="paragraph" w:styleId="Footer">
    <w:name w:val="footer"/>
    <w:basedOn w:val="Normal3"/>
    <w:link w:val="FooterChar"/>
    <w:uiPriority w:val="99"/>
    <w:unhideWhenUsed/>
    <w:rsid w:val="00F93956"/>
    <w:pPr>
      <w:tabs>
        <w:tab w:val="center" w:pos="4680"/>
        <w:tab w:val="right" w:pos="9360"/>
      </w:tabs>
    </w:pPr>
    <w:rPr>
      <w:sz w:val="20"/>
      <w:szCs w:val="20"/>
    </w:rPr>
  </w:style>
  <w:style w:type="character" w:customStyle="1" w:styleId="FooterChar">
    <w:name w:val="Footer Char"/>
    <w:link w:val="Footer"/>
    <w:uiPriority w:val="99"/>
    <w:rsid w:val="00F93956"/>
    <w:rPr>
      <w:rFonts w:ascii="Calibri" w:eastAsia="Times New Roman" w:hAnsi="Calibri" w:cs="Times New Roman"/>
    </w:rPr>
  </w:style>
  <w:style w:type="paragraph" w:customStyle="1" w:styleId="Footer20">
    <w:name w:val="Footer_2_0"/>
    <w:basedOn w:val="Normal72"/>
    <w:link w:val="FooterChar20"/>
    <w:uiPriority w:val="99"/>
    <w:unhideWhenUsed/>
    <w:rsid w:val="00F00B24"/>
    <w:pPr>
      <w:tabs>
        <w:tab w:val="center" w:pos="4680"/>
        <w:tab w:val="right" w:pos="9360"/>
      </w:tabs>
    </w:pPr>
  </w:style>
  <w:style w:type="paragraph" w:customStyle="1" w:styleId="Normal72">
    <w:name w:val="Normal_7_2"/>
    <w:qFormat/>
    <w:rsid w:val="007C73CE"/>
    <w:pPr>
      <w:spacing w:after="200" w:line="276" w:lineRule="auto"/>
    </w:pPr>
    <w:rPr>
      <w:rFonts w:eastAsia="Times New Roman"/>
      <w:sz w:val="22"/>
      <w:szCs w:val="22"/>
    </w:rPr>
  </w:style>
  <w:style w:type="character" w:customStyle="1" w:styleId="FooterChar20">
    <w:name w:val="Footer Char_2_0"/>
    <w:link w:val="Footer20"/>
    <w:uiPriority w:val="99"/>
    <w:rsid w:val="00F00B24"/>
  </w:style>
  <w:style w:type="paragraph" w:customStyle="1" w:styleId="Normal01">
    <w:name w:val="Normal_0_1"/>
    <w:qFormat/>
    <w:rsid w:val="00577568"/>
    <w:pPr>
      <w:spacing w:after="200" w:line="276" w:lineRule="auto"/>
    </w:pPr>
    <w:rPr>
      <w:rFonts w:eastAsia="Times New Roman"/>
      <w:sz w:val="22"/>
      <w:szCs w:val="22"/>
    </w:rPr>
  </w:style>
  <w:style w:type="paragraph" w:customStyle="1" w:styleId="Normal00">
    <w:name w:val="Normal_0_0"/>
    <w:qFormat/>
    <w:rsid w:val="00D0695C"/>
    <w:pPr>
      <w:spacing w:after="200" w:line="276" w:lineRule="auto"/>
    </w:pPr>
    <w:rPr>
      <w:rFonts w:eastAsia="Times New Roman"/>
      <w:sz w:val="22"/>
      <w:szCs w:val="22"/>
    </w:rPr>
  </w:style>
  <w:style w:type="character" w:customStyle="1" w:styleId="Hyperlink0">
    <w:name w:val="Hyperlink_0"/>
    <w:uiPriority w:val="99"/>
    <w:unhideWhenUsed/>
    <w:rsid w:val="00F93956"/>
    <w:rPr>
      <w:rFonts w:eastAsia="Times New Roman" w:cs="Times New Roman"/>
      <w:color w:val="0000FF"/>
      <w:u w:val="single"/>
    </w:rPr>
  </w:style>
  <w:style w:type="paragraph" w:customStyle="1" w:styleId="Default">
    <w:name w:val="Default"/>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Normal36">
    <w:name w:val="Normal_36"/>
    <w:qFormat/>
    <w:rsid w:val="00AE4BC5"/>
    <w:pPr>
      <w:spacing w:after="200" w:line="276" w:lineRule="auto"/>
    </w:pPr>
    <w:rPr>
      <w:rFonts w:eastAsia="Times New Roman"/>
      <w:sz w:val="22"/>
      <w:szCs w:val="22"/>
    </w:rPr>
  </w:style>
  <w:style w:type="paragraph" w:customStyle="1" w:styleId="Footer0">
    <w:name w:val="Footer_0"/>
    <w:basedOn w:val="Normal4"/>
    <w:link w:val="FooterChar0"/>
    <w:uiPriority w:val="99"/>
    <w:unhideWhenUsed/>
    <w:rsid w:val="00296285"/>
    <w:pPr>
      <w:tabs>
        <w:tab w:val="center" w:pos="4680"/>
        <w:tab w:val="right" w:pos="9360"/>
      </w:tabs>
    </w:pPr>
    <w:rPr>
      <w:rFonts w:eastAsia="Calibri"/>
    </w:rPr>
  </w:style>
  <w:style w:type="paragraph" w:customStyle="1" w:styleId="Normal4">
    <w:name w:val="Normal_4"/>
    <w:qFormat/>
    <w:rsid w:val="00B75C75"/>
    <w:pPr>
      <w:spacing w:after="200" w:line="276" w:lineRule="auto"/>
    </w:pPr>
    <w:rPr>
      <w:rFonts w:eastAsia="Times New Roman"/>
      <w:sz w:val="22"/>
      <w:szCs w:val="22"/>
    </w:rPr>
  </w:style>
  <w:style w:type="character" w:customStyle="1" w:styleId="FooterChar0">
    <w:name w:val="Footer Char_0"/>
    <w:link w:val="Footer0"/>
    <w:uiPriority w:val="99"/>
    <w:rsid w:val="00296285"/>
    <w:rPr>
      <w:sz w:val="22"/>
      <w:szCs w:val="22"/>
    </w:rPr>
  </w:style>
  <w:style w:type="paragraph" w:customStyle="1" w:styleId="Normal5">
    <w:name w:val="Normal_5"/>
    <w:qFormat/>
    <w:rsid w:val="00561840"/>
    <w:pPr>
      <w:spacing w:after="200" w:line="276" w:lineRule="auto"/>
    </w:pPr>
    <w:rPr>
      <w:rFonts w:eastAsia="Times New Roman"/>
      <w:sz w:val="22"/>
      <w:szCs w:val="22"/>
    </w:rPr>
  </w:style>
  <w:style w:type="paragraph" w:customStyle="1" w:styleId="Header0">
    <w:name w:val="Header_0"/>
    <w:basedOn w:val="Normal6"/>
    <w:link w:val="HeaderChar0"/>
    <w:uiPriority w:val="99"/>
    <w:unhideWhenUsed/>
    <w:rsid w:val="000215B4"/>
    <w:pPr>
      <w:tabs>
        <w:tab w:val="center" w:pos="4680"/>
        <w:tab w:val="right" w:pos="9360"/>
      </w:tabs>
      <w:spacing w:after="0" w:line="240" w:lineRule="auto"/>
    </w:pPr>
  </w:style>
  <w:style w:type="paragraph" w:customStyle="1" w:styleId="Normal6">
    <w:name w:val="Normal_6"/>
    <w:qFormat/>
    <w:rsid w:val="00191072"/>
    <w:pPr>
      <w:spacing w:after="200" w:line="276" w:lineRule="auto"/>
    </w:pPr>
    <w:rPr>
      <w:rFonts w:eastAsia="Times New Roman"/>
    </w:rPr>
  </w:style>
  <w:style w:type="character" w:customStyle="1" w:styleId="HeaderChar0">
    <w:name w:val="Header Char_0"/>
    <w:basedOn w:val="DefaultParagraphFont"/>
    <w:link w:val="Header0"/>
    <w:uiPriority w:val="99"/>
    <w:rsid w:val="000215B4"/>
    <w:rPr>
      <w:rFonts w:ascii="Calibri" w:eastAsia="Times New Roman" w:hAnsi="Calibri" w:cs="Times New Roman"/>
    </w:rPr>
  </w:style>
  <w:style w:type="paragraph" w:customStyle="1" w:styleId="Footer1">
    <w:name w:val="Footer_1"/>
    <w:basedOn w:val="Normal6"/>
    <w:link w:val="FooterChar1"/>
    <w:uiPriority w:val="99"/>
    <w:unhideWhenUsed/>
    <w:rsid w:val="000215B4"/>
    <w:pPr>
      <w:tabs>
        <w:tab w:val="center" w:pos="4680"/>
        <w:tab w:val="right" w:pos="9360"/>
      </w:tabs>
      <w:spacing w:after="0" w:line="240" w:lineRule="auto"/>
    </w:pPr>
  </w:style>
  <w:style w:type="character" w:customStyle="1" w:styleId="FooterChar1">
    <w:name w:val="Footer Char_1"/>
    <w:basedOn w:val="DefaultParagraphFont"/>
    <w:link w:val="Footer1"/>
    <w:uiPriority w:val="99"/>
    <w:rsid w:val="000215B4"/>
    <w:rPr>
      <w:rFonts w:ascii="Calibri" w:eastAsia="Times New Roman" w:hAnsi="Calibri" w:cs="Times New Roman"/>
    </w:rPr>
  </w:style>
  <w:style w:type="paragraph" w:customStyle="1" w:styleId="Normal7">
    <w:name w:val="Normal_7"/>
    <w:qFormat/>
    <w:rsid w:val="00634E0B"/>
    <w:pPr>
      <w:spacing w:after="200" w:line="276" w:lineRule="auto"/>
    </w:pPr>
    <w:rPr>
      <w:rFonts w:eastAsia="Times New Roman"/>
      <w:sz w:val="22"/>
      <w:szCs w:val="22"/>
    </w:rPr>
  </w:style>
  <w:style w:type="paragraph" w:customStyle="1" w:styleId="Normal8">
    <w:name w:val="Normal_8"/>
    <w:qFormat/>
    <w:rsid w:val="00FB44BE"/>
    <w:pPr>
      <w:spacing w:after="200" w:line="276" w:lineRule="auto"/>
    </w:pPr>
    <w:rPr>
      <w:rFonts w:eastAsia="Times New Roman"/>
      <w:sz w:val="22"/>
      <w:szCs w:val="22"/>
    </w:rPr>
  </w:style>
  <w:style w:type="paragraph" w:customStyle="1" w:styleId="Normal9">
    <w:name w:val="Normal_9"/>
    <w:qFormat/>
    <w:rsid w:val="00005FA8"/>
    <w:pPr>
      <w:spacing w:after="200" w:line="276" w:lineRule="auto"/>
    </w:pPr>
    <w:rPr>
      <w:rFonts w:eastAsia="Times New Roman"/>
      <w:sz w:val="22"/>
      <w:szCs w:val="22"/>
    </w:rPr>
  </w:style>
  <w:style w:type="paragraph" w:customStyle="1" w:styleId="Normal10">
    <w:name w:val="Normal_10"/>
    <w:qFormat/>
    <w:rsid w:val="009B3AE6"/>
    <w:pPr>
      <w:spacing w:after="200" w:line="276" w:lineRule="auto"/>
    </w:pPr>
    <w:rPr>
      <w:rFonts w:eastAsia="Times New Roman"/>
      <w:sz w:val="22"/>
      <w:szCs w:val="22"/>
    </w:rPr>
  </w:style>
  <w:style w:type="paragraph" w:customStyle="1" w:styleId="Footer2">
    <w:name w:val="Footer_2"/>
    <w:basedOn w:val="Normal11"/>
    <w:link w:val="FooterChar2"/>
    <w:uiPriority w:val="99"/>
    <w:unhideWhenUsed/>
    <w:rsid w:val="00883B1B"/>
    <w:pPr>
      <w:tabs>
        <w:tab w:val="center" w:pos="4680"/>
        <w:tab w:val="right" w:pos="9360"/>
      </w:tabs>
    </w:pPr>
  </w:style>
  <w:style w:type="paragraph" w:customStyle="1" w:styleId="Normal11">
    <w:name w:val="Normal_11"/>
    <w:qFormat/>
    <w:rsid w:val="00883B1B"/>
    <w:pPr>
      <w:spacing w:after="200" w:line="276" w:lineRule="auto"/>
    </w:pPr>
    <w:rPr>
      <w:rFonts w:eastAsia="Times New Roman"/>
      <w:sz w:val="22"/>
      <w:szCs w:val="22"/>
    </w:rPr>
  </w:style>
  <w:style w:type="character" w:customStyle="1" w:styleId="FooterChar2">
    <w:name w:val="Footer Char_2"/>
    <w:basedOn w:val="DefaultParagraphFont"/>
    <w:link w:val="Footer2"/>
    <w:uiPriority w:val="99"/>
    <w:rsid w:val="00883B1B"/>
    <w:rPr>
      <w:rFonts w:ascii="Calibri" w:eastAsia="Times New Roman" w:hAnsi="Calibri" w:cs="Times New Roman"/>
    </w:rPr>
  </w:style>
  <w:style w:type="paragraph" w:customStyle="1" w:styleId="Normal02">
    <w:name w:val="Normal_0_2"/>
    <w:qFormat/>
    <w:rsid w:val="00151A3B"/>
    <w:pPr>
      <w:spacing w:after="200" w:line="276" w:lineRule="auto"/>
    </w:pPr>
    <w:rPr>
      <w:rFonts w:eastAsia="Times New Roman"/>
      <w:sz w:val="22"/>
      <w:szCs w:val="22"/>
    </w:rPr>
  </w:style>
  <w:style w:type="paragraph" w:styleId="ListParagraph">
    <w:name w:val="List Paragraph"/>
    <w:basedOn w:val="Normal11"/>
    <w:uiPriority w:val="34"/>
    <w:qFormat/>
    <w:rsid w:val="00883B1B"/>
    <w:pPr>
      <w:ind w:left="720"/>
    </w:pPr>
  </w:style>
  <w:style w:type="paragraph" w:customStyle="1" w:styleId="Normal70">
    <w:name w:val="Normal_7_0"/>
    <w:qFormat/>
    <w:rsid w:val="00CF074B"/>
    <w:pPr>
      <w:spacing w:after="200" w:line="276" w:lineRule="auto"/>
    </w:pPr>
    <w:rPr>
      <w:rFonts w:eastAsia="Times New Roman"/>
      <w:sz w:val="22"/>
      <w:szCs w:val="22"/>
    </w:rPr>
  </w:style>
  <w:style w:type="character" w:styleId="FootnoteReference">
    <w:name w:val="footnote reference"/>
    <w:basedOn w:val="DefaultParagraphFont"/>
    <w:semiHidden/>
    <w:unhideWhenUsed/>
    <w:rsid w:val="00FF438E"/>
    <w:rPr>
      <w:rFonts w:eastAsia="Times New Roman"/>
      <w:vertAlign w:val="superscript"/>
    </w:rPr>
  </w:style>
  <w:style w:type="paragraph" w:styleId="FootnoteText">
    <w:name w:val="footnote text"/>
    <w:basedOn w:val="Normal11"/>
    <w:link w:val="FootnoteTextChar"/>
    <w:semiHidden/>
    <w:unhideWhenUsed/>
    <w:rsid w:val="00FF438E"/>
    <w:rPr>
      <w:sz w:val="20"/>
      <w:szCs w:val="20"/>
    </w:rPr>
  </w:style>
  <w:style w:type="character" w:customStyle="1" w:styleId="FootnoteTextChar">
    <w:name w:val="Footnote Text Char"/>
    <w:basedOn w:val="DefaultParagraphFont"/>
    <w:link w:val="FootnoteText"/>
    <w:uiPriority w:val="99"/>
    <w:semiHidden/>
    <w:rsid w:val="00FF438E"/>
    <w:rPr>
      <w:rFonts w:eastAsia="Times New Roman"/>
    </w:rPr>
  </w:style>
  <w:style w:type="paragraph" w:customStyle="1" w:styleId="Normal12">
    <w:name w:val="Normal_12"/>
    <w:qFormat/>
    <w:rsid w:val="00553949"/>
    <w:pPr>
      <w:spacing w:after="200" w:line="276" w:lineRule="auto"/>
    </w:pPr>
    <w:rPr>
      <w:rFonts w:eastAsia="Times New Roman"/>
      <w:sz w:val="22"/>
      <w:szCs w:val="22"/>
    </w:rPr>
  </w:style>
  <w:style w:type="paragraph" w:customStyle="1" w:styleId="Normal13">
    <w:name w:val="Normal_13"/>
    <w:qFormat/>
    <w:rsid w:val="005055E6"/>
    <w:pPr>
      <w:spacing w:after="200" w:line="276" w:lineRule="auto"/>
    </w:pPr>
    <w:rPr>
      <w:rFonts w:eastAsia="Times New Roman"/>
      <w:sz w:val="22"/>
      <w:szCs w:val="22"/>
    </w:rPr>
  </w:style>
  <w:style w:type="paragraph" w:customStyle="1" w:styleId="Footer3">
    <w:name w:val="Footer_3"/>
    <w:basedOn w:val="Normal14"/>
    <w:link w:val="FooterChar3"/>
    <w:uiPriority w:val="99"/>
    <w:unhideWhenUsed/>
    <w:rsid w:val="00296285"/>
    <w:pPr>
      <w:tabs>
        <w:tab w:val="center" w:pos="4680"/>
        <w:tab w:val="right" w:pos="9360"/>
      </w:tabs>
    </w:pPr>
  </w:style>
  <w:style w:type="paragraph" w:customStyle="1" w:styleId="Normal14">
    <w:name w:val="Normal_14"/>
    <w:qFormat/>
    <w:rsid w:val="00506EB9"/>
    <w:pPr>
      <w:spacing w:after="200" w:line="276" w:lineRule="auto"/>
    </w:pPr>
    <w:rPr>
      <w:rFonts w:eastAsia="Times New Roman"/>
      <w:sz w:val="22"/>
      <w:szCs w:val="22"/>
    </w:rPr>
  </w:style>
  <w:style w:type="character" w:customStyle="1" w:styleId="FooterChar3">
    <w:name w:val="Footer Char_3"/>
    <w:link w:val="Footer3"/>
    <w:uiPriority w:val="99"/>
    <w:rsid w:val="00296285"/>
    <w:rPr>
      <w:rFonts w:eastAsia="Times New Roman"/>
      <w:sz w:val="22"/>
      <w:szCs w:val="22"/>
    </w:rPr>
  </w:style>
  <w:style w:type="paragraph" w:customStyle="1" w:styleId="ListParagraph0">
    <w:name w:val="List Paragraph_0"/>
    <w:basedOn w:val="Normal14"/>
    <w:uiPriority w:val="34"/>
    <w:qFormat/>
    <w:rsid w:val="00506EB9"/>
    <w:pPr>
      <w:ind w:left="720"/>
    </w:pPr>
  </w:style>
  <w:style w:type="paragraph" w:customStyle="1" w:styleId="Normal15">
    <w:name w:val="Normal_15"/>
    <w:qFormat/>
    <w:rsid w:val="005A31AD"/>
    <w:pPr>
      <w:spacing w:after="200" w:line="276" w:lineRule="auto"/>
    </w:pPr>
    <w:rPr>
      <w:rFonts w:eastAsia="Times New Roman"/>
      <w:sz w:val="22"/>
      <w:szCs w:val="22"/>
    </w:rPr>
  </w:style>
  <w:style w:type="paragraph" w:customStyle="1" w:styleId="Normal16">
    <w:name w:val="Normal_16"/>
    <w:qFormat/>
    <w:rsid w:val="005A31AD"/>
    <w:rPr>
      <w:rFonts w:asciiTheme="minorHAnsi" w:eastAsiaTheme="minorEastAsia" w:hAnsiTheme="minorHAnsi" w:cstheme="minorBidi"/>
    </w:rPr>
  </w:style>
  <w:style w:type="paragraph" w:customStyle="1" w:styleId="Normal03">
    <w:name w:val="Normal_0_3"/>
    <w:qFormat/>
    <w:rsid w:val="00230AEA"/>
    <w:rPr>
      <w:rFonts w:asciiTheme="minorHAnsi" w:eastAsiaTheme="minorEastAsia" w:hAnsiTheme="minorHAnsi" w:cstheme="minorBidi"/>
    </w:rPr>
  </w:style>
  <w:style w:type="paragraph" w:customStyle="1" w:styleId="Normal55">
    <w:name w:val="Normal_55"/>
    <w:qFormat/>
    <w:rsid w:val="00230AEA"/>
    <w:rPr>
      <w:rFonts w:eastAsia="Times New Roman"/>
    </w:rPr>
  </w:style>
  <w:style w:type="paragraph" w:customStyle="1" w:styleId="Normal17">
    <w:name w:val="Normal_17"/>
    <w:qFormat/>
    <w:rsid w:val="005A31AD"/>
    <w:pPr>
      <w:spacing w:after="200" w:line="276" w:lineRule="auto"/>
    </w:pPr>
    <w:rPr>
      <w:rFonts w:eastAsia="Times New Roman"/>
      <w:sz w:val="22"/>
      <w:szCs w:val="22"/>
    </w:rPr>
  </w:style>
  <w:style w:type="paragraph" w:customStyle="1" w:styleId="Normal18">
    <w:name w:val="Normal_18"/>
    <w:qFormat/>
    <w:rsid w:val="005A31AD"/>
    <w:pPr>
      <w:spacing w:after="200" w:line="276" w:lineRule="auto"/>
    </w:pPr>
    <w:rPr>
      <w:rFonts w:eastAsia="Times New Roman"/>
      <w:sz w:val="22"/>
      <w:szCs w:val="22"/>
    </w:rPr>
  </w:style>
  <w:style w:type="paragraph" w:customStyle="1" w:styleId="Normal19">
    <w:name w:val="Normal_19"/>
    <w:qFormat/>
    <w:rsid w:val="005A31AD"/>
    <w:rPr>
      <w:rFonts w:asciiTheme="minorHAnsi" w:eastAsiaTheme="minorEastAsia" w:hAnsiTheme="minorHAnsi" w:cstheme="minorBidi"/>
    </w:rPr>
  </w:style>
  <w:style w:type="paragraph" w:customStyle="1" w:styleId="Normal20">
    <w:name w:val="Normal_20"/>
    <w:qFormat/>
    <w:rsid w:val="005A31AD"/>
    <w:pPr>
      <w:spacing w:after="200" w:line="276" w:lineRule="auto"/>
    </w:pPr>
    <w:rPr>
      <w:rFonts w:eastAsia="Times New Roman"/>
      <w:sz w:val="22"/>
      <w:szCs w:val="22"/>
    </w:rPr>
  </w:style>
  <w:style w:type="paragraph" w:customStyle="1" w:styleId="Normal21">
    <w:name w:val="Normal_21"/>
    <w:qFormat/>
    <w:rsid w:val="005A31AD"/>
    <w:rPr>
      <w:rFonts w:asciiTheme="minorHAnsi" w:eastAsiaTheme="minorEastAsia" w:hAnsiTheme="minorHAnsi" w:cstheme="minorBidi"/>
    </w:rPr>
  </w:style>
  <w:style w:type="paragraph" w:customStyle="1" w:styleId="Normal22">
    <w:name w:val="Normal_22"/>
    <w:qFormat/>
    <w:rsid w:val="005A31AD"/>
    <w:pPr>
      <w:spacing w:after="200" w:line="276" w:lineRule="auto"/>
    </w:pPr>
    <w:rPr>
      <w:rFonts w:eastAsia="Times New Roman"/>
      <w:sz w:val="22"/>
      <w:szCs w:val="22"/>
    </w:rPr>
  </w:style>
  <w:style w:type="paragraph" w:customStyle="1" w:styleId="Normal23">
    <w:name w:val="Normal_23"/>
    <w:qFormat/>
    <w:rsid w:val="005A31AD"/>
    <w:pPr>
      <w:spacing w:after="200" w:line="276" w:lineRule="auto"/>
    </w:pPr>
    <w:rPr>
      <w:rFonts w:eastAsia="Times New Roman"/>
      <w:sz w:val="22"/>
      <w:szCs w:val="22"/>
    </w:rPr>
  </w:style>
  <w:style w:type="paragraph" w:customStyle="1" w:styleId="Normal24">
    <w:name w:val="Normal_24"/>
    <w:qFormat/>
    <w:rsid w:val="005A31AD"/>
    <w:pPr>
      <w:spacing w:after="200" w:line="276" w:lineRule="auto"/>
    </w:pPr>
    <w:rPr>
      <w:rFonts w:eastAsia="Times New Roman"/>
      <w:sz w:val="22"/>
      <w:szCs w:val="22"/>
    </w:rPr>
  </w:style>
  <w:style w:type="paragraph" w:customStyle="1" w:styleId="Normal25">
    <w:name w:val="Normal_25"/>
    <w:qFormat/>
    <w:rsid w:val="005A31AD"/>
    <w:rPr>
      <w:rFonts w:asciiTheme="minorHAnsi" w:eastAsiaTheme="minorEastAsia" w:hAnsiTheme="minorHAnsi" w:cstheme="minorBidi"/>
    </w:rPr>
  </w:style>
  <w:style w:type="paragraph" w:customStyle="1" w:styleId="Normal26">
    <w:name w:val="Normal_26"/>
    <w:qFormat/>
    <w:rsid w:val="005A31AD"/>
    <w:rPr>
      <w:rFonts w:asciiTheme="minorHAnsi" w:eastAsiaTheme="minorEastAsia" w:hAnsiTheme="minorHAnsi" w:cstheme="minorBidi"/>
    </w:rPr>
  </w:style>
  <w:style w:type="paragraph" w:customStyle="1" w:styleId="Normal27">
    <w:name w:val="Normal_27"/>
    <w:qFormat/>
    <w:rsid w:val="005A31AD"/>
    <w:pPr>
      <w:spacing w:after="200" w:line="276" w:lineRule="auto"/>
    </w:pPr>
    <w:rPr>
      <w:rFonts w:eastAsia="Times New Roman"/>
      <w:sz w:val="22"/>
      <w:szCs w:val="22"/>
    </w:rPr>
  </w:style>
  <w:style w:type="paragraph" w:customStyle="1" w:styleId="Normal28">
    <w:name w:val="Normal_28"/>
    <w:qFormat/>
    <w:rsid w:val="005A31AD"/>
    <w:pPr>
      <w:spacing w:after="200" w:line="276" w:lineRule="auto"/>
    </w:pPr>
    <w:rPr>
      <w:rFonts w:eastAsia="Times New Roman"/>
      <w:sz w:val="22"/>
      <w:szCs w:val="22"/>
    </w:rPr>
  </w:style>
  <w:style w:type="paragraph" w:customStyle="1" w:styleId="Normal29">
    <w:name w:val="Normal_29"/>
    <w:qFormat/>
    <w:rsid w:val="005A31AD"/>
    <w:rPr>
      <w:rFonts w:asciiTheme="minorHAnsi" w:eastAsiaTheme="minorEastAsia" w:hAnsiTheme="minorHAnsi" w:cstheme="minorBidi"/>
    </w:rPr>
  </w:style>
  <w:style w:type="paragraph" w:customStyle="1" w:styleId="Normal30">
    <w:name w:val="Normal_30"/>
    <w:qFormat/>
    <w:rsid w:val="005A31AD"/>
    <w:pPr>
      <w:spacing w:after="200" w:line="276" w:lineRule="auto"/>
    </w:pPr>
    <w:rPr>
      <w:rFonts w:eastAsia="Times New Roman"/>
      <w:sz w:val="22"/>
      <w:szCs w:val="22"/>
    </w:rPr>
  </w:style>
  <w:style w:type="paragraph" w:customStyle="1" w:styleId="Normal31">
    <w:name w:val="Normal_31"/>
    <w:qFormat/>
    <w:rsid w:val="005A31AD"/>
    <w:pPr>
      <w:spacing w:after="200" w:line="276" w:lineRule="auto"/>
    </w:pPr>
    <w:rPr>
      <w:rFonts w:eastAsia="Times New Roman"/>
      <w:sz w:val="22"/>
      <w:szCs w:val="22"/>
    </w:rPr>
  </w:style>
  <w:style w:type="paragraph" w:customStyle="1" w:styleId="Normal32">
    <w:name w:val="Normal_32"/>
    <w:qFormat/>
    <w:rsid w:val="005A31AD"/>
    <w:pPr>
      <w:spacing w:after="200" w:line="276" w:lineRule="auto"/>
    </w:pPr>
    <w:rPr>
      <w:rFonts w:eastAsia="Times New Roman"/>
      <w:sz w:val="22"/>
      <w:szCs w:val="22"/>
    </w:rPr>
  </w:style>
  <w:style w:type="paragraph" w:customStyle="1" w:styleId="Normal33">
    <w:name w:val="Normal_33"/>
    <w:qFormat/>
    <w:rsid w:val="005A31AD"/>
    <w:pPr>
      <w:spacing w:after="200" w:line="276" w:lineRule="auto"/>
    </w:pPr>
    <w:rPr>
      <w:rFonts w:eastAsia="Times New Roman"/>
      <w:sz w:val="22"/>
      <w:szCs w:val="22"/>
    </w:rPr>
  </w:style>
  <w:style w:type="paragraph" w:customStyle="1" w:styleId="Normal34">
    <w:name w:val="Normal_34"/>
    <w:qFormat/>
    <w:rsid w:val="005A31AD"/>
    <w:pPr>
      <w:spacing w:after="200" w:line="276" w:lineRule="auto"/>
    </w:pPr>
    <w:rPr>
      <w:rFonts w:eastAsia="Times New Roman"/>
      <w:sz w:val="22"/>
      <w:szCs w:val="22"/>
    </w:rPr>
  </w:style>
  <w:style w:type="paragraph" w:customStyle="1" w:styleId="ListParagraph1">
    <w:name w:val="List Paragraph_1"/>
    <w:basedOn w:val="Normal34"/>
    <w:uiPriority w:val="34"/>
    <w:qFormat/>
    <w:rsid w:val="00E87F6C"/>
    <w:pPr>
      <w:ind w:left="720"/>
      <w:contextualSpacing/>
    </w:pPr>
  </w:style>
  <w:style w:type="paragraph" w:customStyle="1" w:styleId="Normal35">
    <w:name w:val="Normal_35"/>
    <w:qFormat/>
    <w:rsid w:val="005A31AD"/>
    <w:pPr>
      <w:spacing w:after="200" w:line="276" w:lineRule="auto"/>
    </w:pPr>
    <w:rPr>
      <w:rFonts w:eastAsia="Times New Roman"/>
      <w:sz w:val="22"/>
      <w:szCs w:val="22"/>
    </w:rPr>
  </w:style>
  <w:style w:type="paragraph" w:customStyle="1" w:styleId="Normal37">
    <w:name w:val="Normal_37"/>
    <w:qFormat/>
    <w:rsid w:val="005A31AD"/>
    <w:pPr>
      <w:spacing w:after="200" w:line="276" w:lineRule="auto"/>
    </w:pPr>
    <w:rPr>
      <w:rFonts w:eastAsia="Times New Roman"/>
      <w:sz w:val="22"/>
      <w:szCs w:val="22"/>
    </w:rPr>
  </w:style>
  <w:style w:type="paragraph" w:customStyle="1" w:styleId="Normal38">
    <w:name w:val="Normal_38"/>
    <w:qFormat/>
    <w:rsid w:val="005A31AD"/>
    <w:pPr>
      <w:spacing w:after="200" w:line="276" w:lineRule="auto"/>
    </w:pPr>
    <w:rPr>
      <w:rFonts w:eastAsia="Times New Roman"/>
      <w:sz w:val="22"/>
      <w:szCs w:val="22"/>
    </w:rPr>
  </w:style>
  <w:style w:type="paragraph" w:customStyle="1" w:styleId="ListParagraph2">
    <w:name w:val="List Paragraph_2"/>
    <w:basedOn w:val="Normal38"/>
    <w:uiPriority w:val="34"/>
    <w:qFormat/>
    <w:rsid w:val="00E87F6C"/>
    <w:pPr>
      <w:ind w:left="720"/>
      <w:contextualSpacing/>
    </w:pPr>
  </w:style>
  <w:style w:type="paragraph" w:customStyle="1" w:styleId="Normal39">
    <w:name w:val="Normal_39"/>
    <w:qFormat/>
    <w:rsid w:val="005A31AD"/>
    <w:pPr>
      <w:spacing w:after="200" w:line="276" w:lineRule="auto"/>
    </w:pPr>
    <w:rPr>
      <w:rFonts w:eastAsia="Times New Roman"/>
      <w:sz w:val="22"/>
      <w:szCs w:val="22"/>
    </w:rPr>
  </w:style>
  <w:style w:type="paragraph" w:customStyle="1" w:styleId="Normal40">
    <w:name w:val="Normal_40"/>
    <w:qFormat/>
    <w:rsid w:val="005A31AD"/>
    <w:rPr>
      <w:rFonts w:asciiTheme="minorHAnsi" w:eastAsiaTheme="minorEastAsia" w:hAnsiTheme="minorHAnsi" w:cstheme="minorBidi"/>
    </w:rPr>
  </w:style>
  <w:style w:type="paragraph" w:customStyle="1" w:styleId="Normal41">
    <w:name w:val="Normal_41"/>
    <w:qFormat/>
    <w:rsid w:val="005A31AD"/>
    <w:pPr>
      <w:spacing w:after="200" w:line="276" w:lineRule="auto"/>
    </w:pPr>
    <w:rPr>
      <w:rFonts w:eastAsia="Times New Roman"/>
      <w:sz w:val="22"/>
      <w:szCs w:val="22"/>
    </w:rPr>
  </w:style>
  <w:style w:type="paragraph" w:customStyle="1" w:styleId="ListParagraph3">
    <w:name w:val="List Paragraph_3"/>
    <w:basedOn w:val="Normal41"/>
    <w:uiPriority w:val="34"/>
    <w:qFormat/>
    <w:rsid w:val="00E87F6C"/>
    <w:pPr>
      <w:ind w:left="720"/>
      <w:contextualSpacing/>
    </w:pPr>
  </w:style>
  <w:style w:type="paragraph" w:customStyle="1" w:styleId="Normal42">
    <w:name w:val="Normal_42"/>
    <w:qFormat/>
    <w:rsid w:val="005A31AD"/>
    <w:pPr>
      <w:spacing w:after="200" w:line="276" w:lineRule="auto"/>
    </w:pPr>
    <w:rPr>
      <w:rFonts w:eastAsia="Times New Roman"/>
      <w:sz w:val="22"/>
      <w:szCs w:val="22"/>
    </w:rPr>
  </w:style>
  <w:style w:type="paragraph" w:customStyle="1" w:styleId="Normal43">
    <w:name w:val="Normal_43"/>
    <w:qFormat/>
    <w:rsid w:val="005A31AD"/>
    <w:pPr>
      <w:spacing w:after="200" w:line="276" w:lineRule="auto"/>
    </w:pPr>
    <w:rPr>
      <w:rFonts w:eastAsia="Times New Roman"/>
      <w:sz w:val="22"/>
      <w:szCs w:val="22"/>
    </w:rPr>
  </w:style>
  <w:style w:type="paragraph" w:customStyle="1" w:styleId="Normal44">
    <w:name w:val="Normal_44"/>
    <w:qFormat/>
    <w:rsid w:val="005A31AD"/>
    <w:pPr>
      <w:spacing w:after="200" w:line="276" w:lineRule="auto"/>
    </w:pPr>
    <w:rPr>
      <w:rFonts w:eastAsia="Times New Roman"/>
      <w:sz w:val="22"/>
      <w:szCs w:val="22"/>
    </w:rPr>
  </w:style>
  <w:style w:type="paragraph" w:customStyle="1" w:styleId="Header1">
    <w:name w:val="Header_1"/>
    <w:basedOn w:val="Normal45"/>
    <w:link w:val="HeaderChar1"/>
    <w:uiPriority w:val="99"/>
    <w:unhideWhenUsed/>
    <w:rsid w:val="00657CF6"/>
    <w:pPr>
      <w:tabs>
        <w:tab w:val="center" w:pos="4680"/>
        <w:tab w:val="right" w:pos="9360"/>
      </w:tabs>
    </w:pPr>
  </w:style>
  <w:style w:type="paragraph" w:customStyle="1" w:styleId="Normal45">
    <w:name w:val="Normal_45"/>
    <w:qFormat/>
  </w:style>
  <w:style w:type="character" w:customStyle="1" w:styleId="HeaderChar1">
    <w:name w:val="Header Char_1"/>
    <w:basedOn w:val="DefaultParagraphFont"/>
    <w:link w:val="Header1"/>
    <w:uiPriority w:val="99"/>
    <w:rsid w:val="00657CF6"/>
  </w:style>
  <w:style w:type="paragraph" w:customStyle="1" w:styleId="Normal46">
    <w:name w:val="Normal_46"/>
    <w:qFormat/>
    <w:rsid w:val="005A31AD"/>
    <w:pPr>
      <w:spacing w:after="200" w:line="276" w:lineRule="auto"/>
    </w:pPr>
    <w:rPr>
      <w:rFonts w:eastAsia="Times New Roman"/>
      <w:sz w:val="22"/>
      <w:szCs w:val="22"/>
    </w:rPr>
  </w:style>
  <w:style w:type="paragraph" w:customStyle="1" w:styleId="Normal47">
    <w:name w:val="Normal_47"/>
    <w:qFormat/>
    <w:rsid w:val="005A31AD"/>
    <w:pPr>
      <w:spacing w:after="200" w:line="276" w:lineRule="auto"/>
    </w:pPr>
    <w:rPr>
      <w:rFonts w:eastAsia="Times New Roman"/>
      <w:sz w:val="22"/>
      <w:szCs w:val="22"/>
    </w:rPr>
  </w:style>
  <w:style w:type="paragraph" w:customStyle="1" w:styleId="Normal48">
    <w:name w:val="Normal_48"/>
    <w:qFormat/>
    <w:rsid w:val="005A31AD"/>
    <w:pPr>
      <w:spacing w:after="200" w:line="276" w:lineRule="auto"/>
    </w:pPr>
    <w:rPr>
      <w:rFonts w:eastAsia="Times New Roman"/>
      <w:sz w:val="22"/>
      <w:szCs w:val="22"/>
    </w:rPr>
  </w:style>
  <w:style w:type="paragraph" w:customStyle="1" w:styleId="Normal49">
    <w:name w:val="Normal_49"/>
    <w:qFormat/>
    <w:rsid w:val="005A31AD"/>
    <w:pPr>
      <w:spacing w:after="200" w:line="276" w:lineRule="auto"/>
    </w:pPr>
    <w:rPr>
      <w:rFonts w:eastAsia="Times New Roman"/>
      <w:sz w:val="22"/>
      <w:szCs w:val="22"/>
    </w:rPr>
  </w:style>
  <w:style w:type="paragraph" w:customStyle="1" w:styleId="Normal50">
    <w:name w:val="Normal_50"/>
    <w:qFormat/>
    <w:rsid w:val="005A31AD"/>
    <w:pPr>
      <w:spacing w:after="200" w:line="276" w:lineRule="auto"/>
    </w:pPr>
    <w:rPr>
      <w:rFonts w:eastAsia="Times New Roman"/>
      <w:sz w:val="22"/>
      <w:szCs w:val="22"/>
    </w:rPr>
  </w:style>
  <w:style w:type="paragraph" w:customStyle="1" w:styleId="Normal51">
    <w:name w:val="Normal_51"/>
    <w:qFormat/>
    <w:rsid w:val="005A31AD"/>
    <w:pPr>
      <w:spacing w:after="200" w:line="276" w:lineRule="auto"/>
    </w:pPr>
    <w:rPr>
      <w:rFonts w:eastAsia="Times New Roman"/>
      <w:sz w:val="22"/>
      <w:szCs w:val="22"/>
    </w:rPr>
  </w:style>
  <w:style w:type="paragraph" w:customStyle="1" w:styleId="Normal52">
    <w:name w:val="Normal_52"/>
    <w:qFormat/>
    <w:rsid w:val="005A31AD"/>
    <w:pPr>
      <w:spacing w:after="200" w:line="276" w:lineRule="auto"/>
    </w:pPr>
    <w:rPr>
      <w:rFonts w:eastAsia="Times New Roman"/>
      <w:sz w:val="22"/>
      <w:szCs w:val="22"/>
    </w:rPr>
  </w:style>
  <w:style w:type="paragraph" w:customStyle="1" w:styleId="ListParagraph4">
    <w:name w:val="List Paragraph_4"/>
    <w:basedOn w:val="Normal52"/>
    <w:uiPriority w:val="34"/>
    <w:qFormat/>
    <w:rsid w:val="00E87F6C"/>
    <w:pPr>
      <w:ind w:left="720"/>
      <w:contextualSpacing/>
    </w:pPr>
  </w:style>
  <w:style w:type="paragraph" w:customStyle="1" w:styleId="Normal53">
    <w:name w:val="Normal_53"/>
    <w:qFormat/>
    <w:rsid w:val="005A31AD"/>
    <w:pPr>
      <w:spacing w:after="200" w:line="276" w:lineRule="auto"/>
    </w:pPr>
    <w:rPr>
      <w:rFonts w:eastAsia="Times New Roman"/>
      <w:sz w:val="22"/>
      <w:szCs w:val="22"/>
    </w:rPr>
  </w:style>
  <w:style w:type="paragraph" w:customStyle="1" w:styleId="Normal54">
    <w:name w:val="Normal_54"/>
    <w:qFormat/>
    <w:rsid w:val="005A31AD"/>
    <w:rPr>
      <w:rFonts w:asciiTheme="minorHAnsi" w:eastAsiaTheme="minorEastAsia" w:hAnsiTheme="minorHAnsi" w:cstheme="minorBidi"/>
    </w:rPr>
  </w:style>
  <w:style w:type="paragraph" w:customStyle="1" w:styleId="Normal56">
    <w:name w:val="Normal_56"/>
    <w:qFormat/>
    <w:rsid w:val="005A31AD"/>
    <w:pPr>
      <w:spacing w:after="200" w:line="276" w:lineRule="auto"/>
    </w:pPr>
    <w:rPr>
      <w:rFonts w:eastAsia="Times New Roman"/>
      <w:sz w:val="22"/>
      <w:szCs w:val="22"/>
    </w:rPr>
  </w:style>
  <w:style w:type="paragraph" w:customStyle="1" w:styleId="Normal57">
    <w:name w:val="Normal_57"/>
    <w:qFormat/>
    <w:rsid w:val="005A31AD"/>
    <w:pPr>
      <w:spacing w:after="200" w:line="276" w:lineRule="auto"/>
    </w:pPr>
    <w:rPr>
      <w:rFonts w:eastAsia="Times New Roman"/>
      <w:sz w:val="22"/>
      <w:szCs w:val="22"/>
    </w:rPr>
  </w:style>
  <w:style w:type="paragraph" w:customStyle="1" w:styleId="Normal58">
    <w:name w:val="Normal_58"/>
    <w:qFormat/>
    <w:rsid w:val="005A31AD"/>
    <w:pPr>
      <w:spacing w:after="200" w:line="276" w:lineRule="auto"/>
    </w:pPr>
    <w:rPr>
      <w:rFonts w:eastAsia="Times New Roman"/>
      <w:sz w:val="22"/>
      <w:szCs w:val="22"/>
    </w:rPr>
  </w:style>
  <w:style w:type="paragraph" w:customStyle="1" w:styleId="Normal59">
    <w:name w:val="Normal_59"/>
    <w:qFormat/>
    <w:rsid w:val="005A31AD"/>
    <w:pPr>
      <w:spacing w:after="200" w:line="276" w:lineRule="auto"/>
    </w:pPr>
    <w:rPr>
      <w:rFonts w:eastAsia="Times New Roman"/>
      <w:sz w:val="22"/>
      <w:szCs w:val="22"/>
    </w:rPr>
  </w:style>
  <w:style w:type="paragraph" w:customStyle="1" w:styleId="Normal60">
    <w:name w:val="Normal_60"/>
    <w:qFormat/>
    <w:rsid w:val="005A31AD"/>
    <w:pPr>
      <w:spacing w:after="200" w:line="276" w:lineRule="auto"/>
    </w:pPr>
    <w:rPr>
      <w:rFonts w:eastAsia="Times New Roman"/>
      <w:sz w:val="22"/>
      <w:szCs w:val="22"/>
    </w:rPr>
  </w:style>
  <w:style w:type="paragraph" w:customStyle="1" w:styleId="Normal61">
    <w:name w:val="Normal_61"/>
    <w:qFormat/>
    <w:rsid w:val="005A31AD"/>
    <w:pPr>
      <w:spacing w:after="200" w:line="276" w:lineRule="auto"/>
    </w:pPr>
    <w:rPr>
      <w:rFonts w:eastAsia="Times New Roman"/>
      <w:sz w:val="22"/>
      <w:szCs w:val="22"/>
    </w:rPr>
  </w:style>
  <w:style w:type="paragraph" w:customStyle="1" w:styleId="Normal62">
    <w:name w:val="Normal_62"/>
    <w:qFormat/>
    <w:rsid w:val="005A31AD"/>
    <w:pPr>
      <w:spacing w:after="200" w:line="276" w:lineRule="auto"/>
    </w:pPr>
    <w:rPr>
      <w:rFonts w:eastAsia="Times New Roman"/>
      <w:sz w:val="22"/>
      <w:szCs w:val="22"/>
    </w:rPr>
  </w:style>
  <w:style w:type="paragraph" w:customStyle="1" w:styleId="Normal63">
    <w:name w:val="Normal_63"/>
    <w:qFormat/>
    <w:rsid w:val="005A31AD"/>
    <w:pPr>
      <w:spacing w:after="200" w:line="276" w:lineRule="auto"/>
    </w:pPr>
    <w:rPr>
      <w:rFonts w:eastAsia="Times New Roman"/>
      <w:sz w:val="22"/>
      <w:szCs w:val="22"/>
    </w:rPr>
  </w:style>
  <w:style w:type="paragraph" w:customStyle="1" w:styleId="Normal64">
    <w:name w:val="Normal_64"/>
    <w:qFormat/>
    <w:rsid w:val="005A31AD"/>
    <w:pPr>
      <w:spacing w:after="200" w:line="276" w:lineRule="auto"/>
    </w:pPr>
    <w:rPr>
      <w:rFonts w:eastAsia="Times New Roman"/>
      <w:sz w:val="22"/>
      <w:szCs w:val="22"/>
    </w:rPr>
  </w:style>
  <w:style w:type="paragraph" w:customStyle="1" w:styleId="Normal65">
    <w:name w:val="Normal_65"/>
    <w:qFormat/>
    <w:rsid w:val="005A31AD"/>
    <w:pPr>
      <w:spacing w:after="200" w:line="276" w:lineRule="auto"/>
    </w:pPr>
    <w:rPr>
      <w:rFonts w:eastAsia="Times New Roman"/>
      <w:sz w:val="22"/>
      <w:szCs w:val="22"/>
    </w:rPr>
  </w:style>
  <w:style w:type="paragraph" w:customStyle="1" w:styleId="Normal66">
    <w:name w:val="Normal_66"/>
    <w:qFormat/>
    <w:rsid w:val="005A31AD"/>
    <w:pPr>
      <w:spacing w:after="200" w:line="276" w:lineRule="auto"/>
    </w:pPr>
    <w:rPr>
      <w:rFonts w:eastAsia="Times New Roman"/>
      <w:sz w:val="22"/>
      <w:szCs w:val="22"/>
    </w:rPr>
  </w:style>
  <w:style w:type="paragraph" w:customStyle="1" w:styleId="Normal67">
    <w:name w:val="Normal_67"/>
    <w:qFormat/>
    <w:rsid w:val="005A31AD"/>
    <w:pPr>
      <w:spacing w:after="200" w:line="276" w:lineRule="auto"/>
    </w:pPr>
    <w:rPr>
      <w:rFonts w:eastAsia="Times New Roman"/>
      <w:sz w:val="22"/>
      <w:szCs w:val="22"/>
    </w:rPr>
  </w:style>
  <w:style w:type="paragraph" w:customStyle="1" w:styleId="Header2">
    <w:name w:val="Header_2"/>
    <w:basedOn w:val="Normal68"/>
    <w:link w:val="HeaderChar2"/>
    <w:uiPriority w:val="99"/>
    <w:unhideWhenUsed/>
    <w:rsid w:val="00EB319A"/>
    <w:pPr>
      <w:tabs>
        <w:tab w:val="center" w:pos="4680"/>
        <w:tab w:val="right" w:pos="9360"/>
      </w:tabs>
    </w:pPr>
  </w:style>
  <w:style w:type="paragraph" w:customStyle="1" w:styleId="Normal68">
    <w:name w:val="Normal_68"/>
    <w:qFormat/>
    <w:rsid w:val="005A31AD"/>
    <w:rPr>
      <w:rFonts w:asciiTheme="minorHAnsi" w:eastAsiaTheme="minorEastAsia" w:hAnsiTheme="minorHAnsi" w:cstheme="minorBidi"/>
    </w:rPr>
  </w:style>
  <w:style w:type="character" w:customStyle="1" w:styleId="HeaderChar2">
    <w:name w:val="Header Char_2"/>
    <w:basedOn w:val="DefaultParagraphFont"/>
    <w:link w:val="Header2"/>
    <w:uiPriority w:val="99"/>
    <w:locked/>
    <w:rsid w:val="00EB319A"/>
    <w:rPr>
      <w:rFonts w:cs="Times New Roman"/>
    </w:rPr>
  </w:style>
  <w:style w:type="paragraph" w:customStyle="1" w:styleId="Footer4">
    <w:name w:val="Footer_4"/>
    <w:basedOn w:val="Normal68"/>
    <w:link w:val="FooterChar4"/>
    <w:unhideWhenUsed/>
    <w:rsid w:val="00EB319A"/>
    <w:pPr>
      <w:tabs>
        <w:tab w:val="center" w:pos="4680"/>
        <w:tab w:val="right" w:pos="9360"/>
      </w:tabs>
    </w:pPr>
  </w:style>
  <w:style w:type="character" w:customStyle="1" w:styleId="FooterChar4">
    <w:name w:val="Footer Char_4"/>
    <w:basedOn w:val="DefaultParagraphFont"/>
    <w:link w:val="Footer4"/>
    <w:uiPriority w:val="99"/>
    <w:semiHidden/>
    <w:locked/>
    <w:rsid w:val="00EB319A"/>
    <w:rPr>
      <w:rFonts w:cs="Times New Roman"/>
    </w:rPr>
  </w:style>
  <w:style w:type="paragraph" w:customStyle="1" w:styleId="ListParagraph5">
    <w:name w:val="List Paragraph_5"/>
    <w:basedOn w:val="Normal68"/>
    <w:uiPriority w:val="34"/>
    <w:qFormat/>
    <w:rsid w:val="00E87F6C"/>
    <w:pPr>
      <w:ind w:left="720"/>
      <w:contextualSpacing/>
    </w:pPr>
  </w:style>
  <w:style w:type="paragraph" w:customStyle="1" w:styleId="Normal69">
    <w:name w:val="Normal_69"/>
    <w:qFormat/>
    <w:rsid w:val="005A31AD"/>
    <w:pPr>
      <w:spacing w:after="200" w:line="276" w:lineRule="auto"/>
    </w:pPr>
    <w:rPr>
      <w:rFonts w:eastAsia="Times New Roman"/>
      <w:sz w:val="22"/>
      <w:szCs w:val="22"/>
    </w:rPr>
  </w:style>
  <w:style w:type="paragraph" w:customStyle="1" w:styleId="Normal700">
    <w:name w:val="Normal_70"/>
    <w:qFormat/>
    <w:rsid w:val="005A31AD"/>
    <w:pPr>
      <w:spacing w:after="200" w:line="276" w:lineRule="auto"/>
    </w:pPr>
    <w:rPr>
      <w:rFonts w:eastAsia="Times New Roman"/>
      <w:sz w:val="22"/>
      <w:szCs w:val="22"/>
    </w:rPr>
  </w:style>
  <w:style w:type="paragraph" w:customStyle="1" w:styleId="Normal71">
    <w:name w:val="Normal_71"/>
    <w:qFormat/>
    <w:rsid w:val="005A31AD"/>
    <w:rPr>
      <w:rFonts w:asciiTheme="minorHAnsi" w:eastAsiaTheme="minorEastAsia" w:hAnsiTheme="minorHAnsi" w:cstheme="minorBidi"/>
    </w:rPr>
  </w:style>
  <w:style w:type="paragraph" w:customStyle="1" w:styleId="ListParagraph6">
    <w:name w:val="List Paragraph_6"/>
    <w:basedOn w:val="Normal71"/>
    <w:uiPriority w:val="34"/>
    <w:qFormat/>
    <w:rsid w:val="00E87F6C"/>
    <w:pPr>
      <w:ind w:left="720"/>
      <w:contextualSpacing/>
    </w:pPr>
  </w:style>
  <w:style w:type="paragraph" w:customStyle="1" w:styleId="Normal720">
    <w:name w:val="Normal_72"/>
    <w:qFormat/>
    <w:rsid w:val="005A31AD"/>
    <w:rPr>
      <w:rFonts w:asciiTheme="minorHAnsi" w:eastAsiaTheme="minorEastAsia" w:hAnsiTheme="minorHAnsi" w:cstheme="minorBidi"/>
    </w:rPr>
  </w:style>
  <w:style w:type="paragraph" w:customStyle="1" w:styleId="Normal550">
    <w:name w:val="Normal_55_0"/>
    <w:qFormat/>
    <w:rsid w:val="00CF7B1E"/>
    <w:rPr>
      <w:rFonts w:eastAsia="Times New Roman"/>
    </w:rPr>
  </w:style>
  <w:style w:type="paragraph" w:customStyle="1" w:styleId="ListParagraph7">
    <w:name w:val="List Paragraph_7"/>
    <w:basedOn w:val="Normal73"/>
    <w:uiPriority w:val="34"/>
    <w:qFormat/>
    <w:rsid w:val="00E87F6C"/>
    <w:pPr>
      <w:ind w:left="720"/>
      <w:contextualSpacing/>
    </w:pPr>
  </w:style>
  <w:style w:type="paragraph" w:customStyle="1" w:styleId="Normal73">
    <w:name w:val="Normal_73"/>
    <w:qFormat/>
    <w:rsid w:val="005A31AD"/>
    <w:rPr>
      <w:rFonts w:asciiTheme="minorHAnsi" w:eastAsiaTheme="minorEastAsia" w:hAnsiTheme="minorHAnsi" w:cstheme="minorBidi"/>
    </w:rPr>
  </w:style>
  <w:style w:type="paragraph" w:customStyle="1" w:styleId="Default0">
    <w:name w:val="Default_0"/>
    <w:rsid w:val="005A31AD"/>
    <w:pPr>
      <w:widowControl w:val="0"/>
      <w:autoSpaceDE w:val="0"/>
      <w:autoSpaceDN w:val="0"/>
      <w:adjustRightInd w:val="0"/>
    </w:pPr>
    <w:rPr>
      <w:rFonts w:ascii="Times" w:eastAsiaTheme="minorEastAsia" w:hAnsi="Times" w:cs="Times"/>
      <w:color w:val="000000"/>
      <w:sz w:val="24"/>
      <w:szCs w:val="24"/>
    </w:rPr>
  </w:style>
  <w:style w:type="paragraph" w:customStyle="1" w:styleId="Normal74">
    <w:name w:val="Normal_74"/>
    <w:qFormat/>
    <w:rsid w:val="005A31AD"/>
    <w:pPr>
      <w:spacing w:after="200" w:line="276" w:lineRule="auto"/>
    </w:pPr>
    <w:rPr>
      <w:rFonts w:eastAsia="Times New Roman"/>
      <w:sz w:val="22"/>
      <w:szCs w:val="22"/>
    </w:rPr>
  </w:style>
  <w:style w:type="paragraph" w:customStyle="1" w:styleId="Normal75">
    <w:name w:val="Normal_75"/>
    <w:qFormat/>
    <w:rsid w:val="005A31AD"/>
    <w:rPr>
      <w:rFonts w:asciiTheme="minorHAnsi" w:eastAsiaTheme="minorEastAsia" w:hAnsiTheme="minorHAnsi" w:cstheme="minorBidi"/>
    </w:rPr>
  </w:style>
  <w:style w:type="paragraph" w:customStyle="1" w:styleId="ListParagraph8">
    <w:name w:val="List Paragraph_8"/>
    <w:basedOn w:val="Normal75"/>
    <w:uiPriority w:val="34"/>
    <w:qFormat/>
    <w:rsid w:val="00E87F6C"/>
    <w:pPr>
      <w:ind w:left="720"/>
      <w:contextualSpacing/>
    </w:pPr>
  </w:style>
  <w:style w:type="paragraph" w:customStyle="1" w:styleId="Normal76">
    <w:name w:val="Normal_76"/>
    <w:qFormat/>
    <w:rsid w:val="005A31AD"/>
    <w:pPr>
      <w:spacing w:after="200" w:line="276" w:lineRule="auto"/>
    </w:pPr>
    <w:rPr>
      <w:rFonts w:eastAsia="Times New Roman"/>
      <w:sz w:val="22"/>
      <w:szCs w:val="22"/>
    </w:rPr>
  </w:style>
  <w:style w:type="paragraph" w:customStyle="1" w:styleId="Normal77">
    <w:name w:val="Normal_77"/>
    <w:qFormat/>
    <w:rPr>
      <w:rFonts w:asciiTheme="minorHAnsi" w:eastAsiaTheme="minorEastAsia" w:hAnsiTheme="minorHAnsi" w:cstheme="minorBidi"/>
    </w:rPr>
  </w:style>
  <w:style w:type="paragraph" w:customStyle="1" w:styleId="ListParagraph9">
    <w:name w:val="List Paragraph_9"/>
    <w:basedOn w:val="Normal77"/>
    <w:uiPriority w:val="34"/>
    <w:qFormat/>
    <w:rsid w:val="00E87F6C"/>
    <w:pPr>
      <w:ind w:left="720"/>
      <w:contextualSpacing/>
    </w:pPr>
  </w:style>
  <w:style w:type="paragraph" w:customStyle="1" w:styleId="Normal78">
    <w:name w:val="Normal_78"/>
    <w:qFormat/>
    <w:rsid w:val="005A31AD"/>
    <w:rPr>
      <w:rFonts w:asciiTheme="minorHAnsi" w:eastAsiaTheme="minorEastAsia" w:hAnsiTheme="minorHAnsi" w:cstheme="minorBidi"/>
    </w:rPr>
  </w:style>
  <w:style w:type="paragraph" w:customStyle="1" w:styleId="BodyText5">
    <w:name w:val="* Body Text .5"/>
    <w:basedOn w:val="Normal78"/>
    <w:rsid w:val="000D4873"/>
    <w:pPr>
      <w:spacing w:before="240" w:after="240" w:line="480" w:lineRule="auto"/>
    </w:pPr>
    <w:rPr>
      <w:rFonts w:ascii="Times New Roman" w:eastAsia="Times New Roman" w:hAnsi="Times New Roman" w:cs="Times New Roman"/>
      <w:sz w:val="24"/>
      <w:szCs w:val="24"/>
    </w:rPr>
  </w:style>
  <w:style w:type="paragraph" w:customStyle="1" w:styleId="ListParagraph10">
    <w:name w:val="List Paragraph_10"/>
    <w:basedOn w:val="Normal78"/>
    <w:uiPriority w:val="34"/>
    <w:qFormat/>
    <w:rsid w:val="00E87F6C"/>
    <w:pPr>
      <w:ind w:left="720"/>
      <w:contextualSpacing/>
    </w:pPr>
  </w:style>
  <w:style w:type="paragraph" w:customStyle="1" w:styleId="Normal79">
    <w:name w:val="Normal_79"/>
    <w:qFormat/>
    <w:rsid w:val="005A31AD"/>
    <w:pPr>
      <w:spacing w:after="200" w:line="276" w:lineRule="auto"/>
    </w:pPr>
    <w:rPr>
      <w:rFonts w:eastAsia="Times New Roman"/>
      <w:sz w:val="22"/>
      <w:szCs w:val="22"/>
    </w:rPr>
  </w:style>
  <w:style w:type="paragraph" w:customStyle="1" w:styleId="Normal80">
    <w:name w:val="Normal_80"/>
    <w:qFormat/>
    <w:rsid w:val="005A31AD"/>
    <w:pPr>
      <w:spacing w:after="200" w:line="276" w:lineRule="auto"/>
    </w:pPr>
    <w:rPr>
      <w:rFonts w:eastAsia="Times New Roman"/>
      <w:sz w:val="22"/>
      <w:szCs w:val="22"/>
    </w:rPr>
  </w:style>
  <w:style w:type="paragraph" w:customStyle="1" w:styleId="Normal81">
    <w:name w:val="Normal_81"/>
    <w:qFormat/>
    <w:rsid w:val="005A31AD"/>
    <w:rPr>
      <w:rFonts w:asciiTheme="minorHAnsi" w:eastAsiaTheme="minorEastAsia" w:hAnsiTheme="minorHAnsi" w:cstheme="minorBidi"/>
    </w:rPr>
  </w:style>
  <w:style w:type="paragraph" w:customStyle="1" w:styleId="Normal82">
    <w:name w:val="Normal_82"/>
    <w:qFormat/>
    <w:rsid w:val="005A31AD"/>
    <w:rPr>
      <w:rFonts w:asciiTheme="minorHAnsi" w:eastAsiaTheme="minorEastAsia" w:hAnsiTheme="minorHAnsi" w:cstheme="minorBidi"/>
    </w:rPr>
  </w:style>
  <w:style w:type="paragraph" w:customStyle="1" w:styleId="Normal83">
    <w:name w:val="Normal_83"/>
    <w:qFormat/>
    <w:rsid w:val="005A31AD"/>
    <w:rPr>
      <w:rFonts w:asciiTheme="minorHAnsi" w:eastAsiaTheme="minorEastAsia" w:hAnsiTheme="minorHAnsi" w:cstheme="minorBidi"/>
    </w:rPr>
  </w:style>
  <w:style w:type="paragraph" w:customStyle="1" w:styleId="Header3">
    <w:name w:val="Header_3"/>
    <w:basedOn w:val="Normal84"/>
    <w:link w:val="HeaderChar3"/>
    <w:uiPriority w:val="99"/>
    <w:unhideWhenUsed/>
    <w:rsid w:val="00913750"/>
    <w:pPr>
      <w:tabs>
        <w:tab w:val="center" w:pos="4680"/>
        <w:tab w:val="right" w:pos="9360"/>
      </w:tabs>
    </w:pPr>
  </w:style>
  <w:style w:type="paragraph" w:customStyle="1" w:styleId="Normal84">
    <w:name w:val="Normal_84"/>
    <w:qFormat/>
  </w:style>
  <w:style w:type="character" w:customStyle="1" w:styleId="HeaderChar3">
    <w:name w:val="Header Char_3"/>
    <w:basedOn w:val="DefaultParagraphFont"/>
    <w:link w:val="Header3"/>
    <w:uiPriority w:val="99"/>
    <w:rsid w:val="00913750"/>
  </w:style>
  <w:style w:type="paragraph" w:customStyle="1" w:styleId="ListParagraph11">
    <w:name w:val="List Paragraph_11"/>
    <w:basedOn w:val="Normal84"/>
    <w:uiPriority w:val="34"/>
    <w:qFormat/>
    <w:rsid w:val="006E5197"/>
    <w:pPr>
      <w:ind w:left="720"/>
      <w:contextualSpacing/>
    </w:pPr>
  </w:style>
  <w:style w:type="paragraph" w:customStyle="1" w:styleId="Normal85">
    <w:name w:val="Normal_85"/>
    <w:qFormat/>
    <w:rsid w:val="00805BCE"/>
    <w:rPr>
      <w:rFonts w:ascii="Times New Roman" w:eastAsia="Times New Roman" w:hAnsi="Times New Roman"/>
      <w:sz w:val="24"/>
      <w:szCs w:val="24"/>
    </w:rPr>
  </w:style>
  <w:style w:type="paragraph" w:customStyle="1" w:styleId="Normal86">
    <w:name w:val="Normal_86"/>
    <w:qFormat/>
    <w:rsid w:val="005A31AD"/>
    <w:pPr>
      <w:spacing w:after="200" w:line="276" w:lineRule="auto"/>
    </w:pPr>
    <w:rPr>
      <w:rFonts w:eastAsia="Times New Roman"/>
      <w:sz w:val="22"/>
      <w:szCs w:val="22"/>
    </w:rPr>
  </w:style>
  <w:style w:type="paragraph" w:customStyle="1" w:styleId="Normal87">
    <w:name w:val="Normal_87"/>
    <w:qFormat/>
    <w:rsid w:val="005A31AD"/>
    <w:rPr>
      <w:rFonts w:asciiTheme="minorHAnsi" w:eastAsiaTheme="minorEastAsia" w:hAnsiTheme="minorHAnsi" w:cstheme="minorBidi"/>
    </w:rPr>
  </w:style>
  <w:style w:type="paragraph" w:customStyle="1" w:styleId="Normal88">
    <w:name w:val="Normal_88"/>
    <w:qFormat/>
    <w:rsid w:val="005A31AD"/>
    <w:rPr>
      <w:rFonts w:asciiTheme="minorHAnsi" w:eastAsiaTheme="minorEastAsia" w:hAnsiTheme="minorHAnsi" w:cstheme="minorBidi"/>
    </w:rPr>
  </w:style>
  <w:style w:type="paragraph" w:customStyle="1" w:styleId="Normal89">
    <w:name w:val="Normal_89"/>
    <w:qFormat/>
    <w:rsid w:val="005A31AD"/>
    <w:pPr>
      <w:spacing w:after="200" w:line="276" w:lineRule="auto"/>
    </w:pPr>
    <w:rPr>
      <w:rFonts w:eastAsia="Times New Roman"/>
      <w:sz w:val="22"/>
      <w:szCs w:val="22"/>
    </w:rPr>
  </w:style>
  <w:style w:type="paragraph" w:customStyle="1" w:styleId="Normal90">
    <w:name w:val="Normal_90"/>
    <w:qFormat/>
    <w:rsid w:val="005A31AD"/>
    <w:pPr>
      <w:spacing w:after="200" w:line="276" w:lineRule="auto"/>
    </w:pPr>
    <w:rPr>
      <w:rFonts w:eastAsia="Times New Roman"/>
      <w:sz w:val="22"/>
      <w:szCs w:val="22"/>
    </w:rPr>
  </w:style>
  <w:style w:type="paragraph" w:customStyle="1" w:styleId="Normal91">
    <w:name w:val="Normal_91"/>
    <w:qFormat/>
    <w:rsid w:val="005A31AD"/>
    <w:rPr>
      <w:rFonts w:asciiTheme="minorHAnsi" w:eastAsiaTheme="minorEastAsia" w:hAnsiTheme="minorHAnsi" w:cstheme="minorBidi"/>
    </w:rPr>
  </w:style>
  <w:style w:type="paragraph" w:customStyle="1" w:styleId="Normal92">
    <w:name w:val="Normal_92"/>
    <w:qFormat/>
    <w:rsid w:val="005A31AD"/>
    <w:rPr>
      <w:rFonts w:asciiTheme="minorHAnsi" w:eastAsiaTheme="minorEastAsia" w:hAnsiTheme="minorHAnsi" w:cstheme="minorBidi"/>
    </w:rPr>
  </w:style>
  <w:style w:type="paragraph" w:customStyle="1" w:styleId="ListParagraph12">
    <w:name w:val="List Paragraph_12"/>
    <w:basedOn w:val="Normal92"/>
    <w:uiPriority w:val="34"/>
    <w:qFormat/>
    <w:rsid w:val="00E87F6C"/>
    <w:pPr>
      <w:ind w:left="720"/>
      <w:contextualSpacing/>
    </w:pPr>
  </w:style>
  <w:style w:type="paragraph" w:customStyle="1" w:styleId="Normal93">
    <w:name w:val="Normal_93"/>
    <w:qFormat/>
    <w:rsid w:val="005A31AD"/>
    <w:rPr>
      <w:rFonts w:asciiTheme="minorHAnsi" w:eastAsiaTheme="minorEastAsia" w:hAnsiTheme="minorHAnsi" w:cstheme="minorBidi"/>
    </w:rPr>
  </w:style>
  <w:style w:type="paragraph" w:customStyle="1" w:styleId="ListParagraph13">
    <w:name w:val="List Paragraph_13"/>
    <w:basedOn w:val="Normal93"/>
    <w:uiPriority w:val="34"/>
    <w:qFormat/>
    <w:rsid w:val="00E87F6C"/>
    <w:pPr>
      <w:ind w:left="720"/>
      <w:contextualSpacing/>
    </w:pPr>
  </w:style>
  <w:style w:type="character" w:styleId="PageNumber">
    <w:name w:val="page number"/>
    <w:semiHidden/>
    <w:rPr>
      <w:rFonts w:ascii="Times New Roman" w:eastAsia="Times New Roman" w:hAnsi="Times New Roman" w:cs="Times New Roman"/>
    </w:rPr>
  </w:style>
  <w:style w:type="paragraph" w:customStyle="1" w:styleId="Footer5">
    <w:name w:val="Footer_5"/>
    <w:basedOn w:val="Normal94"/>
    <w:link w:val="FooterChar5"/>
    <w:rsid w:val="006871E3"/>
    <w:pPr>
      <w:tabs>
        <w:tab w:val="center" w:pos="4680"/>
        <w:tab w:val="right" w:pos="9360"/>
      </w:tabs>
    </w:pPr>
    <w:rPr>
      <w:sz w:val="20"/>
      <w:szCs w:val="20"/>
    </w:rPr>
  </w:style>
  <w:style w:type="paragraph" w:customStyle="1" w:styleId="Normal94">
    <w:name w:val="Normal_94"/>
    <w:qFormat/>
    <w:rPr>
      <w:rFonts w:ascii="Times New Roman" w:eastAsia="Times New Roman" w:hAnsi="Times New Roman"/>
      <w:sz w:val="24"/>
      <w:szCs w:val="24"/>
    </w:rPr>
  </w:style>
  <w:style w:type="character" w:customStyle="1" w:styleId="FooterChar5">
    <w:name w:val="Footer Char_5"/>
    <w:link w:val="Footer5"/>
    <w:locked/>
    <w:rPr>
      <w:lang w:bidi="ar-SA"/>
    </w:rPr>
  </w:style>
  <w:style w:type="paragraph" w:customStyle="1" w:styleId="Heading10">
    <w:name w:val="Heading 1_0"/>
    <w:basedOn w:val="Normal94"/>
    <w:next w:val="00BodyText1"/>
    <w:link w:val="Heading1Char0"/>
    <w:qFormat/>
    <w:rsid w:val="006871E3"/>
    <w:pPr>
      <w:keepNext/>
      <w:keepLines/>
      <w:numPr>
        <w:numId w:val="44"/>
      </w:numPr>
      <w:suppressAutoHyphens/>
      <w:spacing w:after="240"/>
      <w:outlineLvl w:val="0"/>
    </w:pPr>
    <w:rPr>
      <w:rFonts w:eastAsia="SimHei"/>
      <w:b/>
      <w:bCs/>
      <w:color w:val="000000"/>
      <w:sz w:val="28"/>
      <w:szCs w:val="28"/>
    </w:rPr>
  </w:style>
  <w:style w:type="paragraph" w:customStyle="1" w:styleId="00BodyText1">
    <w:name w:val="00 Body Text 1"/>
    <w:basedOn w:val="Normal94"/>
    <w:pPr>
      <w:spacing w:after="240"/>
      <w:ind w:firstLine="1440"/>
    </w:pPr>
  </w:style>
  <w:style w:type="character" w:customStyle="1" w:styleId="Heading1Char0">
    <w:name w:val="Heading 1 Char_0"/>
    <w:link w:val="Heading10"/>
    <w:locked/>
    <w:rPr>
      <w:rFonts w:ascii="Times New Roman" w:eastAsia="SimHei" w:hAnsi="Times New Roman"/>
      <w:b/>
      <w:bCs/>
      <w:color w:val="000000"/>
      <w:sz w:val="28"/>
      <w:szCs w:val="28"/>
    </w:rPr>
  </w:style>
  <w:style w:type="character" w:customStyle="1" w:styleId="Heading2Char">
    <w:name w:val="Heading 2 Char"/>
    <w:link w:val="Heading2"/>
    <w:locked/>
    <w:rsid w:val="006871E3"/>
    <w:rPr>
      <w:rFonts w:ascii="Times New Roman" w:eastAsia="SimHei" w:hAnsi="Times New Roman"/>
      <w:b/>
      <w:bCs/>
      <w:color w:val="000000"/>
      <w:sz w:val="24"/>
      <w:szCs w:val="26"/>
    </w:rPr>
  </w:style>
  <w:style w:type="character" w:customStyle="1" w:styleId="Heading3Char">
    <w:name w:val="Heading 3 Char"/>
    <w:link w:val="Heading3"/>
    <w:locked/>
    <w:rsid w:val="006871E3"/>
    <w:rPr>
      <w:rFonts w:ascii="Times New Roman" w:eastAsia="SimHei" w:hAnsi="Times New Roman"/>
      <w:bCs/>
      <w:color w:val="000000"/>
    </w:rPr>
  </w:style>
  <w:style w:type="character" w:customStyle="1" w:styleId="Heading4Char">
    <w:name w:val="Heading 4 Char"/>
    <w:link w:val="Heading4"/>
    <w:locked/>
    <w:rPr>
      <w:rFonts w:ascii="Times New Roman" w:eastAsia="SimHei" w:hAnsi="Times New Roman"/>
      <w:bCs/>
      <w:iCs/>
    </w:rPr>
  </w:style>
  <w:style w:type="paragraph" w:customStyle="1" w:styleId="00BulletList">
    <w:name w:val="00 Bullet List"/>
    <w:basedOn w:val="Normal94"/>
    <w:pPr>
      <w:numPr>
        <w:numId w:val="47"/>
      </w:numPr>
      <w:spacing w:after="240"/>
    </w:pPr>
  </w:style>
  <w:style w:type="paragraph" w:customStyle="1" w:styleId="Normal95">
    <w:name w:val="Normal_95"/>
    <w:qFormat/>
    <w:rsid w:val="005A31AD"/>
    <w:rPr>
      <w:rFonts w:asciiTheme="minorHAnsi" w:eastAsiaTheme="minorEastAsia" w:hAnsiTheme="minorHAnsi" w:cstheme="minorBidi"/>
    </w:rPr>
  </w:style>
  <w:style w:type="paragraph" w:customStyle="1" w:styleId="ListParagraph14">
    <w:name w:val="List Paragraph_14"/>
    <w:basedOn w:val="Normal95"/>
    <w:uiPriority w:val="34"/>
    <w:qFormat/>
    <w:rsid w:val="00E87F6C"/>
    <w:pPr>
      <w:ind w:left="720"/>
      <w:contextualSpacing/>
    </w:pPr>
  </w:style>
  <w:style w:type="paragraph" w:customStyle="1" w:styleId="Normal96">
    <w:name w:val="Normal_96"/>
    <w:qFormat/>
    <w:rsid w:val="005A31AD"/>
    <w:rPr>
      <w:rFonts w:asciiTheme="minorHAnsi" w:eastAsiaTheme="minorEastAsia" w:hAnsiTheme="minorHAnsi" w:cstheme="minorBidi"/>
    </w:rPr>
  </w:style>
  <w:style w:type="paragraph" w:customStyle="1" w:styleId="Header4">
    <w:name w:val="Header_4"/>
    <w:basedOn w:val="Normal97"/>
    <w:link w:val="HeaderChar4"/>
    <w:uiPriority w:val="99"/>
    <w:unhideWhenUsed/>
    <w:rsid w:val="00EB319A"/>
    <w:pPr>
      <w:tabs>
        <w:tab w:val="center" w:pos="4680"/>
        <w:tab w:val="right" w:pos="9360"/>
      </w:tabs>
    </w:pPr>
  </w:style>
  <w:style w:type="paragraph" w:customStyle="1" w:styleId="Normal97">
    <w:name w:val="Normal_97"/>
    <w:qFormat/>
    <w:rsid w:val="005A31AD"/>
    <w:pPr>
      <w:spacing w:after="200" w:line="276" w:lineRule="auto"/>
    </w:pPr>
    <w:rPr>
      <w:rFonts w:eastAsia="Times New Roman"/>
      <w:sz w:val="22"/>
      <w:szCs w:val="22"/>
    </w:rPr>
  </w:style>
  <w:style w:type="character" w:customStyle="1" w:styleId="HeaderChar4">
    <w:name w:val="Header Char_4"/>
    <w:basedOn w:val="DefaultParagraphFont"/>
    <w:link w:val="Header4"/>
    <w:uiPriority w:val="99"/>
    <w:locked/>
    <w:rsid w:val="00EB319A"/>
    <w:rPr>
      <w:rFonts w:cs="Times New Roman"/>
    </w:rPr>
  </w:style>
  <w:style w:type="paragraph" w:customStyle="1" w:styleId="Footer6">
    <w:name w:val="Footer_6"/>
    <w:basedOn w:val="Normal97"/>
    <w:link w:val="FooterChar6"/>
    <w:unhideWhenUsed/>
    <w:rsid w:val="00EB319A"/>
    <w:pPr>
      <w:tabs>
        <w:tab w:val="center" w:pos="4680"/>
        <w:tab w:val="right" w:pos="9360"/>
      </w:tabs>
    </w:pPr>
  </w:style>
  <w:style w:type="character" w:customStyle="1" w:styleId="FooterChar6">
    <w:name w:val="Footer Char_6"/>
    <w:basedOn w:val="DefaultParagraphFont"/>
    <w:link w:val="Footer6"/>
    <w:uiPriority w:val="99"/>
    <w:semiHidden/>
    <w:locked/>
    <w:rsid w:val="00EB319A"/>
    <w:rPr>
      <w:rFonts w:cs="Times New Roman"/>
    </w:rPr>
  </w:style>
  <w:style w:type="paragraph" w:customStyle="1" w:styleId="ListParagraph15">
    <w:name w:val="List Paragraph_15"/>
    <w:basedOn w:val="Normal97"/>
    <w:uiPriority w:val="34"/>
    <w:qFormat/>
    <w:rsid w:val="00E87F6C"/>
    <w:pPr>
      <w:ind w:left="720"/>
      <w:contextualSpacing/>
    </w:pPr>
  </w:style>
  <w:style w:type="paragraph" w:customStyle="1" w:styleId="Normal100">
    <w:name w:val="Normal_1_0"/>
    <w:qFormat/>
    <w:rsid w:val="00FC13D9"/>
    <w:pPr>
      <w:spacing w:after="200" w:line="276" w:lineRule="auto"/>
    </w:pPr>
    <w:rPr>
      <w:rFonts w:eastAsia="Times New Roman"/>
      <w:sz w:val="22"/>
      <w:szCs w:val="22"/>
    </w:rPr>
  </w:style>
  <w:style w:type="paragraph" w:customStyle="1" w:styleId="Footer00">
    <w:name w:val="Footer_0_0"/>
    <w:basedOn w:val="Normal100"/>
    <w:link w:val="FooterChar00"/>
    <w:uiPriority w:val="99"/>
    <w:unhideWhenUsed/>
    <w:rsid w:val="00FC13D9"/>
    <w:pPr>
      <w:tabs>
        <w:tab w:val="center" w:pos="4680"/>
        <w:tab w:val="right" w:pos="9360"/>
      </w:tabs>
    </w:pPr>
  </w:style>
  <w:style w:type="character" w:customStyle="1" w:styleId="FooterChar00">
    <w:name w:val="Footer Char_0_0"/>
    <w:basedOn w:val="DefaultParagraphFont"/>
    <w:link w:val="Footer00"/>
    <w:uiPriority w:val="99"/>
    <w:semiHidden/>
    <w:locked/>
    <w:rsid w:val="00FC13D9"/>
    <w:rPr>
      <w:rFonts w:cs="Times New Roman"/>
    </w:rPr>
  </w:style>
  <w:style w:type="paragraph" w:customStyle="1" w:styleId="Normal04">
    <w:name w:val="Normal_0_4"/>
    <w:qFormat/>
    <w:rsid w:val="005A31AD"/>
    <w:pPr>
      <w:spacing w:after="200" w:line="276" w:lineRule="auto"/>
    </w:pPr>
    <w:rPr>
      <w:rFonts w:eastAsia="Times New Roman"/>
      <w:sz w:val="22"/>
      <w:szCs w:val="22"/>
    </w:rPr>
  </w:style>
  <w:style w:type="paragraph" w:customStyle="1" w:styleId="Normal98">
    <w:name w:val="Normal_98"/>
    <w:qFormat/>
    <w:rsid w:val="005A31AD"/>
    <w:pPr>
      <w:spacing w:after="200" w:line="276" w:lineRule="auto"/>
    </w:pPr>
    <w:rPr>
      <w:rFonts w:eastAsia="Times New Roman"/>
      <w:sz w:val="22"/>
      <w:szCs w:val="22"/>
    </w:rPr>
  </w:style>
  <w:style w:type="paragraph" w:customStyle="1" w:styleId="Header5">
    <w:name w:val="Header_5"/>
    <w:basedOn w:val="Normal99"/>
    <w:link w:val="HeaderChar5"/>
    <w:uiPriority w:val="99"/>
    <w:unhideWhenUsed/>
    <w:rsid w:val="00EB319A"/>
    <w:pPr>
      <w:tabs>
        <w:tab w:val="center" w:pos="4680"/>
        <w:tab w:val="right" w:pos="9360"/>
      </w:tabs>
    </w:pPr>
  </w:style>
  <w:style w:type="paragraph" w:customStyle="1" w:styleId="Normal99">
    <w:name w:val="Normal_99"/>
    <w:qFormat/>
    <w:rsid w:val="005A31AD"/>
    <w:pPr>
      <w:spacing w:after="200" w:line="276" w:lineRule="auto"/>
    </w:pPr>
    <w:rPr>
      <w:rFonts w:eastAsia="Times New Roman"/>
      <w:sz w:val="22"/>
      <w:szCs w:val="22"/>
    </w:rPr>
  </w:style>
  <w:style w:type="character" w:customStyle="1" w:styleId="HeaderChar5">
    <w:name w:val="Header Char_5"/>
    <w:basedOn w:val="DefaultParagraphFont"/>
    <w:link w:val="Header5"/>
    <w:uiPriority w:val="99"/>
    <w:locked/>
    <w:rsid w:val="00EB319A"/>
    <w:rPr>
      <w:rFonts w:cs="Times New Roman"/>
    </w:rPr>
  </w:style>
  <w:style w:type="paragraph" w:customStyle="1" w:styleId="Footer7">
    <w:name w:val="Footer_7"/>
    <w:basedOn w:val="Normal99"/>
    <w:link w:val="FooterChar7"/>
    <w:unhideWhenUsed/>
    <w:rsid w:val="00EB319A"/>
    <w:pPr>
      <w:tabs>
        <w:tab w:val="center" w:pos="4680"/>
        <w:tab w:val="right" w:pos="9360"/>
      </w:tabs>
    </w:pPr>
  </w:style>
  <w:style w:type="character" w:customStyle="1" w:styleId="FooterChar7">
    <w:name w:val="Footer Char_7"/>
    <w:basedOn w:val="DefaultParagraphFont"/>
    <w:link w:val="Footer7"/>
    <w:uiPriority w:val="99"/>
    <w:semiHidden/>
    <w:locked/>
    <w:rsid w:val="00EB319A"/>
    <w:rPr>
      <w:rFonts w:cs="Times New Roman"/>
    </w:rPr>
  </w:style>
  <w:style w:type="paragraph" w:customStyle="1" w:styleId="Footer01">
    <w:name w:val="Footer_0_1"/>
    <w:basedOn w:val="Normal110"/>
    <w:link w:val="FooterChar01"/>
    <w:uiPriority w:val="99"/>
    <w:unhideWhenUsed/>
    <w:rsid w:val="00FC13D9"/>
    <w:pPr>
      <w:tabs>
        <w:tab w:val="center" w:pos="4680"/>
        <w:tab w:val="right" w:pos="9360"/>
      </w:tabs>
    </w:pPr>
  </w:style>
  <w:style w:type="paragraph" w:customStyle="1" w:styleId="Normal110">
    <w:name w:val="Normal_1_1"/>
    <w:qFormat/>
    <w:rsid w:val="00FC13D9"/>
    <w:pPr>
      <w:spacing w:after="200" w:line="276" w:lineRule="auto"/>
    </w:pPr>
    <w:rPr>
      <w:rFonts w:eastAsia="Times New Roman"/>
      <w:sz w:val="22"/>
      <w:szCs w:val="22"/>
    </w:rPr>
  </w:style>
  <w:style w:type="character" w:customStyle="1" w:styleId="FooterChar01">
    <w:name w:val="Footer Char_0_1"/>
    <w:basedOn w:val="DefaultParagraphFont"/>
    <w:link w:val="Footer01"/>
    <w:uiPriority w:val="99"/>
    <w:semiHidden/>
    <w:locked/>
    <w:rsid w:val="00FC13D9"/>
    <w:rPr>
      <w:rFonts w:cs="Times New Roman"/>
    </w:rPr>
  </w:style>
  <w:style w:type="paragraph" w:customStyle="1" w:styleId="ListParagraph00">
    <w:name w:val="List Paragraph_0_0"/>
    <w:basedOn w:val="Normal110"/>
    <w:uiPriority w:val="34"/>
    <w:qFormat/>
    <w:rsid w:val="00FC13D9"/>
    <w:pPr>
      <w:ind w:left="720"/>
      <w:contextualSpacing/>
    </w:pPr>
  </w:style>
  <w:style w:type="character" w:customStyle="1" w:styleId="Hyperlink00">
    <w:name w:val="Hyperlink_0_0"/>
    <w:basedOn w:val="DefaultParagraphFont"/>
    <w:uiPriority w:val="99"/>
    <w:unhideWhenUsed/>
    <w:rsid w:val="00FC13D9"/>
    <w:rPr>
      <w:rFonts w:eastAsia="Times New Roman" w:cs="Times New Roman"/>
      <w:color w:val="0000FF"/>
      <w:u w:val="single"/>
    </w:rPr>
  </w:style>
  <w:style w:type="paragraph" w:customStyle="1" w:styleId="ListParagraph16">
    <w:name w:val="List Paragraph_16"/>
    <w:basedOn w:val="Normal99"/>
    <w:uiPriority w:val="34"/>
    <w:qFormat/>
    <w:rsid w:val="00E87F6C"/>
    <w:pPr>
      <w:ind w:left="720"/>
      <w:contextualSpacing/>
    </w:pPr>
  </w:style>
  <w:style w:type="paragraph" w:customStyle="1" w:styleId="Normal1000">
    <w:name w:val="Normal_100"/>
    <w:qFormat/>
    <w:rsid w:val="005A31AD"/>
    <w:rPr>
      <w:rFonts w:asciiTheme="minorHAnsi" w:eastAsiaTheme="minorEastAsia" w:hAnsiTheme="minorHAnsi" w:cstheme="minorBidi"/>
    </w:rPr>
  </w:style>
  <w:style w:type="paragraph" w:customStyle="1" w:styleId="Normal101">
    <w:name w:val="Normal_101"/>
    <w:qFormat/>
    <w:rsid w:val="005A31AD"/>
    <w:pPr>
      <w:spacing w:after="200" w:line="276" w:lineRule="auto"/>
    </w:pPr>
    <w:rPr>
      <w:rFonts w:eastAsia="Times New Roman"/>
      <w:sz w:val="22"/>
      <w:szCs w:val="22"/>
    </w:rPr>
  </w:style>
  <w:style w:type="paragraph" w:customStyle="1" w:styleId="Normal102">
    <w:name w:val="Normal_102"/>
    <w:qFormat/>
    <w:rsid w:val="00D360F8"/>
    <w:pPr>
      <w:spacing w:after="200" w:line="276" w:lineRule="auto"/>
    </w:pPr>
    <w:rPr>
      <w:sz w:val="22"/>
      <w:szCs w:val="22"/>
    </w:rPr>
  </w:style>
  <w:style w:type="paragraph" w:customStyle="1" w:styleId="Header00">
    <w:name w:val="Header_0_0"/>
    <w:basedOn w:val="Normal05"/>
    <w:link w:val="HeaderChar00"/>
    <w:rsid w:val="00BC2DC7"/>
    <w:pPr>
      <w:tabs>
        <w:tab w:val="center" w:pos="4320"/>
        <w:tab w:val="right" w:pos="8640"/>
      </w:tabs>
    </w:pPr>
    <w:rPr>
      <w:sz w:val="20"/>
    </w:rPr>
  </w:style>
  <w:style w:type="paragraph" w:customStyle="1" w:styleId="Normal05">
    <w:name w:val="Normal_0_5"/>
    <w:qFormat/>
    <w:rsid w:val="00BC2DC7"/>
    <w:rPr>
      <w:sz w:val="24"/>
    </w:rPr>
  </w:style>
  <w:style w:type="character" w:customStyle="1" w:styleId="HeaderChar00">
    <w:name w:val="Header Char_0_0"/>
    <w:basedOn w:val="DefaultParagraphFont"/>
    <w:link w:val="Header00"/>
    <w:semiHidden/>
    <w:locked/>
    <w:rsid w:val="00BC2DC7"/>
    <w:rPr>
      <w:rFonts w:cs="Times New Roman"/>
      <w:sz w:val="20"/>
      <w:szCs w:val="20"/>
    </w:rPr>
  </w:style>
  <w:style w:type="paragraph" w:customStyle="1" w:styleId="ListParagraph17">
    <w:name w:val="List Paragraph_17"/>
    <w:basedOn w:val="Normal102"/>
    <w:uiPriority w:val="34"/>
    <w:qFormat/>
    <w:rsid w:val="00B7749A"/>
    <w:pPr>
      <w:spacing w:after="0" w:line="240" w:lineRule="auto"/>
      <w:ind w:left="720"/>
      <w:contextualSpacing/>
    </w:pPr>
    <w:rPr>
      <w:rFonts w:ascii="Times New Roman" w:eastAsia="Times New Roman" w:hAnsi="Times New Roman"/>
      <w:sz w:val="26"/>
      <w:szCs w:val="24"/>
    </w:rPr>
  </w:style>
  <w:style w:type="paragraph" w:customStyle="1" w:styleId="FERCparanumber">
    <w:name w:val="FERC paranumber"/>
    <w:basedOn w:val="Normal102"/>
    <w:link w:val="FERCparanumberChar"/>
    <w:qFormat/>
    <w:rsid w:val="00B7749A"/>
    <w:pPr>
      <w:numPr>
        <w:numId w:val="53"/>
      </w:numPr>
      <w:autoSpaceDE w:val="0"/>
      <w:autoSpaceDN w:val="0"/>
      <w:adjustRightInd w:val="0"/>
      <w:spacing w:after="0" w:line="480" w:lineRule="auto"/>
    </w:pPr>
    <w:rPr>
      <w:sz w:val="26"/>
      <w:szCs w:val="24"/>
    </w:rPr>
  </w:style>
  <w:style w:type="character" w:customStyle="1" w:styleId="FERCparanumberChar">
    <w:name w:val="FERC paranumber Char"/>
    <w:link w:val="FERCparanumber"/>
    <w:locked/>
    <w:rsid w:val="00B7749A"/>
    <w:rPr>
      <w:sz w:val="26"/>
      <w:szCs w:val="24"/>
    </w:rPr>
  </w:style>
  <w:style w:type="paragraph" w:customStyle="1" w:styleId="Header6">
    <w:name w:val="Header_6"/>
    <w:basedOn w:val="Normal103"/>
    <w:link w:val="HeaderChar6"/>
    <w:uiPriority w:val="99"/>
    <w:unhideWhenUsed/>
    <w:rsid w:val="006749C6"/>
    <w:pPr>
      <w:tabs>
        <w:tab w:val="center" w:pos="4680"/>
        <w:tab w:val="right" w:pos="9360"/>
      </w:tabs>
    </w:pPr>
  </w:style>
  <w:style w:type="paragraph" w:customStyle="1" w:styleId="Normal103">
    <w:name w:val="Normal_103"/>
    <w:qFormat/>
    <w:pPr>
      <w:spacing w:after="160" w:line="259" w:lineRule="auto"/>
    </w:pPr>
    <w:rPr>
      <w:rFonts w:eastAsia="DengXian" w:cs="Arial"/>
      <w:sz w:val="22"/>
      <w:szCs w:val="22"/>
      <w:lang w:eastAsia="zh-CN"/>
    </w:rPr>
  </w:style>
  <w:style w:type="character" w:customStyle="1" w:styleId="HeaderChar6">
    <w:name w:val="Header Char_6"/>
    <w:basedOn w:val="DefaultParagraphFont"/>
    <w:link w:val="Header6"/>
    <w:uiPriority w:val="99"/>
    <w:rsid w:val="006749C6"/>
  </w:style>
  <w:style w:type="paragraph" w:customStyle="1" w:styleId="Footer8">
    <w:name w:val="Footer_8"/>
    <w:basedOn w:val="Normal103"/>
    <w:link w:val="FooterChar8"/>
    <w:uiPriority w:val="99"/>
    <w:unhideWhenUsed/>
    <w:rsid w:val="006749C6"/>
    <w:pPr>
      <w:tabs>
        <w:tab w:val="center" w:pos="4680"/>
        <w:tab w:val="right" w:pos="9360"/>
      </w:tabs>
    </w:pPr>
  </w:style>
  <w:style w:type="character" w:customStyle="1" w:styleId="FooterChar8">
    <w:name w:val="Footer Char_8"/>
    <w:basedOn w:val="DefaultParagraphFont"/>
    <w:link w:val="Footer8"/>
    <w:uiPriority w:val="99"/>
    <w:rsid w:val="006749C6"/>
  </w:style>
  <w:style w:type="paragraph" w:customStyle="1" w:styleId="Header7">
    <w:name w:val="Header_7"/>
    <w:basedOn w:val="Normal104"/>
    <w:link w:val="HeaderChar7"/>
    <w:rsid w:val="00C36BDC"/>
    <w:pPr>
      <w:tabs>
        <w:tab w:val="center" w:pos="4680"/>
        <w:tab w:val="right" w:pos="9360"/>
      </w:tabs>
    </w:pPr>
  </w:style>
  <w:style w:type="paragraph" w:customStyle="1" w:styleId="Normal104">
    <w:name w:val="Normal_104"/>
    <w:qFormat/>
    <w:rsid w:val="00AA0C29"/>
    <w:rPr>
      <w:rFonts w:ascii="Times New Roman" w:eastAsia="Times New Roman" w:hAnsi="Times New Roman"/>
      <w:sz w:val="24"/>
      <w:szCs w:val="24"/>
    </w:rPr>
  </w:style>
  <w:style w:type="character" w:customStyle="1" w:styleId="HeaderChar7">
    <w:name w:val="Header Char_7"/>
    <w:basedOn w:val="DefaultParagraphFont"/>
    <w:link w:val="Header7"/>
    <w:rsid w:val="00C36BDC"/>
    <w:rPr>
      <w:sz w:val="24"/>
      <w:szCs w:val="24"/>
    </w:rPr>
  </w:style>
  <w:style w:type="paragraph" w:customStyle="1" w:styleId="Footer9">
    <w:name w:val="Footer_9"/>
    <w:basedOn w:val="Normal104"/>
    <w:link w:val="FooterChar9"/>
    <w:rsid w:val="00C36BDC"/>
    <w:pPr>
      <w:tabs>
        <w:tab w:val="center" w:pos="4680"/>
        <w:tab w:val="right" w:pos="9360"/>
      </w:tabs>
    </w:pPr>
  </w:style>
  <w:style w:type="character" w:customStyle="1" w:styleId="FooterChar9">
    <w:name w:val="Footer Char_9"/>
    <w:basedOn w:val="DefaultParagraphFont"/>
    <w:link w:val="Footer9"/>
    <w:rsid w:val="00C36BDC"/>
    <w:rPr>
      <w:sz w:val="24"/>
      <w:szCs w:val="24"/>
    </w:rPr>
  </w:style>
  <w:style w:type="paragraph" w:customStyle="1" w:styleId="Header8">
    <w:name w:val="Header_8"/>
    <w:basedOn w:val="Normal105"/>
    <w:rsid w:val="00453F87"/>
    <w:pPr>
      <w:tabs>
        <w:tab w:val="center" w:pos="4320"/>
        <w:tab w:val="right" w:pos="8640"/>
      </w:tabs>
    </w:pPr>
  </w:style>
  <w:style w:type="paragraph" w:customStyle="1" w:styleId="Normal105">
    <w:name w:val="Normal_105"/>
    <w:qFormat/>
    <w:rsid w:val="00453F87"/>
    <w:pPr>
      <w:widowControl w:val="0"/>
      <w:autoSpaceDE w:val="0"/>
      <w:autoSpaceDN w:val="0"/>
      <w:adjustRightInd w:val="0"/>
    </w:pPr>
    <w:rPr>
      <w:rFonts w:ascii="Arial" w:eastAsia="Times New Roman" w:hAnsi="Arial"/>
      <w:sz w:val="22"/>
      <w:szCs w:val="24"/>
    </w:rPr>
  </w:style>
  <w:style w:type="paragraph" w:customStyle="1" w:styleId="Footer10">
    <w:name w:val="Footer_10"/>
    <w:basedOn w:val="Normal105"/>
    <w:rsid w:val="00453F87"/>
    <w:pPr>
      <w:tabs>
        <w:tab w:val="center" w:pos="4320"/>
        <w:tab w:val="right" w:pos="8640"/>
      </w:tabs>
    </w:pPr>
  </w:style>
  <w:style w:type="paragraph" w:customStyle="1" w:styleId="ListParagraph18">
    <w:name w:val="List Paragraph_18"/>
    <w:basedOn w:val="Normal105"/>
    <w:uiPriority w:val="34"/>
    <w:qFormat/>
    <w:rsid w:val="00377BE2"/>
    <w:pPr>
      <w:widowControl/>
      <w:autoSpaceDE/>
      <w:autoSpaceDN/>
      <w:adjustRightInd/>
      <w:spacing w:after="200" w:line="276" w:lineRule="auto"/>
      <w:ind w:left="720"/>
      <w:contextualSpacing/>
    </w:pPr>
    <w:rPr>
      <w:rFonts w:asciiTheme="minorHAnsi" w:eastAsiaTheme="minorEastAsia" w:hAnsiTheme="minorHAnsi" w:cstheme="minorBidi"/>
      <w:szCs w:val="22"/>
    </w:rPr>
  </w:style>
  <w:style w:type="paragraph" w:customStyle="1" w:styleId="Header9">
    <w:name w:val="Header_9"/>
    <w:basedOn w:val="Normal106"/>
    <w:pPr>
      <w:tabs>
        <w:tab w:val="center" w:pos="4320"/>
        <w:tab w:val="right" w:pos="8640"/>
      </w:tabs>
    </w:pPr>
  </w:style>
  <w:style w:type="paragraph" w:customStyle="1" w:styleId="Normal106">
    <w:name w:val="Normal_106"/>
    <w:qFormat/>
    <w:rPr>
      <w:rFonts w:ascii="Times New Roman" w:eastAsia="Times New Roman" w:hAnsi="Times New Roman"/>
      <w:sz w:val="24"/>
      <w:szCs w:val="24"/>
    </w:rPr>
  </w:style>
  <w:style w:type="character" w:customStyle="1" w:styleId="FootnoteReference0">
    <w:name w:val="Footnote Reference_0"/>
    <w:basedOn w:val="DefaultParagraphFont"/>
    <w:semiHidden/>
    <w:rPr>
      <w:rFonts w:ascii="Times New Roman" w:eastAsia="Times New Roman" w:hAnsi="Times New Roman"/>
      <w:vertAlign w:val="superscript"/>
    </w:rPr>
  </w:style>
  <w:style w:type="paragraph" w:customStyle="1" w:styleId="FootnoteText0">
    <w:name w:val="Footnote Text_0"/>
    <w:basedOn w:val="Normal106"/>
    <w:semiHidden/>
    <w:rPr>
      <w:sz w:val="20"/>
      <w:szCs w:val="20"/>
    </w:rPr>
  </w:style>
  <w:style w:type="paragraph" w:styleId="PlainText">
    <w:name w:val="Plain Text"/>
    <w:basedOn w:val="Normal107"/>
    <w:link w:val="PlainTextChar"/>
    <w:uiPriority w:val="99"/>
    <w:unhideWhenUsed/>
    <w:rsid w:val="00B41669"/>
    <w:rPr>
      <w:rFonts w:ascii="Consolas" w:hAnsi="Consolas"/>
      <w:sz w:val="21"/>
      <w:szCs w:val="21"/>
    </w:rPr>
  </w:style>
  <w:style w:type="paragraph" w:customStyle="1" w:styleId="Normal107">
    <w:name w:val="Normal_107"/>
    <w:qFormat/>
    <w:rsid w:val="001648EA"/>
    <w:rPr>
      <w:rFonts w:asciiTheme="minorHAnsi" w:eastAsiaTheme="minorHAnsi" w:hAnsiTheme="minorHAnsi" w:cstheme="minorBidi"/>
    </w:rPr>
  </w:style>
  <w:style w:type="character" w:customStyle="1" w:styleId="PlainTextChar">
    <w:name w:val="Plain Text Char"/>
    <w:basedOn w:val="DefaultParagraphFont"/>
    <w:link w:val="PlainText"/>
    <w:uiPriority w:val="99"/>
    <w:rsid w:val="00B41669"/>
    <w:rPr>
      <w:rFonts w:ascii="Consolas" w:hAnsi="Consolas"/>
      <w:sz w:val="21"/>
      <w:szCs w:val="21"/>
    </w:rPr>
  </w:style>
  <w:style w:type="paragraph" w:customStyle="1" w:styleId="Normal108">
    <w:name w:val="Normal_108"/>
    <w:qFormat/>
    <w:rsid w:val="00841FB8"/>
    <w:rPr>
      <w:rFonts w:ascii="Century Schoolbook" w:eastAsia="Times New Roman" w:hAnsi="Century Schoolbook"/>
      <w:sz w:val="22"/>
      <w:szCs w:val="24"/>
    </w:rPr>
  </w:style>
  <w:style w:type="paragraph" w:customStyle="1" w:styleId="Normal06">
    <w:name w:val="Normal_0_6"/>
    <w:qFormat/>
    <w:rsid w:val="001648EA"/>
  </w:style>
  <w:style w:type="paragraph" w:customStyle="1" w:styleId="PlainText0">
    <w:name w:val="Plain Text_0"/>
    <w:basedOn w:val="Normal06"/>
    <w:link w:val="PlainTextChar0"/>
    <w:uiPriority w:val="99"/>
    <w:unhideWhenUsed/>
    <w:rsid w:val="00D32891"/>
    <w:rPr>
      <w:rFonts w:ascii="Consolas" w:hAnsi="Consolas"/>
      <w:sz w:val="21"/>
      <w:szCs w:val="21"/>
    </w:rPr>
  </w:style>
  <w:style w:type="character" w:customStyle="1" w:styleId="PlainTextChar0">
    <w:name w:val="Plain Text Char_0"/>
    <w:basedOn w:val="DefaultParagraphFont"/>
    <w:link w:val="PlainText0"/>
    <w:uiPriority w:val="99"/>
    <w:rsid w:val="00D32891"/>
    <w:rPr>
      <w:rFonts w:ascii="Consolas" w:hAnsi="Consolas"/>
      <w:sz w:val="21"/>
      <w:szCs w:val="21"/>
    </w:rPr>
  </w:style>
  <w:style w:type="paragraph" w:customStyle="1" w:styleId="Normal109">
    <w:name w:val="Normal_109"/>
    <w:qFormat/>
    <w:rsid w:val="00D360F8"/>
    <w:pPr>
      <w:spacing w:after="200" w:line="276" w:lineRule="auto"/>
    </w:pPr>
    <w:rPr>
      <w:sz w:val="22"/>
      <w:szCs w:val="22"/>
    </w:rPr>
  </w:style>
  <w:style w:type="paragraph" w:customStyle="1" w:styleId="Normal1100">
    <w:name w:val="Normal_110"/>
    <w:qFormat/>
    <w:pPr>
      <w:widowControl w:val="0"/>
      <w:spacing w:line="480" w:lineRule="auto"/>
      <w:ind w:left="720"/>
    </w:pPr>
    <w:rPr>
      <w:rFonts w:ascii="Times New Roman" w:eastAsia="Times New Roman" w:hAnsi="Times New Roman"/>
      <w:sz w:val="24"/>
      <w:szCs w:val="24"/>
    </w:rPr>
  </w:style>
  <w:style w:type="paragraph" w:customStyle="1" w:styleId="Header10">
    <w:name w:val="Header_10"/>
    <w:basedOn w:val="Normal1100"/>
    <w:pPr>
      <w:tabs>
        <w:tab w:val="center" w:pos="4320"/>
        <w:tab w:val="right" w:pos="8640"/>
      </w:tabs>
    </w:pPr>
  </w:style>
  <w:style w:type="paragraph" w:customStyle="1" w:styleId="Footer11">
    <w:name w:val="Footer_11"/>
    <w:basedOn w:val="Normal1100"/>
    <w:pPr>
      <w:tabs>
        <w:tab w:val="center" w:pos="4320"/>
        <w:tab w:val="right" w:pos="8640"/>
      </w:tabs>
    </w:pPr>
  </w:style>
  <w:style w:type="paragraph" w:styleId="BodyTextIndent">
    <w:name w:val="Body Text Indent"/>
    <w:basedOn w:val="Normal1100"/>
    <w:rPr>
      <w:b/>
      <w:bCs/>
      <w:u w:val="single"/>
    </w:rPr>
  </w:style>
  <w:style w:type="paragraph" w:styleId="BodyTextIndent2">
    <w:name w:val="Body Text Indent 2"/>
    <w:basedOn w:val="Normal1100"/>
    <w:pPr>
      <w:tabs>
        <w:tab w:val="left" w:pos="720"/>
        <w:tab w:val="left" w:pos="1440"/>
      </w:tabs>
      <w:ind w:hanging="720"/>
    </w:pPr>
    <w:rPr>
      <w:rFonts w:ascii="Courier New" w:hAnsi="Courier New" w:cs="Courier New"/>
    </w:rPr>
  </w:style>
  <w:style w:type="paragraph" w:customStyle="1" w:styleId="Normal111">
    <w:name w:val="Normal_111"/>
    <w:qFormat/>
    <w:rsid w:val="005A31AD"/>
    <w:pPr>
      <w:spacing w:after="200" w:line="276" w:lineRule="auto"/>
    </w:pPr>
    <w:rPr>
      <w:rFonts w:eastAsia="Times New Roman"/>
      <w:sz w:val="22"/>
      <w:szCs w:val="22"/>
    </w:rPr>
  </w:style>
  <w:style w:type="paragraph" w:customStyle="1" w:styleId="Normal112">
    <w:name w:val="Normal_112"/>
    <w:qFormat/>
    <w:rsid w:val="008A3ACD"/>
    <w:rPr>
      <w:rFonts w:ascii="Times New Roman" w:eastAsia="Times New Roman" w:hAnsi="Times New Roman"/>
      <w:sz w:val="24"/>
      <w:szCs w:val="24"/>
    </w:rPr>
  </w:style>
  <w:style w:type="paragraph" w:customStyle="1" w:styleId="Footer12">
    <w:name w:val="Footer_12"/>
    <w:basedOn w:val="Normal112"/>
    <w:link w:val="FooterChar10"/>
    <w:uiPriority w:val="99"/>
    <w:semiHidden/>
    <w:unhideWhenUsed/>
    <w:rsid w:val="008A3ACD"/>
    <w:pPr>
      <w:tabs>
        <w:tab w:val="center" w:pos="4680"/>
        <w:tab w:val="right" w:pos="9360"/>
      </w:tabs>
    </w:pPr>
  </w:style>
  <w:style w:type="character" w:customStyle="1" w:styleId="FooterChar10">
    <w:name w:val="Footer Char_10"/>
    <w:basedOn w:val="DefaultParagraphFont"/>
    <w:link w:val="Footer12"/>
    <w:uiPriority w:val="99"/>
    <w:semiHidden/>
    <w:rsid w:val="008A3ACD"/>
    <w:rPr>
      <w:rFonts w:ascii="Times New Roman" w:eastAsia="Times New Roman" w:hAnsi="Times New Roman" w:cs="Times New Roman"/>
      <w:sz w:val="24"/>
      <w:szCs w:val="24"/>
    </w:rPr>
  </w:style>
  <w:style w:type="paragraph" w:customStyle="1" w:styleId="ListParagraph19">
    <w:name w:val="List Paragraph_19"/>
    <w:basedOn w:val="Normal112"/>
    <w:uiPriority w:val="34"/>
    <w:qFormat/>
    <w:rsid w:val="008A3ACD"/>
    <w:pPr>
      <w:ind w:left="720"/>
      <w:contextualSpacing/>
    </w:pPr>
    <w:rPr>
      <w:sz w:val="26"/>
    </w:rPr>
  </w:style>
  <w:style w:type="character" w:customStyle="1" w:styleId="FootnoteReference1">
    <w:name w:val="Footnote Reference_1"/>
    <w:basedOn w:val="DefaultParagraphFont"/>
    <w:semiHidden/>
    <w:rsid w:val="008A3ACD"/>
    <w:rPr>
      <w:rFonts w:ascii="Times New Roman" w:eastAsia="Times New Roman" w:hAnsi="Times New Roman"/>
      <w:vertAlign w:val="superscript"/>
    </w:rPr>
  </w:style>
  <w:style w:type="paragraph" w:customStyle="1" w:styleId="FootnoteText1">
    <w:name w:val="Footnote Text_1"/>
    <w:basedOn w:val="Normal112"/>
    <w:link w:val="FootnoteTextChar0"/>
    <w:semiHidden/>
    <w:rsid w:val="008A3ACD"/>
    <w:rPr>
      <w:sz w:val="20"/>
      <w:szCs w:val="20"/>
    </w:rPr>
  </w:style>
  <w:style w:type="character" w:customStyle="1" w:styleId="FootnoteTextChar0">
    <w:name w:val="Footnote Text Char_0"/>
    <w:basedOn w:val="DefaultParagraphFont"/>
    <w:link w:val="FootnoteText1"/>
    <w:semiHidden/>
    <w:rsid w:val="008A3ACD"/>
    <w:rPr>
      <w:rFonts w:ascii="Times New Roman" w:eastAsia="Times New Roman" w:hAnsi="Times New Roman" w:cs="Times New Roman"/>
      <w:sz w:val="20"/>
      <w:szCs w:val="20"/>
    </w:rPr>
  </w:style>
  <w:style w:type="paragraph" w:customStyle="1" w:styleId="Header11">
    <w:name w:val="Header_11"/>
    <w:basedOn w:val="Normal113"/>
    <w:link w:val="HeaderChar8"/>
    <w:uiPriority w:val="99"/>
    <w:unhideWhenUsed/>
    <w:rsid w:val="00BF2BE0"/>
    <w:pPr>
      <w:tabs>
        <w:tab w:val="center" w:pos="4680"/>
        <w:tab w:val="right" w:pos="9360"/>
      </w:tabs>
    </w:pPr>
  </w:style>
  <w:style w:type="paragraph" w:customStyle="1" w:styleId="Normal113">
    <w:name w:val="Normal_113"/>
    <w:qFormat/>
    <w:rsid w:val="00830E6B"/>
    <w:pPr>
      <w:widowControl w:val="0"/>
      <w:autoSpaceDE w:val="0"/>
      <w:autoSpaceDN w:val="0"/>
      <w:adjustRightInd w:val="0"/>
    </w:pPr>
    <w:rPr>
      <w:rFonts w:ascii="Microsoft Sans Serif" w:eastAsiaTheme="minorEastAsia" w:hAnsi="Microsoft Sans Serif" w:cs="Microsoft Sans Serif"/>
      <w:sz w:val="24"/>
      <w:szCs w:val="24"/>
      <w:lang w:eastAsia="zh-CN"/>
    </w:rPr>
  </w:style>
  <w:style w:type="character" w:customStyle="1" w:styleId="HeaderChar8">
    <w:name w:val="Header Char_8"/>
    <w:basedOn w:val="DefaultParagraphFont"/>
    <w:link w:val="Header11"/>
    <w:uiPriority w:val="99"/>
    <w:locked/>
    <w:rsid w:val="00BF2BE0"/>
    <w:rPr>
      <w:rFonts w:ascii="Microsoft Sans Serif" w:hAnsi="Microsoft Sans Serif" w:cs="Microsoft Sans Serif"/>
      <w:sz w:val="24"/>
      <w:szCs w:val="24"/>
    </w:rPr>
  </w:style>
  <w:style w:type="paragraph" w:customStyle="1" w:styleId="Footer13">
    <w:name w:val="Footer_13"/>
    <w:basedOn w:val="Normal113"/>
    <w:link w:val="FooterChar11"/>
    <w:uiPriority w:val="99"/>
    <w:unhideWhenUsed/>
    <w:rsid w:val="00BF2BE0"/>
    <w:pPr>
      <w:tabs>
        <w:tab w:val="center" w:pos="4680"/>
        <w:tab w:val="right" w:pos="9360"/>
      </w:tabs>
    </w:pPr>
  </w:style>
  <w:style w:type="character" w:customStyle="1" w:styleId="FooterChar11">
    <w:name w:val="Footer Char_11"/>
    <w:basedOn w:val="DefaultParagraphFont"/>
    <w:link w:val="Footer13"/>
    <w:uiPriority w:val="99"/>
    <w:locked/>
    <w:rsid w:val="00BF2BE0"/>
    <w:rPr>
      <w:rFonts w:ascii="Microsoft Sans Serif" w:hAnsi="Microsoft Sans Serif" w:cs="Microsoft Sans Serif"/>
      <w:sz w:val="24"/>
      <w:szCs w:val="24"/>
    </w:rPr>
  </w:style>
  <w:style w:type="paragraph" w:customStyle="1" w:styleId="Heading11">
    <w:name w:val="Heading 1_1"/>
    <w:basedOn w:val="Normal113"/>
    <w:next w:val="Normal113"/>
    <w:link w:val="Heading1Char1"/>
    <w:uiPriority w:val="99"/>
    <w:qFormat/>
    <w:pPr>
      <w:outlineLvl w:val="0"/>
    </w:pPr>
  </w:style>
  <w:style w:type="character" w:customStyle="1" w:styleId="Heading1Char1">
    <w:name w:val="Heading 1 Char_1"/>
    <w:basedOn w:val="DefaultParagraphFont"/>
    <w:link w:val="Heading11"/>
    <w:uiPriority w:val="9"/>
    <w:locked/>
    <w:rPr>
      <w:rFonts w:asciiTheme="majorHAnsi" w:hAnsiTheme="majorHAnsi" w:cs="Times New Roman"/>
      <w:color w:val="2F5496"/>
      <w:sz w:val="32"/>
      <w:szCs w:val="32"/>
    </w:rPr>
  </w:style>
  <w:style w:type="paragraph" w:customStyle="1" w:styleId="Header12">
    <w:name w:val="Header_12"/>
    <w:basedOn w:val="Normal114"/>
    <w:link w:val="HeaderChar9"/>
    <w:rsid w:val="00B9683B"/>
    <w:pPr>
      <w:tabs>
        <w:tab w:val="center" w:pos="4680"/>
        <w:tab w:val="right" w:pos="9360"/>
      </w:tabs>
    </w:pPr>
  </w:style>
  <w:style w:type="paragraph" w:customStyle="1" w:styleId="Normal114">
    <w:name w:val="Normal_114"/>
    <w:qFormat/>
    <w:rsid w:val="00BB1581"/>
    <w:rPr>
      <w:rFonts w:ascii="Times New Roman" w:eastAsia="Times New Roman" w:hAnsi="Times New Roman"/>
      <w:sz w:val="24"/>
      <w:szCs w:val="24"/>
    </w:rPr>
  </w:style>
  <w:style w:type="character" w:customStyle="1" w:styleId="HeaderChar9">
    <w:name w:val="Header Char_9"/>
    <w:basedOn w:val="DefaultParagraphFont"/>
    <w:link w:val="Header12"/>
    <w:rsid w:val="00B9683B"/>
    <w:rPr>
      <w:sz w:val="24"/>
      <w:szCs w:val="24"/>
    </w:rPr>
  </w:style>
  <w:style w:type="paragraph" w:customStyle="1" w:styleId="TOCHeading00">
    <w:name w:val="TOC Heading_0"/>
    <w:basedOn w:val="Heading12"/>
    <w:next w:val="Normal114"/>
    <w:uiPriority w:val="39"/>
    <w:unhideWhenUsed/>
    <w:qFormat/>
    <w:rsid w:val="0009665B"/>
    <w:pPr>
      <w:outlineLvl w:val="9"/>
    </w:pPr>
  </w:style>
  <w:style w:type="paragraph" w:customStyle="1" w:styleId="Heading12">
    <w:name w:val="Heading 1_2"/>
    <w:basedOn w:val="Normal114"/>
    <w:next w:val="Normal114"/>
    <w:link w:val="Heading1Char2"/>
    <w:qFormat/>
    <w:rsid w:val="0009665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customStyle="1" w:styleId="Heading1Char2">
    <w:name w:val="Heading 1 Char_2"/>
    <w:basedOn w:val="DefaultParagraphFont"/>
    <w:link w:val="Heading12"/>
    <w:rsid w:val="0009665B"/>
    <w:rPr>
      <w:rFonts w:asciiTheme="majorHAnsi" w:eastAsiaTheme="majorEastAsia" w:hAnsiTheme="majorHAnsi" w:cstheme="majorBidi"/>
      <w:color w:val="365F91" w:themeColor="accent1" w:themeShade="BF"/>
      <w:sz w:val="32"/>
      <w:szCs w:val="32"/>
    </w:rPr>
  </w:style>
  <w:style w:type="paragraph" w:customStyle="1" w:styleId="Normal07">
    <w:name w:val="Normal_0_7"/>
    <w:qFormat/>
    <w:rsid w:val="00BB1581"/>
    <w:rPr>
      <w:rFonts w:ascii="Times New Roman" w:eastAsia="Times New Roman" w:hAnsi="Times New Roman"/>
      <w:sz w:val="24"/>
      <w:szCs w:val="24"/>
    </w:rPr>
  </w:style>
  <w:style w:type="character" w:customStyle="1" w:styleId="Hyperlink1">
    <w:name w:val="Hyperlink_1"/>
    <w:uiPriority w:val="99"/>
    <w:rsid w:val="00BB1581"/>
    <w:rPr>
      <w:rFonts w:ascii="Times New Roman" w:eastAsia="Times New Roman" w:hAnsi="Times New Roman"/>
      <w:color w:val="0000FF"/>
      <w:u w:val="single"/>
    </w:rPr>
  </w:style>
  <w:style w:type="paragraph" w:customStyle="1" w:styleId="TOC10">
    <w:name w:val="TOC 1_0"/>
    <w:basedOn w:val="Normal114"/>
    <w:next w:val="Normal114"/>
    <w:uiPriority w:val="39"/>
    <w:unhideWhenUsed/>
    <w:rsid w:val="0009665B"/>
    <w:pPr>
      <w:spacing w:after="100"/>
    </w:pPr>
  </w:style>
  <w:style w:type="paragraph" w:styleId="TOC2">
    <w:name w:val="toc 2"/>
    <w:basedOn w:val="Normal114"/>
    <w:next w:val="Normal114"/>
    <w:uiPriority w:val="39"/>
    <w:unhideWhenUsed/>
    <w:rsid w:val="0009665B"/>
    <w:pPr>
      <w:spacing w:after="100"/>
      <w:ind w:left="240"/>
    </w:pPr>
  </w:style>
  <w:style w:type="character" w:customStyle="1" w:styleId="FootnoteReference2">
    <w:name w:val="Footnote Reference_2"/>
    <w:semiHidden/>
    <w:rsid w:val="00BB1581"/>
    <w:rPr>
      <w:rFonts w:ascii="Times New Roman" w:eastAsia="Times New Roman" w:hAnsi="Times New Roman"/>
      <w:vertAlign w:val="superscript"/>
    </w:rPr>
  </w:style>
  <w:style w:type="paragraph" w:customStyle="1" w:styleId="FootnoteText2">
    <w:name w:val="Footnote Text_2"/>
    <w:basedOn w:val="Normal07"/>
    <w:semiHidden/>
    <w:rsid w:val="00BB1581"/>
    <w:rPr>
      <w:sz w:val="20"/>
      <w:szCs w:val="20"/>
    </w:rPr>
  </w:style>
  <w:style w:type="paragraph" w:customStyle="1" w:styleId="Normal600">
    <w:name w:val="Normal_6_0"/>
    <w:qFormat/>
    <w:rsid w:val="00487A04"/>
    <w:pPr>
      <w:spacing w:after="200" w:line="276" w:lineRule="auto"/>
    </w:pPr>
    <w:rPr>
      <w:rFonts w:eastAsia="Times New Roman"/>
      <w:sz w:val="22"/>
      <w:szCs w:val="22"/>
    </w:rPr>
  </w:style>
  <w:style w:type="paragraph" w:customStyle="1" w:styleId="Normal115">
    <w:name w:val="Normal_115"/>
    <w:qFormat/>
    <w:rsid w:val="00F6502C"/>
    <w:pPr>
      <w:spacing w:after="200" w:line="276" w:lineRule="auto"/>
    </w:pPr>
    <w:rPr>
      <w:rFonts w:eastAsia="Times New Roman"/>
      <w:sz w:val="22"/>
      <w:szCs w:val="22"/>
    </w:rPr>
  </w:style>
  <w:style w:type="paragraph" w:customStyle="1" w:styleId="Normal116">
    <w:name w:val="Normal_116"/>
    <w:qFormat/>
    <w:rsid w:val="003A5E73"/>
    <w:rPr>
      <w:rFonts w:asciiTheme="minorHAnsi" w:eastAsiaTheme="minorEastAsia" w:hAnsiTheme="minorHAnsi" w:cstheme="minorBidi"/>
      <w:sz w:val="22"/>
    </w:rPr>
  </w:style>
  <w:style w:type="character" w:customStyle="1" w:styleId="Hyperlink2">
    <w:name w:val="Hyperlink_2"/>
    <w:basedOn w:val="DefaultParagraphFont"/>
    <w:uiPriority w:val="99"/>
    <w:unhideWhenUsed/>
    <w:rsid w:val="003A5E73"/>
    <w:rPr>
      <w:rFonts w:asciiTheme="minorHAnsi" w:eastAsiaTheme="minorEastAsia" w:hAnsiTheme="minorHAnsi" w:cstheme="minorBidi"/>
      <w:color w:val="0000FF" w:themeColor="hyperlink"/>
      <w:u w:val="single"/>
    </w:rPr>
  </w:style>
  <w:style w:type="paragraph" w:customStyle="1" w:styleId="Normal117">
    <w:name w:val="Normal_117"/>
    <w:qFormat/>
    <w:rsid w:val="00CD01FD"/>
    <w:rPr>
      <w:rFonts w:asciiTheme="minorHAnsi" w:eastAsiaTheme="minorEastAsia" w:hAnsiTheme="minorHAnsi" w:cstheme="minorBidi"/>
      <w:sz w:val="22"/>
    </w:rPr>
  </w:style>
  <w:style w:type="paragraph" w:customStyle="1" w:styleId="Normal118">
    <w:name w:val="Normal_118"/>
    <w:qFormat/>
    <w:rsid w:val="00655421"/>
    <w:rPr>
      <w:rFonts w:asciiTheme="minorHAnsi" w:eastAsiaTheme="minorEastAsia" w:hAnsiTheme="minorHAnsi" w:cstheme="minorBidi"/>
      <w:sz w:val="22"/>
    </w:rPr>
  </w:style>
  <w:style w:type="paragraph" w:customStyle="1" w:styleId="Normal300">
    <w:name w:val="Normal_3_0"/>
    <w:qFormat/>
    <w:rsid w:val="00716A5F"/>
    <w:rPr>
      <w:rFonts w:asciiTheme="minorHAnsi" w:eastAsiaTheme="minorEastAsia" w:hAnsiTheme="minorHAnsi" w:cstheme="minorBidi"/>
      <w:sz w:val="22"/>
    </w:rPr>
  </w:style>
  <w:style w:type="paragraph" w:customStyle="1" w:styleId="Normal119">
    <w:name w:val="Normal_119"/>
    <w:qFormat/>
    <w:rsid w:val="00F6502C"/>
    <w:rPr>
      <w:rFonts w:asciiTheme="minorHAnsi" w:eastAsiaTheme="minorEastAsia" w:hAnsiTheme="minorHAnsi" w:cstheme="minorBidi"/>
      <w:sz w:val="22"/>
    </w:rPr>
  </w:style>
  <w:style w:type="paragraph" w:customStyle="1" w:styleId="Normal610">
    <w:name w:val="Normal_6_1"/>
    <w:qFormat/>
    <w:rsid w:val="00487A04"/>
    <w:rPr>
      <w:rFonts w:asciiTheme="minorHAnsi" w:eastAsiaTheme="minorEastAsia" w:hAnsiTheme="minorHAnsi" w:cstheme="minorBidi"/>
      <w:sz w:val="22"/>
    </w:rPr>
  </w:style>
  <w:style w:type="paragraph" w:customStyle="1" w:styleId="Normal400">
    <w:name w:val="Normal_4_0"/>
    <w:qFormat/>
    <w:rsid w:val="005E5FC9"/>
    <w:rPr>
      <w:rFonts w:asciiTheme="minorHAnsi" w:eastAsiaTheme="minorEastAsia" w:hAnsiTheme="minorHAnsi" w:cstheme="minorBidi"/>
      <w:sz w:val="22"/>
    </w:rPr>
  </w:style>
  <w:style w:type="paragraph" w:customStyle="1" w:styleId="Normal120">
    <w:name w:val="Normal_120"/>
    <w:qFormat/>
    <w:rsid w:val="00F6502C"/>
    <w:rPr>
      <w:rFonts w:asciiTheme="minorHAnsi" w:eastAsiaTheme="minorEastAsia" w:hAnsiTheme="minorHAnsi" w:cstheme="minorBidi"/>
      <w:sz w:val="22"/>
    </w:rPr>
  </w:style>
  <w:style w:type="paragraph" w:customStyle="1" w:styleId="Normal620">
    <w:name w:val="Normal_6_2"/>
    <w:qFormat/>
    <w:rsid w:val="00487A04"/>
    <w:rPr>
      <w:rFonts w:asciiTheme="minorHAnsi" w:eastAsiaTheme="minorEastAsia" w:hAnsiTheme="minorHAnsi" w:cstheme="minorBidi"/>
      <w:sz w:val="22"/>
    </w:rPr>
  </w:style>
  <w:style w:type="paragraph" w:customStyle="1" w:styleId="Normal500">
    <w:name w:val="Normal_5_0"/>
    <w:qFormat/>
    <w:rsid w:val="0008035D"/>
    <w:rPr>
      <w:rFonts w:asciiTheme="minorHAnsi" w:eastAsiaTheme="minorEastAsia" w:hAnsiTheme="minorHAnsi" w:cstheme="minorBidi"/>
      <w:sz w:val="22"/>
    </w:rPr>
  </w:style>
  <w:style w:type="character" w:customStyle="1" w:styleId="FootnoteReference00">
    <w:name w:val="Footnote Reference_0_0"/>
    <w:basedOn w:val="DefaultParagraphFont"/>
    <w:uiPriority w:val="99"/>
    <w:unhideWhenUsed/>
    <w:rsid w:val="00D201F6"/>
    <w:rPr>
      <w:rFonts w:ascii="Times New Roman" w:eastAsiaTheme="minorEastAsia" w:hAnsi="Times New Roman" w:cstheme="minorBidi"/>
      <w:sz w:val="24"/>
      <w:u w:val="single"/>
      <w:vertAlign w:val="superscript"/>
    </w:rPr>
  </w:style>
  <w:style w:type="paragraph" w:customStyle="1" w:styleId="FootnoteText00">
    <w:name w:val="Footnote Text_0_0"/>
    <w:basedOn w:val="Normal500"/>
    <w:link w:val="FootnoteTextChar00"/>
    <w:uiPriority w:val="99"/>
    <w:unhideWhenUsed/>
    <w:rsid w:val="00D201F6"/>
    <w:pPr>
      <w:keepNext/>
      <w:keepLines/>
      <w:tabs>
        <w:tab w:val="left" w:pos="432"/>
      </w:tabs>
      <w:spacing w:after="120"/>
      <w:ind w:left="432" w:hanging="432"/>
    </w:pPr>
    <w:rPr>
      <w:rFonts w:ascii="Times New Roman" w:eastAsia="Times New Roman" w:hAnsi="Times New Roman" w:cs="Times New Roman"/>
      <w:sz w:val="20"/>
    </w:rPr>
  </w:style>
  <w:style w:type="character" w:customStyle="1" w:styleId="FootnoteTextChar00">
    <w:name w:val="Footnote Text Char_0_0"/>
    <w:basedOn w:val="DefaultParagraphFont"/>
    <w:link w:val="FootnoteText00"/>
    <w:uiPriority w:val="99"/>
    <w:rsid w:val="00D201F6"/>
    <w:rPr>
      <w:rFonts w:ascii="Times New Roman" w:hAnsi="Times New Roman"/>
      <w:sz w:val="20"/>
      <w:szCs w:val="20"/>
    </w:rPr>
  </w:style>
  <w:style w:type="paragraph" w:customStyle="1" w:styleId="Header13">
    <w:name w:val="Header_13"/>
    <w:basedOn w:val="Normal121"/>
    <w:link w:val="HeaderChar10"/>
    <w:uiPriority w:val="99"/>
    <w:unhideWhenUsed/>
    <w:qFormat/>
    <w:rsid w:val="00F71DBE"/>
    <w:pPr>
      <w:tabs>
        <w:tab w:val="center" w:pos="4680"/>
        <w:tab w:val="right" w:pos="9360"/>
      </w:tabs>
    </w:pPr>
  </w:style>
  <w:style w:type="paragraph" w:customStyle="1" w:styleId="Normal121">
    <w:name w:val="Normal_121"/>
    <w:qFormat/>
    <w:rsid w:val="00F6502C"/>
    <w:rPr>
      <w:rFonts w:asciiTheme="minorHAnsi" w:eastAsiaTheme="minorEastAsia" w:hAnsiTheme="minorHAnsi" w:cstheme="minorBidi"/>
      <w:sz w:val="22"/>
    </w:rPr>
  </w:style>
  <w:style w:type="character" w:customStyle="1" w:styleId="HeaderChar10">
    <w:name w:val="Header Char_10"/>
    <w:basedOn w:val="DefaultParagraphFont"/>
    <w:link w:val="Header13"/>
    <w:uiPriority w:val="99"/>
    <w:rsid w:val="00F71DBE"/>
    <w:rPr>
      <w:rFonts w:asciiTheme="minorHAnsi" w:eastAsiaTheme="minorEastAsia" w:hAnsiTheme="minorHAnsi"/>
      <w:sz w:val="22"/>
    </w:rPr>
  </w:style>
  <w:style w:type="paragraph" w:customStyle="1" w:styleId="Normal630">
    <w:name w:val="Normal_6_3"/>
    <w:qFormat/>
    <w:rsid w:val="00487A04"/>
    <w:rPr>
      <w:rFonts w:asciiTheme="minorHAnsi" w:eastAsiaTheme="minorEastAsia" w:hAnsiTheme="minorHAnsi" w:cstheme="minorBidi"/>
      <w:sz w:val="22"/>
    </w:rPr>
  </w:style>
  <w:style w:type="paragraph" w:customStyle="1" w:styleId="Normal640">
    <w:name w:val="Normal_6_4"/>
    <w:qFormat/>
    <w:rsid w:val="00487A04"/>
    <w:rPr>
      <w:rFonts w:asciiTheme="minorHAnsi" w:eastAsiaTheme="minorEastAsia" w:hAnsiTheme="minorHAnsi" w:cstheme="minorBidi"/>
      <w:sz w:val="22"/>
    </w:rPr>
  </w:style>
  <w:style w:type="paragraph" w:customStyle="1" w:styleId="Normal122">
    <w:name w:val="Normal_122"/>
    <w:qFormat/>
    <w:rsid w:val="00F6502C"/>
    <w:rPr>
      <w:rFonts w:asciiTheme="minorHAnsi" w:eastAsiaTheme="minorEastAsia" w:hAnsiTheme="minorHAnsi" w:cstheme="minorBidi"/>
      <w:sz w:val="22"/>
    </w:rPr>
  </w:style>
  <w:style w:type="paragraph" w:customStyle="1" w:styleId="Normal650">
    <w:name w:val="Normal_6_5"/>
    <w:qFormat/>
    <w:rsid w:val="00487A04"/>
    <w:rPr>
      <w:rFonts w:asciiTheme="minorHAnsi" w:eastAsiaTheme="minorEastAsia" w:hAnsiTheme="minorHAnsi" w:cstheme="minorBidi"/>
      <w:sz w:val="22"/>
    </w:rPr>
  </w:style>
  <w:style w:type="paragraph" w:customStyle="1" w:styleId="Normal123">
    <w:name w:val="Normal_123"/>
    <w:qFormat/>
    <w:rsid w:val="00F6502C"/>
    <w:rPr>
      <w:rFonts w:asciiTheme="minorHAnsi" w:eastAsiaTheme="minorEastAsia" w:hAnsiTheme="minorHAnsi" w:cstheme="minorBidi"/>
      <w:sz w:val="22"/>
    </w:rPr>
  </w:style>
  <w:style w:type="character" w:customStyle="1" w:styleId="zzmpTrailerItem">
    <w:name w:val="zzmpTrailerItem"/>
    <w:rsid w:val="00CA1D6E"/>
    <w:rPr>
      <w:rFonts w:ascii="Calibri" w:eastAsiaTheme="minorEastAsia" w:hAnsi="Calibri" w:cs="Times New Roman"/>
      <w:dstrike w:val="0"/>
      <w:noProof/>
      <w:color w:val="auto"/>
      <w:spacing w:val="0"/>
      <w:position w:val="0"/>
      <w:sz w:val="14"/>
      <w:szCs w:val="16"/>
      <w:u w:val="none"/>
      <w:effect w:val="none"/>
      <w:vertAlign w:val="baseline"/>
    </w:rPr>
  </w:style>
  <w:style w:type="paragraph" w:customStyle="1" w:styleId="Normal124">
    <w:name w:val="Normal_124"/>
    <w:qFormat/>
    <w:rsid w:val="00D360F8"/>
    <w:pPr>
      <w:spacing w:after="200" w:line="276" w:lineRule="auto"/>
    </w:pPr>
    <w:rPr>
      <w:sz w:val="22"/>
      <w:szCs w:val="22"/>
    </w:rPr>
  </w:style>
  <w:style w:type="paragraph" w:customStyle="1" w:styleId="Normal08">
    <w:name w:val="Normal_0_8"/>
    <w:qFormat/>
    <w:rsid w:val="000924D2"/>
    <w:rPr>
      <w:sz w:val="24"/>
      <w:szCs w:val="24"/>
    </w:rPr>
  </w:style>
  <w:style w:type="paragraph" w:customStyle="1" w:styleId="Normal010">
    <w:name w:val="Normal_0_1_0"/>
    <w:qFormat/>
    <w:rsid w:val="00177B61"/>
    <w:pPr>
      <w:autoSpaceDE w:val="0"/>
      <w:autoSpaceDN w:val="0"/>
      <w:adjustRightInd w:val="0"/>
    </w:pPr>
    <w:rPr>
      <w:rFonts w:ascii="Century Schoolbook" w:eastAsia="Times New Roman" w:hAnsi="Century Schoolbook"/>
      <w:sz w:val="22"/>
      <w:szCs w:val="24"/>
    </w:rPr>
  </w:style>
  <w:style w:type="paragraph" w:customStyle="1" w:styleId="ListParagraph20">
    <w:name w:val="List Paragraph_20"/>
    <w:basedOn w:val="Normal124"/>
    <w:uiPriority w:val="34"/>
    <w:qFormat/>
    <w:rsid w:val="008C2135"/>
    <w:pPr>
      <w:ind w:left="720"/>
      <w:contextualSpacing/>
    </w:pPr>
  </w:style>
  <w:style w:type="paragraph" w:customStyle="1" w:styleId="Footer14">
    <w:name w:val="Footer_14"/>
    <w:basedOn w:val="Normal125"/>
    <w:rsid w:val="00AA179B"/>
    <w:pPr>
      <w:tabs>
        <w:tab w:val="center" w:pos="4320"/>
        <w:tab w:val="right" w:pos="8640"/>
      </w:tabs>
    </w:pPr>
  </w:style>
  <w:style w:type="paragraph" w:customStyle="1" w:styleId="Normal125">
    <w:name w:val="Normal_125"/>
    <w:qFormat/>
    <w:rsid w:val="00AA179B"/>
    <w:pPr>
      <w:widowControl w:val="0"/>
    </w:pPr>
    <w:rPr>
      <w:rFonts w:ascii="Times New Roman" w:eastAsia="Times New Roman" w:hAnsi="Times New Roman" w:hint="cs"/>
      <w:sz w:val="24"/>
    </w:rPr>
  </w:style>
  <w:style w:type="character" w:customStyle="1" w:styleId="FootnoteReference3">
    <w:name w:val="Footnote Reference_3"/>
    <w:semiHidden/>
    <w:rsid w:val="00AA179B"/>
    <w:rPr>
      <w:rFonts w:ascii="Times New Roman" w:eastAsia="Times New Roman" w:hAnsi="Times New Roman"/>
    </w:rPr>
  </w:style>
  <w:style w:type="paragraph" w:customStyle="1" w:styleId="FootnoteText3">
    <w:name w:val="Footnote Text_3"/>
    <w:basedOn w:val="Normal125"/>
    <w:semiHidden/>
    <w:rsid w:val="00AA179B"/>
    <w:pPr>
      <w:autoSpaceDE w:val="0"/>
      <w:autoSpaceDN w:val="0"/>
    </w:pPr>
    <w:rPr>
      <w:sz w:val="20"/>
    </w:rPr>
  </w:style>
  <w:style w:type="paragraph" w:customStyle="1" w:styleId="Normal09">
    <w:name w:val="Normal_0_9"/>
    <w:qFormat/>
    <w:rsid w:val="000A40CB"/>
    <w:pPr>
      <w:widowControl w:val="0"/>
    </w:pPr>
    <w:rPr>
      <w:rFonts w:ascii="Times New Roman" w:eastAsia="Times New Roman" w:hAnsi="Times New Roman" w:hint="cs"/>
      <w:sz w:val="24"/>
    </w:rPr>
  </w:style>
  <w:style w:type="paragraph" w:customStyle="1" w:styleId="Normal126">
    <w:name w:val="Normal_1_2"/>
    <w:qFormat/>
    <w:rsid w:val="00B06CE5"/>
    <w:pPr>
      <w:widowControl w:val="0"/>
    </w:pPr>
    <w:rPr>
      <w:rFonts w:ascii="Courier" w:eastAsia="Times New Roman" w:hAnsi="Courier"/>
      <w:snapToGrid w:val="0"/>
      <w:sz w:val="24"/>
    </w:rPr>
  </w:style>
  <w:style w:type="paragraph" w:customStyle="1" w:styleId="Footer02">
    <w:name w:val="Footer_0_2"/>
    <w:basedOn w:val="Normal126"/>
    <w:rsid w:val="00AA179B"/>
    <w:pPr>
      <w:tabs>
        <w:tab w:val="center" w:pos="4320"/>
        <w:tab w:val="right" w:pos="8640"/>
      </w:tabs>
    </w:pPr>
  </w:style>
  <w:style w:type="paragraph" w:customStyle="1" w:styleId="Normal1260">
    <w:name w:val="Normal_126"/>
    <w:qFormat/>
    <w:rsid w:val="00063C8F"/>
    <w:rPr>
      <w:rFonts w:ascii="Times New Roman" w:eastAsia="Times New Roman" w:hAnsi="Times New Roman"/>
      <w:sz w:val="24"/>
      <w:szCs w:val="24"/>
    </w:rPr>
  </w:style>
  <w:style w:type="paragraph" w:customStyle="1" w:styleId="ListParagraph21">
    <w:name w:val="List Paragraph_21"/>
    <w:basedOn w:val="Normal1260"/>
    <w:uiPriority w:val="34"/>
    <w:qFormat/>
    <w:rsid w:val="00E512BE"/>
    <w:pPr>
      <w:ind w:left="720"/>
      <w:contextualSpacing/>
    </w:pPr>
  </w:style>
  <w:style w:type="character" w:customStyle="1" w:styleId="FootnoteReference4">
    <w:name w:val="Footnote Reference_4"/>
    <w:semiHidden/>
    <w:rsid w:val="00063C8F"/>
    <w:rPr>
      <w:rFonts w:ascii="Times New Roman" w:eastAsia="Times New Roman" w:hAnsi="Times New Roman"/>
      <w:vertAlign w:val="superscript"/>
    </w:rPr>
  </w:style>
  <w:style w:type="paragraph" w:customStyle="1" w:styleId="FootnoteText4">
    <w:name w:val="Footnote Text_4"/>
    <w:basedOn w:val="Normal1260"/>
    <w:semiHidden/>
    <w:rsid w:val="00063C8F"/>
    <w:rPr>
      <w:sz w:val="20"/>
      <w:szCs w:val="20"/>
    </w:rPr>
  </w:style>
  <w:style w:type="paragraph" w:customStyle="1" w:styleId="Header14">
    <w:name w:val="Header_14"/>
    <w:basedOn w:val="Normal127"/>
    <w:rsid w:val="00D35E95"/>
    <w:pPr>
      <w:tabs>
        <w:tab w:val="center" w:pos="4320"/>
        <w:tab w:val="right" w:pos="8640"/>
      </w:tabs>
    </w:pPr>
  </w:style>
  <w:style w:type="paragraph" w:customStyle="1" w:styleId="Normal127">
    <w:name w:val="Normal_127"/>
    <w:qFormat/>
    <w:rsid w:val="00D35E95"/>
    <w:pPr>
      <w:widowControl w:val="0"/>
    </w:pPr>
    <w:rPr>
      <w:rFonts w:ascii="Courier" w:eastAsia="Times New Roman" w:hAnsi="Courier"/>
      <w:sz w:val="24"/>
    </w:rPr>
  </w:style>
  <w:style w:type="character" w:styleId="Emphasis">
    <w:name w:val="Emphasis"/>
    <w:basedOn w:val="DefaultParagraphFont"/>
    <w:qFormat/>
    <w:rsid w:val="00A238D6"/>
    <w:rPr>
      <w:rFonts w:ascii="Courier" w:eastAsia="Times New Roman" w:hAnsi="Courier"/>
      <w:i/>
      <w:iCs/>
    </w:rPr>
  </w:style>
  <w:style w:type="paragraph" w:customStyle="1" w:styleId="Normal710">
    <w:name w:val="Normal_7_1"/>
    <w:qFormat/>
    <w:rsid w:val="005835CF"/>
    <w:pPr>
      <w:widowControl w:val="0"/>
      <w:spacing w:after="200" w:line="276" w:lineRule="auto"/>
    </w:pPr>
    <w:rPr>
      <w:rFonts w:ascii="Courier" w:hAnsi="Courier"/>
      <w:sz w:val="24"/>
      <w:szCs w:val="22"/>
    </w:rPr>
  </w:style>
  <w:style w:type="paragraph" w:customStyle="1" w:styleId="Header01">
    <w:name w:val="Header_0_1"/>
    <w:basedOn w:val="Normal0100"/>
    <w:link w:val="CharChar4"/>
    <w:uiPriority w:val="99"/>
    <w:rsid w:val="00DA36A3"/>
    <w:pPr>
      <w:tabs>
        <w:tab w:val="center" w:pos="4680"/>
        <w:tab w:val="right" w:pos="9360"/>
      </w:tabs>
    </w:pPr>
    <w:rPr>
      <w:rFonts w:eastAsia="Calibri"/>
    </w:rPr>
  </w:style>
  <w:style w:type="paragraph" w:customStyle="1" w:styleId="Normal0100">
    <w:name w:val="Normal_0_10"/>
    <w:uiPriority w:val="99"/>
    <w:rsid w:val="00DA36A3"/>
    <w:pPr>
      <w:spacing w:after="200" w:line="276" w:lineRule="auto"/>
    </w:pPr>
    <w:rPr>
      <w:rFonts w:eastAsia="Times New Roman" w:cs="Calibri"/>
    </w:rPr>
  </w:style>
  <w:style w:type="character" w:customStyle="1" w:styleId="CharChar4">
    <w:name w:val="Char Char4"/>
    <w:link w:val="Header01"/>
    <w:uiPriority w:val="99"/>
    <w:semiHidden/>
    <w:locked/>
    <w:rsid w:val="00DA36A3"/>
    <w:rPr>
      <w:sz w:val="22"/>
      <w:szCs w:val="22"/>
    </w:rPr>
  </w:style>
  <w:style w:type="character" w:customStyle="1" w:styleId="Emphasis00">
    <w:name w:val="Emphasis_0_0"/>
    <w:uiPriority w:val="99"/>
    <w:rsid w:val="00DA36A3"/>
    <w:rPr>
      <w:rFonts w:eastAsia="Times New Roman" w:cs="Calibri"/>
      <w:i/>
      <w:iCs/>
    </w:rPr>
  </w:style>
  <w:style w:type="paragraph" w:customStyle="1" w:styleId="Normal200">
    <w:name w:val="Normal_2_0"/>
    <w:uiPriority w:val="99"/>
    <w:rsid w:val="00DA36A3"/>
    <w:pPr>
      <w:widowControl w:val="0"/>
      <w:autoSpaceDE w:val="0"/>
      <w:autoSpaceDN w:val="0"/>
      <w:adjustRightInd w:val="0"/>
      <w:spacing w:after="200" w:line="276" w:lineRule="auto"/>
    </w:pPr>
    <w:rPr>
      <w:rFonts w:eastAsia="Times New Roman" w:cs="Calibri"/>
      <w:sz w:val="24"/>
      <w:szCs w:val="24"/>
    </w:rPr>
  </w:style>
  <w:style w:type="paragraph" w:customStyle="1" w:styleId="Normal128">
    <w:name w:val="Normal_128"/>
    <w:qFormat/>
    <w:rsid w:val="00DA36A3"/>
    <w:pPr>
      <w:spacing w:after="200" w:line="276" w:lineRule="auto"/>
    </w:pPr>
    <w:rPr>
      <w:rFonts w:eastAsia="Times New Roman" w:cs="Calibri"/>
    </w:rPr>
  </w:style>
  <w:style w:type="paragraph" w:customStyle="1" w:styleId="Normal310">
    <w:name w:val="Normal_3_1"/>
    <w:qFormat/>
    <w:rsid w:val="0031495C"/>
    <w:pPr>
      <w:autoSpaceDE w:val="0"/>
      <w:autoSpaceDN w:val="0"/>
      <w:adjustRightInd w:val="0"/>
      <w:spacing w:after="200" w:line="276" w:lineRule="auto"/>
    </w:pPr>
    <w:rPr>
      <w:rFonts w:eastAsia="Times New Roman"/>
      <w:sz w:val="22"/>
      <w:szCs w:val="22"/>
    </w:rPr>
  </w:style>
  <w:style w:type="paragraph" w:customStyle="1" w:styleId="Normal011">
    <w:name w:val="Normal_0_1_1"/>
    <w:qFormat/>
    <w:rsid w:val="0031495C"/>
    <w:pPr>
      <w:autoSpaceDE w:val="0"/>
      <w:autoSpaceDN w:val="0"/>
      <w:adjustRightInd w:val="0"/>
    </w:pPr>
    <w:rPr>
      <w:rFonts w:ascii="Century Schoolbook" w:eastAsia="Times New Roman" w:hAnsi="Century Schoolbook"/>
      <w:sz w:val="22"/>
      <w:szCs w:val="24"/>
    </w:rPr>
  </w:style>
  <w:style w:type="paragraph" w:customStyle="1" w:styleId="SingleSpace">
    <w:name w:val="Single Space"/>
    <w:basedOn w:val="Normal011"/>
    <w:uiPriority w:val="99"/>
    <w:rsid w:val="0031495C"/>
    <w:rPr>
      <w:rFonts w:ascii="Times New Roman" w:hAnsi="Times New Roman"/>
      <w:sz w:val="24"/>
    </w:rPr>
  </w:style>
  <w:style w:type="paragraph" w:customStyle="1" w:styleId="PlainText1">
    <w:name w:val="Plain Text_1"/>
    <w:basedOn w:val="Normal011"/>
    <w:link w:val="PlainTextChar1"/>
    <w:uiPriority w:val="99"/>
    <w:rsid w:val="0031495C"/>
    <w:rPr>
      <w:rFonts w:ascii="Cambria" w:hAnsi="Cambria"/>
      <w:sz w:val="21"/>
      <w:szCs w:val="21"/>
    </w:rPr>
  </w:style>
  <w:style w:type="character" w:customStyle="1" w:styleId="PlainTextChar1">
    <w:name w:val="Plain Text Char_1"/>
    <w:link w:val="PlainText1"/>
    <w:uiPriority w:val="99"/>
    <w:rsid w:val="0031495C"/>
    <w:rPr>
      <w:rFonts w:ascii="Cambria" w:hAnsi="Cambria" w:cs="Times New Roman"/>
      <w:sz w:val="21"/>
    </w:rPr>
  </w:style>
  <w:style w:type="paragraph" w:customStyle="1" w:styleId="Normal210">
    <w:name w:val="Normal_2_1"/>
    <w:qFormat/>
    <w:rsid w:val="00D4722A"/>
    <w:pPr>
      <w:widowControl w:val="0"/>
      <w:autoSpaceDE w:val="0"/>
      <w:autoSpaceDN w:val="0"/>
      <w:adjustRightInd w:val="0"/>
      <w:spacing w:after="200" w:line="276" w:lineRule="auto"/>
    </w:pPr>
    <w:rPr>
      <w:sz w:val="24"/>
      <w:szCs w:val="24"/>
    </w:rPr>
  </w:style>
  <w:style w:type="paragraph" w:customStyle="1" w:styleId="Default1">
    <w:name w:val="Default_1"/>
    <w:uiPriority w:val="99"/>
    <w:rsid w:val="0031495C"/>
    <w:pPr>
      <w:autoSpaceDE w:val="0"/>
      <w:autoSpaceDN w:val="0"/>
      <w:adjustRightInd w:val="0"/>
    </w:pPr>
    <w:rPr>
      <w:rFonts w:ascii="Times New Roman" w:eastAsia="Times New Roman" w:hAnsi="Times New Roman"/>
      <w:color w:val="000000"/>
      <w:sz w:val="24"/>
      <w:szCs w:val="24"/>
    </w:rPr>
  </w:style>
  <w:style w:type="paragraph" w:customStyle="1" w:styleId="Normal129">
    <w:name w:val="Normal_129"/>
    <w:qFormat/>
    <w:rsid w:val="00D360F8"/>
    <w:pPr>
      <w:spacing w:after="200" w:line="276" w:lineRule="auto"/>
    </w:pPr>
    <w:rPr>
      <w:sz w:val="22"/>
      <w:szCs w:val="22"/>
    </w:rPr>
  </w:style>
  <w:style w:type="paragraph" w:customStyle="1" w:styleId="Header15">
    <w:name w:val="Header_15"/>
    <w:basedOn w:val="Normal129"/>
    <w:link w:val="HeaderChar11"/>
    <w:uiPriority w:val="99"/>
    <w:rsid w:val="00BF3AC4"/>
    <w:pPr>
      <w:tabs>
        <w:tab w:val="center" w:pos="4680"/>
        <w:tab w:val="right" w:pos="9360"/>
      </w:tabs>
    </w:pPr>
  </w:style>
  <w:style w:type="character" w:customStyle="1" w:styleId="HeaderChar11">
    <w:name w:val="Header Char1"/>
    <w:basedOn w:val="DefaultParagraphFont"/>
    <w:link w:val="Header15"/>
    <w:uiPriority w:val="99"/>
    <w:semiHidden/>
    <w:rsid w:val="00BF3AC4"/>
    <w:rPr>
      <w:sz w:val="22"/>
      <w:szCs w:val="22"/>
    </w:rPr>
  </w:style>
  <w:style w:type="paragraph" w:customStyle="1" w:styleId="Footer03">
    <w:name w:val="Footer_0_3"/>
    <w:basedOn w:val="Normal310"/>
    <w:link w:val="FooterChar12"/>
    <w:uiPriority w:val="99"/>
    <w:rsid w:val="0031495C"/>
    <w:pPr>
      <w:tabs>
        <w:tab w:val="center" w:pos="4680"/>
        <w:tab w:val="right" w:pos="9360"/>
      </w:tabs>
    </w:pPr>
  </w:style>
  <w:style w:type="character" w:customStyle="1" w:styleId="FooterChar12">
    <w:name w:val="Footer Char_12"/>
    <w:link w:val="Footer03"/>
    <w:uiPriority w:val="99"/>
    <w:rsid w:val="0031495C"/>
    <w:rPr>
      <w:rFonts w:cs="Times New Roman"/>
      <w:sz w:val="22"/>
    </w:rPr>
  </w:style>
  <w:style w:type="paragraph" w:customStyle="1" w:styleId="Heading40">
    <w:name w:val="Heading 4_0"/>
    <w:basedOn w:val="Normal011"/>
    <w:next w:val="Normal011"/>
    <w:link w:val="Heading4Char0"/>
    <w:uiPriority w:val="99"/>
    <w:qFormat/>
    <w:rsid w:val="0031495C"/>
    <w:pPr>
      <w:keepNext/>
      <w:spacing w:before="240" w:after="60"/>
      <w:outlineLvl w:val="3"/>
    </w:pPr>
    <w:rPr>
      <w:rFonts w:ascii="Times New Roman" w:hAnsi="Times New Roman"/>
      <w:b/>
      <w:sz w:val="28"/>
      <w:szCs w:val="28"/>
    </w:rPr>
  </w:style>
  <w:style w:type="character" w:customStyle="1" w:styleId="Heading4Char0">
    <w:name w:val="Heading 4 Char_0"/>
    <w:link w:val="Heading40"/>
    <w:uiPriority w:val="9"/>
    <w:rsid w:val="0031495C"/>
    <w:rPr>
      <w:rFonts w:cs="Times New Roman"/>
      <w:b/>
      <w:sz w:val="28"/>
      <w:szCs w:val="28"/>
    </w:rPr>
  </w:style>
  <w:style w:type="table" w:styleId="TableGrid">
    <w:name w:val="Table Grid"/>
    <w:basedOn w:val="TableNormal"/>
    <w:uiPriority w:val="59"/>
    <w:rsid w:val="00BD4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Reference5">
    <w:name w:val="Footnote Reference_5"/>
    <w:uiPriority w:val="99"/>
    <w:rsid w:val="0031495C"/>
    <w:rPr>
      <w:rFonts w:eastAsia="Times New Roman" w:cs="Times New Roman"/>
      <w:vertAlign w:val="superscript"/>
    </w:rPr>
  </w:style>
  <w:style w:type="character" w:customStyle="1" w:styleId="Emphasis000">
    <w:name w:val="Emphasis_0_0_0"/>
    <w:basedOn w:val="DefaultParagraphFont"/>
    <w:uiPriority w:val="20"/>
    <w:qFormat/>
    <w:rsid w:val="00BE1091"/>
    <w:rPr>
      <w:i/>
      <w:iCs/>
    </w:rPr>
  </w:style>
  <w:style w:type="paragraph" w:customStyle="1" w:styleId="Normal0110">
    <w:name w:val="Normal_0_11"/>
    <w:qFormat/>
    <w:rsid w:val="00D360F8"/>
    <w:pPr>
      <w:spacing w:after="200" w:line="276" w:lineRule="auto"/>
    </w:pPr>
    <w:rPr>
      <w:sz w:val="22"/>
      <w:szCs w:val="22"/>
    </w:rPr>
  </w:style>
  <w:style w:type="paragraph" w:customStyle="1" w:styleId="BodyTextIndent20">
    <w:name w:val="Body Text Indent 2_0"/>
    <w:basedOn w:val="Normal210"/>
    <w:link w:val="BodyTextIndent2Char"/>
    <w:uiPriority w:val="99"/>
    <w:rsid w:val="00D4722A"/>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1440" w:hanging="720"/>
      <w:jc w:val="both"/>
    </w:pPr>
    <w:rPr>
      <w:rFonts w:ascii="Arial" w:hAnsi="Arial" w:cs="Arial"/>
    </w:rPr>
  </w:style>
  <w:style w:type="character" w:customStyle="1" w:styleId="BodyTextIndent2Char">
    <w:name w:val="Body Text Indent 2 Char"/>
    <w:basedOn w:val="DefaultParagraphFont"/>
    <w:link w:val="BodyTextIndent20"/>
    <w:uiPriority w:val="99"/>
    <w:semiHidden/>
    <w:locked/>
    <w:rsid w:val="00993D01"/>
    <w:rPr>
      <w:sz w:val="24"/>
      <w:szCs w:val="24"/>
    </w:rPr>
  </w:style>
  <w:style w:type="paragraph" w:customStyle="1" w:styleId="PlainText00">
    <w:name w:val="Plain Text_0_0"/>
    <w:basedOn w:val="Normal210"/>
    <w:link w:val="PlainTextChar00"/>
    <w:uiPriority w:val="99"/>
    <w:unhideWhenUsed/>
    <w:rsid w:val="00537E22"/>
    <w:pPr>
      <w:widowControl/>
      <w:autoSpaceDE/>
      <w:autoSpaceDN/>
      <w:adjustRightInd/>
    </w:pPr>
    <w:rPr>
      <w:rFonts w:ascii="Consolas" w:hAnsi="Consolas"/>
      <w:sz w:val="21"/>
      <w:szCs w:val="21"/>
    </w:rPr>
  </w:style>
  <w:style w:type="character" w:customStyle="1" w:styleId="PlainTextChar00">
    <w:name w:val="Plain Text Char_0_0"/>
    <w:basedOn w:val="DefaultParagraphFont"/>
    <w:link w:val="PlainText00"/>
    <w:uiPriority w:val="99"/>
    <w:rsid w:val="00537E22"/>
    <w:rPr>
      <w:rFonts w:ascii="Consolas" w:eastAsia="Calibri" w:hAnsi="Consolas" w:cs="Times New Roman"/>
      <w:sz w:val="21"/>
      <w:szCs w:val="21"/>
    </w:rPr>
  </w:style>
  <w:style w:type="paragraph" w:customStyle="1" w:styleId="Style10">
    <w:name w:val="Style 1_0"/>
    <w:basedOn w:val="Normal210"/>
    <w:uiPriority w:val="99"/>
    <w:rsid w:val="00896625"/>
    <w:pPr>
      <w:adjustRightInd/>
      <w:ind w:left="180"/>
    </w:pPr>
    <w:rPr>
      <w:sz w:val="20"/>
      <w:szCs w:val="20"/>
    </w:rPr>
  </w:style>
  <w:style w:type="paragraph" w:customStyle="1" w:styleId="Normal410">
    <w:name w:val="Normal_4_1"/>
    <w:qFormat/>
    <w:rsid w:val="005D1564"/>
    <w:pPr>
      <w:spacing w:after="200" w:line="276" w:lineRule="auto"/>
    </w:pPr>
    <w:rPr>
      <w:sz w:val="22"/>
      <w:szCs w:val="22"/>
    </w:rPr>
  </w:style>
  <w:style w:type="paragraph" w:styleId="BlockText">
    <w:name w:val="Block Text"/>
    <w:basedOn w:val="Normal210"/>
    <w:uiPriority w:val="99"/>
    <w:rsid w:val="00673395"/>
    <w:pPr>
      <w:widowControl/>
      <w:autoSpaceDE/>
      <w:autoSpaceDN/>
      <w:adjustRightInd/>
      <w:spacing w:after="240" w:line="480" w:lineRule="auto"/>
      <w:ind w:left="1440" w:hanging="720"/>
    </w:pPr>
  </w:style>
  <w:style w:type="paragraph" w:customStyle="1" w:styleId="Header16">
    <w:name w:val="Header_16"/>
    <w:basedOn w:val="Normal130"/>
    <w:rsid w:val="00AA179B"/>
    <w:pPr>
      <w:tabs>
        <w:tab w:val="center" w:pos="4320"/>
        <w:tab w:val="right" w:pos="8640"/>
      </w:tabs>
    </w:pPr>
    <w:rPr>
      <w:rFonts w:ascii="Times New Roman" w:eastAsia="Times New Roman" w:hAnsi="Times New Roman"/>
    </w:rPr>
  </w:style>
  <w:style w:type="paragraph" w:customStyle="1" w:styleId="Normal130">
    <w:name w:val="Normal_130"/>
    <w:qFormat/>
    <w:rsid w:val="00AA179B"/>
    <w:pPr>
      <w:widowControl w:val="0"/>
    </w:pPr>
    <w:rPr>
      <w:rFonts w:hint="cs"/>
      <w:sz w:val="24"/>
    </w:rPr>
  </w:style>
  <w:style w:type="paragraph" w:customStyle="1" w:styleId="Normal131">
    <w:name w:val="Normal_1_3"/>
    <w:qFormat/>
    <w:rsid w:val="00B06CE5"/>
    <w:pPr>
      <w:widowControl w:val="0"/>
    </w:pPr>
    <w:rPr>
      <w:rFonts w:ascii="Courier" w:eastAsia="Times New Roman" w:hAnsi="Courier"/>
      <w:snapToGrid w:val="0"/>
      <w:sz w:val="24"/>
    </w:rPr>
  </w:style>
  <w:style w:type="paragraph" w:customStyle="1" w:styleId="Footer15">
    <w:name w:val="Footer_15"/>
    <w:basedOn w:val="Normal130"/>
    <w:rsid w:val="00AA179B"/>
    <w:pPr>
      <w:tabs>
        <w:tab w:val="center" w:pos="4320"/>
        <w:tab w:val="right" w:pos="8640"/>
      </w:tabs>
    </w:pPr>
    <w:rPr>
      <w:rFonts w:ascii="Times New Roman" w:eastAsia="Times New Roman" w:hAnsi="Times New Roman"/>
    </w:rPr>
  </w:style>
  <w:style w:type="paragraph" w:customStyle="1" w:styleId="Footer04">
    <w:name w:val="Footer_0_4"/>
    <w:basedOn w:val="Normal131"/>
    <w:rsid w:val="00AA179B"/>
    <w:pPr>
      <w:tabs>
        <w:tab w:val="center" w:pos="4320"/>
        <w:tab w:val="right" w:pos="8640"/>
      </w:tabs>
    </w:pPr>
  </w:style>
  <w:style w:type="paragraph" w:customStyle="1" w:styleId="TOCHeading000">
    <w:name w:val="TOC Heading_0_0"/>
    <w:basedOn w:val="Heading100"/>
    <w:next w:val="Normal131"/>
    <w:uiPriority w:val="39"/>
    <w:qFormat/>
    <w:rsid w:val="00661210"/>
    <w:pPr>
      <w:keepLines/>
      <w:spacing w:before="480" w:line="276" w:lineRule="auto"/>
      <w:jc w:val="left"/>
      <w:outlineLvl w:val="9"/>
    </w:pPr>
    <w:rPr>
      <w:rFonts w:ascii="Cambria" w:hAnsi="Cambria"/>
      <w:b/>
      <w:bCs/>
      <w:color w:val="365F91"/>
      <w:szCs w:val="28"/>
    </w:rPr>
  </w:style>
  <w:style w:type="paragraph" w:customStyle="1" w:styleId="Heading100">
    <w:name w:val="Heading 1_0_0"/>
    <w:basedOn w:val="Normal131"/>
    <w:next w:val="Normal131"/>
    <w:qFormat/>
    <w:rsid w:val="00AA179B"/>
    <w:pPr>
      <w:keepNext/>
      <w:widowControl/>
      <w:jc w:val="center"/>
      <w:outlineLvl w:val="0"/>
    </w:pPr>
    <w:rPr>
      <w:rFonts w:ascii="Times New Roman" w:hAnsi="Times New Roman"/>
      <w:snapToGrid/>
      <w:sz w:val="28"/>
    </w:rPr>
  </w:style>
  <w:style w:type="character" w:customStyle="1" w:styleId="FootnoteReference01">
    <w:name w:val="Footnote Reference_0_1"/>
    <w:semiHidden/>
    <w:rsid w:val="00AA179B"/>
    <w:rPr>
      <w:rFonts w:ascii="Courier" w:eastAsia="Times New Roman" w:hAnsi="Courier"/>
    </w:rPr>
  </w:style>
  <w:style w:type="paragraph" w:customStyle="1" w:styleId="FootnoteText01">
    <w:name w:val="Footnote Text_0_1"/>
    <w:basedOn w:val="Normal131"/>
    <w:semiHidden/>
    <w:rsid w:val="00AA179B"/>
    <w:rPr>
      <w:sz w:val="20"/>
    </w:rPr>
  </w:style>
  <w:style w:type="character" w:customStyle="1" w:styleId="Hyperlink01">
    <w:name w:val="Hyperlink_0_1"/>
    <w:uiPriority w:val="99"/>
    <w:unhideWhenUsed/>
    <w:rsid w:val="00661210"/>
    <w:rPr>
      <w:rFonts w:ascii="Courier" w:eastAsia="Times New Roman" w:hAnsi="Courier"/>
      <w:color w:val="0000FF"/>
      <w:u w:val="single"/>
    </w:rPr>
  </w:style>
  <w:style w:type="paragraph" w:customStyle="1" w:styleId="Footer16">
    <w:name w:val="Footer_16"/>
    <w:basedOn w:val="Normal1310"/>
    <w:link w:val="FooterChar13"/>
    <w:uiPriority w:val="99"/>
    <w:unhideWhenUsed/>
    <w:rsid w:val="003805AA"/>
    <w:pPr>
      <w:tabs>
        <w:tab w:val="center" w:pos="4680"/>
        <w:tab w:val="right" w:pos="9360"/>
      </w:tabs>
    </w:pPr>
  </w:style>
  <w:style w:type="paragraph" w:customStyle="1" w:styleId="Normal1310">
    <w:name w:val="Normal_131"/>
    <w:qFormat/>
    <w:pPr>
      <w:spacing w:after="200" w:line="276" w:lineRule="auto"/>
    </w:pPr>
    <w:rPr>
      <w:rFonts w:eastAsia="Times New Roman"/>
      <w:sz w:val="22"/>
      <w:szCs w:val="22"/>
    </w:rPr>
  </w:style>
  <w:style w:type="character" w:customStyle="1" w:styleId="FooterChar13">
    <w:name w:val="Footer Char_13"/>
    <w:link w:val="Footer16"/>
    <w:uiPriority w:val="99"/>
    <w:locked/>
    <w:rsid w:val="003805AA"/>
    <w:rPr>
      <w:rFonts w:cs="Times New Roman"/>
    </w:rPr>
  </w:style>
  <w:style w:type="paragraph" w:customStyle="1" w:styleId="TOCHeading1">
    <w:name w:val="TOC Heading_1"/>
    <w:basedOn w:val="Heading13"/>
    <w:next w:val="Normal1310"/>
    <w:uiPriority w:val="39"/>
    <w:semiHidden/>
    <w:unhideWhenUsed/>
    <w:qFormat/>
    <w:rsid w:val="00001457"/>
    <w:pPr>
      <w:keepLines/>
      <w:spacing w:before="480" w:after="0"/>
      <w:outlineLvl w:val="9"/>
    </w:pPr>
    <w:rPr>
      <w:color w:val="365F91"/>
      <w:kern w:val="0"/>
      <w:sz w:val="28"/>
      <w:szCs w:val="28"/>
      <w:lang w:eastAsia="ja-JP"/>
    </w:rPr>
  </w:style>
  <w:style w:type="paragraph" w:customStyle="1" w:styleId="Heading13">
    <w:name w:val="Heading 1_3"/>
    <w:basedOn w:val="Normal1310"/>
    <w:next w:val="Normal1310"/>
    <w:link w:val="Heading1Char3"/>
    <w:uiPriority w:val="9"/>
    <w:qFormat/>
    <w:rsid w:val="00001457"/>
    <w:pPr>
      <w:keepNext/>
      <w:spacing w:before="240" w:after="60"/>
      <w:outlineLvl w:val="0"/>
    </w:pPr>
    <w:rPr>
      <w:rFonts w:ascii="Cambria" w:hAnsi="Cambria"/>
      <w:b/>
      <w:bCs/>
      <w:kern w:val="32"/>
      <w:sz w:val="32"/>
      <w:szCs w:val="32"/>
    </w:rPr>
  </w:style>
  <w:style w:type="character" w:customStyle="1" w:styleId="Heading1Char3">
    <w:name w:val="Heading 1 Char_3"/>
    <w:link w:val="Heading13"/>
    <w:uiPriority w:val="9"/>
    <w:rsid w:val="00001457"/>
    <w:rPr>
      <w:rFonts w:ascii="Cambria" w:eastAsia="Times New Roman" w:hAnsi="Cambria" w:cs="Times New Roman"/>
      <w:b/>
      <w:bCs/>
      <w:kern w:val="32"/>
      <w:sz w:val="32"/>
      <w:szCs w:val="32"/>
    </w:rPr>
  </w:style>
  <w:style w:type="character" w:customStyle="1" w:styleId="Hyperlink3">
    <w:name w:val="Hyperlink_3"/>
    <w:uiPriority w:val="99"/>
    <w:unhideWhenUsed/>
    <w:rsid w:val="00001457"/>
    <w:rPr>
      <w:rFonts w:eastAsia="Times New Roman"/>
      <w:color w:val="0000FF"/>
      <w:u w:val="single"/>
    </w:rPr>
  </w:style>
  <w:style w:type="paragraph" w:customStyle="1" w:styleId="TOC11">
    <w:name w:val="TOC 1_1"/>
    <w:basedOn w:val="Normal1310"/>
    <w:next w:val="Normal1310"/>
    <w:uiPriority w:val="39"/>
    <w:unhideWhenUsed/>
    <w:rsid w:val="00001457"/>
  </w:style>
  <w:style w:type="paragraph" w:customStyle="1" w:styleId="TOC20">
    <w:name w:val="TOC 2_0"/>
    <w:basedOn w:val="Normal1310"/>
    <w:next w:val="Normal1310"/>
    <w:uiPriority w:val="39"/>
    <w:unhideWhenUsed/>
    <w:rsid w:val="00001457"/>
    <w:pPr>
      <w:ind w:left="220"/>
    </w:pPr>
  </w:style>
  <w:style w:type="paragraph" w:styleId="TOC3">
    <w:name w:val="toc 3"/>
    <w:basedOn w:val="Normal1310"/>
    <w:next w:val="Normal1310"/>
    <w:uiPriority w:val="39"/>
    <w:unhideWhenUsed/>
    <w:rsid w:val="009B3E48"/>
    <w:pPr>
      <w:ind w:left="440"/>
    </w:pPr>
  </w:style>
  <w:style w:type="paragraph" w:customStyle="1" w:styleId="OutlineEL1">
    <w:name w:val="OutlineE_L1"/>
    <w:basedOn w:val="Normal1310"/>
    <w:link w:val="OutlineEL1Char"/>
    <w:rsid w:val="00F7419C"/>
    <w:pPr>
      <w:numPr>
        <w:numId w:val="103"/>
      </w:numPr>
      <w:spacing w:after="240" w:line="240" w:lineRule="auto"/>
      <w:outlineLvl w:val="0"/>
    </w:pPr>
    <w:rPr>
      <w:szCs w:val="20"/>
    </w:rPr>
  </w:style>
  <w:style w:type="paragraph" w:customStyle="1" w:styleId="OutlineEL2">
    <w:name w:val="OutlineE_L2"/>
    <w:basedOn w:val="OutlineEL1"/>
    <w:link w:val="OutlineEL2Char"/>
    <w:rsid w:val="00F7419C"/>
    <w:pPr>
      <w:numPr>
        <w:ilvl w:val="1"/>
      </w:numPr>
      <w:outlineLvl w:val="1"/>
    </w:pPr>
  </w:style>
  <w:style w:type="character" w:customStyle="1" w:styleId="OutlineEL2Char">
    <w:name w:val="OutlineE_L2 Char"/>
    <w:link w:val="OutlineEL2"/>
    <w:locked/>
    <w:rsid w:val="00F7419C"/>
    <w:rPr>
      <w:rFonts w:eastAsia="Times New Roman"/>
      <w:sz w:val="22"/>
    </w:rPr>
  </w:style>
  <w:style w:type="paragraph" w:customStyle="1" w:styleId="OutlineEL3">
    <w:name w:val="OutlineE_L3"/>
    <w:basedOn w:val="OutlineEL2"/>
    <w:link w:val="OutlineEL3Char"/>
    <w:rsid w:val="00F7419C"/>
    <w:pPr>
      <w:numPr>
        <w:ilvl w:val="2"/>
      </w:numPr>
      <w:outlineLvl w:val="2"/>
    </w:pPr>
  </w:style>
  <w:style w:type="character" w:customStyle="1" w:styleId="OutlineEL3Char">
    <w:name w:val="OutlineE_L3 Char"/>
    <w:link w:val="OutlineEL3"/>
    <w:locked/>
    <w:rsid w:val="00F7419C"/>
    <w:rPr>
      <w:rFonts w:eastAsia="Times New Roman"/>
      <w:sz w:val="22"/>
    </w:rPr>
  </w:style>
  <w:style w:type="paragraph" w:customStyle="1" w:styleId="OutlineEL4">
    <w:name w:val="OutlineE_L4"/>
    <w:basedOn w:val="OutlineEL3"/>
    <w:link w:val="OutlineEL4Char"/>
    <w:rsid w:val="00F7419C"/>
    <w:pPr>
      <w:numPr>
        <w:ilvl w:val="3"/>
      </w:numPr>
      <w:outlineLvl w:val="3"/>
    </w:pPr>
  </w:style>
  <w:style w:type="character" w:customStyle="1" w:styleId="OutlineEL4Char">
    <w:name w:val="OutlineE_L4 Char"/>
    <w:link w:val="OutlineEL4"/>
    <w:locked/>
    <w:rsid w:val="00F7419C"/>
    <w:rPr>
      <w:rFonts w:eastAsia="Times New Roman"/>
      <w:sz w:val="22"/>
    </w:rPr>
  </w:style>
  <w:style w:type="paragraph" w:customStyle="1" w:styleId="OutlineEL5">
    <w:name w:val="OutlineE_L5"/>
    <w:basedOn w:val="OutlineEL4"/>
    <w:link w:val="OutlineEL5Char"/>
    <w:rsid w:val="00F7419C"/>
    <w:pPr>
      <w:numPr>
        <w:ilvl w:val="4"/>
      </w:numPr>
      <w:outlineLvl w:val="4"/>
    </w:pPr>
  </w:style>
  <w:style w:type="character" w:customStyle="1" w:styleId="OutlineEL5Char">
    <w:name w:val="OutlineE_L5 Char"/>
    <w:link w:val="OutlineEL5"/>
    <w:locked/>
    <w:rsid w:val="00F7419C"/>
    <w:rPr>
      <w:rFonts w:eastAsia="Times New Roman"/>
      <w:sz w:val="22"/>
    </w:rPr>
  </w:style>
  <w:style w:type="paragraph" w:customStyle="1" w:styleId="OutlineEL6">
    <w:name w:val="OutlineE_L6"/>
    <w:basedOn w:val="OutlineEL5"/>
    <w:link w:val="OutlineEL6Char"/>
    <w:rsid w:val="00F7419C"/>
    <w:pPr>
      <w:numPr>
        <w:ilvl w:val="5"/>
      </w:numPr>
      <w:outlineLvl w:val="5"/>
    </w:pPr>
  </w:style>
  <w:style w:type="character" w:customStyle="1" w:styleId="OutlineEL6Char">
    <w:name w:val="OutlineE_L6 Char"/>
    <w:link w:val="OutlineEL6"/>
    <w:locked/>
    <w:rsid w:val="00F7419C"/>
    <w:rPr>
      <w:rFonts w:eastAsia="Times New Roman"/>
      <w:sz w:val="22"/>
    </w:rPr>
  </w:style>
  <w:style w:type="paragraph" w:customStyle="1" w:styleId="OutlineEL7">
    <w:name w:val="OutlineE_L7"/>
    <w:basedOn w:val="OutlineEL6"/>
    <w:link w:val="OutlineEL7Char"/>
    <w:rsid w:val="00F7419C"/>
    <w:pPr>
      <w:numPr>
        <w:ilvl w:val="6"/>
      </w:numPr>
      <w:outlineLvl w:val="6"/>
    </w:pPr>
  </w:style>
  <w:style w:type="character" w:customStyle="1" w:styleId="OutlineEL7Char">
    <w:name w:val="OutlineE_L7 Char"/>
    <w:link w:val="OutlineEL7"/>
    <w:locked/>
    <w:rsid w:val="00F7419C"/>
    <w:rPr>
      <w:rFonts w:eastAsia="Times New Roman"/>
      <w:sz w:val="22"/>
    </w:rPr>
  </w:style>
  <w:style w:type="paragraph" w:customStyle="1" w:styleId="OutlineEL8">
    <w:name w:val="OutlineE_L8"/>
    <w:basedOn w:val="OutlineEL7"/>
    <w:link w:val="OutlineEL8Char"/>
    <w:rsid w:val="00F7419C"/>
    <w:pPr>
      <w:numPr>
        <w:ilvl w:val="7"/>
      </w:numPr>
      <w:outlineLvl w:val="7"/>
    </w:pPr>
  </w:style>
  <w:style w:type="character" w:customStyle="1" w:styleId="OutlineEL8Char">
    <w:name w:val="OutlineE_L8 Char"/>
    <w:link w:val="OutlineEL8"/>
    <w:locked/>
    <w:rsid w:val="00F7419C"/>
    <w:rPr>
      <w:rFonts w:eastAsia="Times New Roman"/>
      <w:sz w:val="22"/>
    </w:rPr>
  </w:style>
  <w:style w:type="paragraph" w:customStyle="1" w:styleId="OutlineEL9">
    <w:name w:val="OutlineE_L9"/>
    <w:basedOn w:val="OutlineEL8"/>
    <w:link w:val="OutlineEL9Char"/>
    <w:rsid w:val="00F7419C"/>
    <w:pPr>
      <w:numPr>
        <w:ilvl w:val="8"/>
      </w:numPr>
      <w:outlineLvl w:val="8"/>
    </w:pPr>
  </w:style>
  <w:style w:type="character" w:customStyle="1" w:styleId="OutlineEL9Char">
    <w:name w:val="OutlineE_L9 Char"/>
    <w:link w:val="OutlineEL9"/>
    <w:locked/>
    <w:rsid w:val="00F7419C"/>
    <w:rPr>
      <w:rFonts w:eastAsia="Times New Roman"/>
      <w:sz w:val="22"/>
    </w:rPr>
  </w:style>
  <w:style w:type="character" w:customStyle="1" w:styleId="OutlineEL1Char">
    <w:name w:val="OutlineE_L1 Char"/>
    <w:link w:val="OutlineEL1"/>
    <w:locked/>
    <w:rsid w:val="00F7419C"/>
    <w:rPr>
      <w:rFonts w:eastAsia="Times New Roman"/>
      <w:sz w:val="22"/>
    </w:rPr>
  </w:style>
  <w:style w:type="paragraph" w:customStyle="1" w:styleId="Normal012">
    <w:name w:val="Normal_0_1_2"/>
    <w:qFormat/>
    <w:rsid w:val="004C39B7"/>
    <w:pPr>
      <w:autoSpaceDE w:val="0"/>
      <w:autoSpaceDN w:val="0"/>
      <w:adjustRightInd w:val="0"/>
    </w:pPr>
    <w:rPr>
      <w:rFonts w:ascii="Century Schoolbook" w:eastAsia="Times New Roman" w:hAnsi="Century Schoolbook"/>
      <w:sz w:val="22"/>
      <w:szCs w:val="24"/>
    </w:rPr>
  </w:style>
  <w:style w:type="paragraph" w:customStyle="1" w:styleId="Header17">
    <w:name w:val="Header_17"/>
    <w:basedOn w:val="Normal132"/>
    <w:link w:val="HeaderChar110"/>
    <w:uiPriority w:val="99"/>
    <w:unhideWhenUsed/>
    <w:rsid w:val="00A32A99"/>
    <w:pPr>
      <w:tabs>
        <w:tab w:val="center" w:pos="4680"/>
        <w:tab w:val="right" w:pos="9360"/>
      </w:tabs>
    </w:pPr>
  </w:style>
  <w:style w:type="paragraph" w:customStyle="1" w:styleId="Normal132">
    <w:name w:val="Normal_132"/>
    <w:qFormat/>
    <w:rPr>
      <w:rFonts w:eastAsia="Times New Roman"/>
    </w:rPr>
  </w:style>
  <w:style w:type="character" w:customStyle="1" w:styleId="HeaderChar110">
    <w:name w:val="Header Char_11"/>
    <w:basedOn w:val="DefaultParagraphFont"/>
    <w:link w:val="Header17"/>
    <w:uiPriority w:val="99"/>
    <w:rsid w:val="00A32A99"/>
  </w:style>
  <w:style w:type="paragraph" w:customStyle="1" w:styleId="Footer17">
    <w:name w:val="Footer_17"/>
    <w:basedOn w:val="Normal132"/>
    <w:link w:val="FooterChar14"/>
    <w:uiPriority w:val="99"/>
    <w:unhideWhenUsed/>
    <w:rsid w:val="00A32A99"/>
    <w:pPr>
      <w:tabs>
        <w:tab w:val="center" w:pos="4680"/>
        <w:tab w:val="right" w:pos="9360"/>
      </w:tabs>
    </w:pPr>
  </w:style>
  <w:style w:type="character" w:customStyle="1" w:styleId="FooterChar14">
    <w:name w:val="Footer Char_14"/>
    <w:basedOn w:val="DefaultParagraphFont"/>
    <w:link w:val="Footer17"/>
    <w:uiPriority w:val="99"/>
    <w:rsid w:val="00A32A99"/>
  </w:style>
  <w:style w:type="paragraph" w:customStyle="1" w:styleId="Header18">
    <w:name w:val="Header_18"/>
    <w:basedOn w:val="Normal133"/>
    <w:link w:val="HeaderChar12"/>
    <w:uiPriority w:val="99"/>
    <w:unhideWhenUsed/>
    <w:rsid w:val="00BF3AC4"/>
    <w:pPr>
      <w:tabs>
        <w:tab w:val="center" w:pos="4680"/>
        <w:tab w:val="right" w:pos="9360"/>
      </w:tabs>
    </w:pPr>
  </w:style>
  <w:style w:type="paragraph" w:customStyle="1" w:styleId="Normal133">
    <w:name w:val="Normal_133"/>
    <w:qFormat/>
    <w:rsid w:val="00D360F8"/>
    <w:pPr>
      <w:spacing w:after="200" w:line="276" w:lineRule="auto"/>
    </w:pPr>
    <w:rPr>
      <w:sz w:val="22"/>
      <w:szCs w:val="22"/>
    </w:rPr>
  </w:style>
  <w:style w:type="character" w:customStyle="1" w:styleId="HeaderChar12">
    <w:name w:val="Header Char_12"/>
    <w:link w:val="Header18"/>
    <w:uiPriority w:val="99"/>
    <w:rsid w:val="00BF3AC4"/>
    <w:rPr>
      <w:sz w:val="22"/>
      <w:szCs w:val="22"/>
    </w:rPr>
  </w:style>
  <w:style w:type="paragraph" w:customStyle="1" w:styleId="Normal0120">
    <w:name w:val="Normal_0_12"/>
    <w:qFormat/>
    <w:rsid w:val="00AD30BA"/>
    <w:rPr>
      <w:rFonts w:eastAsia="Times New Roman"/>
      <w:sz w:val="24"/>
      <w:szCs w:val="24"/>
    </w:rPr>
  </w:style>
  <w:style w:type="paragraph" w:customStyle="1" w:styleId="Footer18">
    <w:name w:val="Footer_18"/>
    <w:basedOn w:val="Normal133"/>
    <w:link w:val="FooterChar15"/>
    <w:uiPriority w:val="99"/>
    <w:unhideWhenUsed/>
    <w:rsid w:val="00BF3AC4"/>
    <w:pPr>
      <w:tabs>
        <w:tab w:val="center" w:pos="4680"/>
        <w:tab w:val="right" w:pos="9360"/>
      </w:tabs>
    </w:pPr>
  </w:style>
  <w:style w:type="character" w:customStyle="1" w:styleId="FooterChar15">
    <w:name w:val="Footer Char_15"/>
    <w:link w:val="Footer18"/>
    <w:uiPriority w:val="99"/>
    <w:rsid w:val="00BF3AC4"/>
    <w:rPr>
      <w:sz w:val="22"/>
      <w:szCs w:val="22"/>
    </w:rPr>
  </w:style>
  <w:style w:type="paragraph" w:customStyle="1" w:styleId="Style12">
    <w:name w:val="Style 12"/>
    <w:basedOn w:val="Normal0120"/>
    <w:rsid w:val="00AD30BA"/>
    <w:pPr>
      <w:widowControl w:val="0"/>
      <w:autoSpaceDE w:val="0"/>
      <w:autoSpaceDN w:val="0"/>
      <w:spacing w:before="252"/>
      <w:jc w:val="center"/>
    </w:pPr>
  </w:style>
  <w:style w:type="paragraph" w:customStyle="1" w:styleId="Style13">
    <w:name w:val="Style 13"/>
    <w:basedOn w:val="Normal0120"/>
    <w:rsid w:val="00701BCA"/>
    <w:pPr>
      <w:widowControl w:val="0"/>
      <w:autoSpaceDE w:val="0"/>
      <w:autoSpaceDN w:val="0"/>
      <w:spacing w:after="216" w:line="480" w:lineRule="auto"/>
      <w:ind w:left="1728" w:right="72" w:hanging="1728"/>
    </w:pPr>
  </w:style>
  <w:style w:type="paragraph" w:customStyle="1" w:styleId="Style2">
    <w:name w:val="Style 2"/>
    <w:basedOn w:val="Normal0120"/>
    <w:rsid w:val="00701BCA"/>
    <w:pPr>
      <w:widowControl w:val="0"/>
      <w:autoSpaceDE w:val="0"/>
      <w:autoSpaceDN w:val="0"/>
      <w:spacing w:line="480" w:lineRule="auto"/>
      <w:jc w:val="center"/>
    </w:pPr>
  </w:style>
  <w:style w:type="paragraph" w:customStyle="1" w:styleId="Style11">
    <w:name w:val="Style 11"/>
    <w:basedOn w:val="Normal0120"/>
    <w:rsid w:val="00701BCA"/>
    <w:pPr>
      <w:widowControl w:val="0"/>
      <w:autoSpaceDE w:val="0"/>
      <w:autoSpaceDN w:val="0"/>
      <w:spacing w:before="252"/>
      <w:ind w:left="792"/>
    </w:pPr>
  </w:style>
  <w:style w:type="paragraph" w:customStyle="1" w:styleId="Style16">
    <w:name w:val="Style 16"/>
    <w:basedOn w:val="Normal0120"/>
    <w:rsid w:val="000A293E"/>
    <w:pPr>
      <w:widowControl w:val="0"/>
      <w:autoSpaceDE w:val="0"/>
      <w:autoSpaceDN w:val="0"/>
      <w:spacing w:line="480" w:lineRule="auto"/>
      <w:ind w:right="144" w:firstLine="576"/>
      <w:jc w:val="both"/>
    </w:pPr>
  </w:style>
  <w:style w:type="paragraph" w:customStyle="1" w:styleId="Style9">
    <w:name w:val="Style 9"/>
    <w:basedOn w:val="Normal0120"/>
    <w:rsid w:val="000A293E"/>
    <w:pPr>
      <w:widowControl w:val="0"/>
      <w:autoSpaceDE w:val="0"/>
      <w:autoSpaceDN w:val="0"/>
      <w:spacing w:after="144"/>
      <w:jc w:val="right"/>
    </w:pPr>
  </w:style>
  <w:style w:type="paragraph" w:customStyle="1" w:styleId="Style18">
    <w:name w:val="Style 18"/>
    <w:basedOn w:val="Normal0120"/>
    <w:rsid w:val="000A293E"/>
    <w:pPr>
      <w:widowControl w:val="0"/>
      <w:tabs>
        <w:tab w:val="left" w:pos="720"/>
      </w:tabs>
      <w:autoSpaceDE w:val="0"/>
      <w:autoSpaceDN w:val="0"/>
      <w:spacing w:before="180"/>
      <w:ind w:left="72"/>
    </w:pPr>
  </w:style>
  <w:style w:type="character" w:customStyle="1" w:styleId="FootnoteReference6">
    <w:name w:val="Footnote Reference_6"/>
    <w:semiHidden/>
    <w:rsid w:val="00B852B5"/>
  </w:style>
  <w:style w:type="paragraph" w:customStyle="1" w:styleId="FootnoteText5">
    <w:name w:val="Footnote Text_5"/>
    <w:basedOn w:val="Normal0120"/>
    <w:link w:val="FootnoteTextChar1"/>
    <w:semiHidden/>
    <w:rsid w:val="00B852B5"/>
    <w:rPr>
      <w:sz w:val="20"/>
      <w:szCs w:val="20"/>
    </w:rPr>
  </w:style>
  <w:style w:type="character" w:customStyle="1" w:styleId="FootnoteTextChar1">
    <w:name w:val="Footnote Text Char_1"/>
    <w:basedOn w:val="DefaultParagraphFont"/>
    <w:link w:val="FootnoteText5"/>
    <w:semiHidden/>
    <w:rsid w:val="00B852B5"/>
    <w:rPr>
      <w:rFonts w:eastAsia="Times New Roman"/>
    </w:rPr>
  </w:style>
  <w:style w:type="character" w:customStyle="1" w:styleId="Hyperlink4">
    <w:name w:val="Hyperlink_4"/>
    <w:uiPriority w:val="99"/>
    <w:unhideWhenUsed/>
    <w:rsid w:val="00A34356"/>
    <w:rPr>
      <w:color w:val="0000FF"/>
      <w:u w:val="single"/>
    </w:rPr>
  </w:style>
  <w:style w:type="paragraph" w:customStyle="1" w:styleId="Style22">
    <w:name w:val="Style 22"/>
    <w:basedOn w:val="Normal0120"/>
    <w:rsid w:val="00F06C0F"/>
    <w:pPr>
      <w:widowControl w:val="0"/>
      <w:autoSpaceDE w:val="0"/>
      <w:autoSpaceDN w:val="0"/>
      <w:spacing w:before="648" w:after="324"/>
      <w:ind w:right="72" w:firstLine="648"/>
    </w:pPr>
  </w:style>
  <w:style w:type="paragraph" w:customStyle="1" w:styleId="Style29">
    <w:name w:val="Style 29"/>
    <w:basedOn w:val="Normal0120"/>
    <w:rsid w:val="00F06C0F"/>
    <w:pPr>
      <w:widowControl w:val="0"/>
      <w:autoSpaceDE w:val="0"/>
      <w:autoSpaceDN w:val="0"/>
      <w:spacing w:line="480" w:lineRule="auto"/>
      <w:ind w:right="288" w:firstLine="648"/>
    </w:pPr>
  </w:style>
  <w:style w:type="paragraph" w:customStyle="1" w:styleId="Style30">
    <w:name w:val="Style 30"/>
    <w:basedOn w:val="Normal0120"/>
    <w:rsid w:val="00F06C0F"/>
    <w:pPr>
      <w:widowControl w:val="0"/>
      <w:autoSpaceDE w:val="0"/>
      <w:autoSpaceDN w:val="0"/>
      <w:adjustRightInd w:val="0"/>
    </w:pPr>
  </w:style>
  <w:style w:type="paragraph" w:customStyle="1" w:styleId="Style31">
    <w:name w:val="Style 31"/>
    <w:basedOn w:val="Normal0120"/>
    <w:rsid w:val="00F06C0F"/>
    <w:pPr>
      <w:widowControl w:val="0"/>
      <w:tabs>
        <w:tab w:val="left" w:pos="1332"/>
      </w:tabs>
      <w:autoSpaceDE w:val="0"/>
      <w:autoSpaceDN w:val="0"/>
      <w:spacing w:line="480" w:lineRule="auto"/>
      <w:ind w:left="1296" w:right="144" w:hanging="648"/>
    </w:pPr>
  </w:style>
  <w:style w:type="paragraph" w:customStyle="1" w:styleId="Style32">
    <w:name w:val="Style 32"/>
    <w:basedOn w:val="Normal0120"/>
    <w:rsid w:val="004D2FC1"/>
    <w:pPr>
      <w:widowControl w:val="0"/>
      <w:tabs>
        <w:tab w:val="left" w:pos="1944"/>
      </w:tabs>
      <w:autoSpaceDE w:val="0"/>
      <w:autoSpaceDN w:val="0"/>
      <w:spacing w:line="480" w:lineRule="auto"/>
      <w:ind w:left="1944" w:right="144" w:hanging="648"/>
    </w:pPr>
  </w:style>
  <w:style w:type="paragraph" w:customStyle="1" w:styleId="Style21">
    <w:name w:val="Style 21"/>
    <w:basedOn w:val="Normal0120"/>
    <w:rsid w:val="00646D00"/>
    <w:pPr>
      <w:widowControl w:val="0"/>
      <w:autoSpaceDE w:val="0"/>
      <w:autoSpaceDN w:val="0"/>
      <w:ind w:right="144" w:firstLine="648"/>
    </w:pPr>
  </w:style>
  <w:style w:type="paragraph" w:customStyle="1" w:styleId="Style35">
    <w:name w:val="Style 35"/>
    <w:basedOn w:val="Normal0120"/>
    <w:rsid w:val="00646D00"/>
    <w:pPr>
      <w:widowControl w:val="0"/>
      <w:tabs>
        <w:tab w:val="left" w:pos="684"/>
      </w:tabs>
      <w:autoSpaceDE w:val="0"/>
      <w:autoSpaceDN w:val="0"/>
      <w:ind w:left="648" w:right="72" w:hanging="648"/>
    </w:pPr>
  </w:style>
  <w:style w:type="character" w:customStyle="1" w:styleId="Hyperlink02">
    <w:name w:val="Hyperlink_0_2"/>
    <w:basedOn w:val="DefaultParagraphFont"/>
    <w:rsid w:val="00F753C1"/>
    <w:rPr>
      <w:color w:val="0000FF"/>
      <w:u w:val="single"/>
    </w:rPr>
  </w:style>
  <w:style w:type="character" w:customStyle="1" w:styleId="DocID">
    <w:name w:val="DocID"/>
    <w:rsid w:val="00CE137F"/>
    <w:rPr>
      <w:rFonts w:ascii="Arial" w:eastAsia="Times New Roman" w:hAnsi="Arial"/>
      <w:sz w:val="16"/>
    </w:rPr>
  </w:style>
  <w:style w:type="paragraph" w:customStyle="1" w:styleId="Footer19">
    <w:name w:val="Footer_19"/>
    <w:basedOn w:val="Normal134"/>
    <w:rsid w:val="00CE137F"/>
    <w:pPr>
      <w:tabs>
        <w:tab w:val="center" w:pos="4680"/>
        <w:tab w:val="right" w:pos="9360"/>
      </w:tabs>
    </w:pPr>
  </w:style>
  <w:style w:type="paragraph" w:customStyle="1" w:styleId="Normal134">
    <w:name w:val="Normal_134"/>
    <w:qFormat/>
    <w:rsid w:val="00EF0D73"/>
    <w:pPr>
      <w:spacing w:line="360" w:lineRule="auto"/>
    </w:pPr>
    <w:rPr>
      <w:rFonts w:ascii="Times New Roman" w:eastAsia="Times New Roman" w:hAnsi="Times New Roman"/>
      <w:sz w:val="22"/>
      <w:szCs w:val="24"/>
    </w:rPr>
  </w:style>
  <w:style w:type="paragraph" w:customStyle="1" w:styleId="Normal142">
    <w:name w:val="Normal_14_2"/>
    <w:qFormat/>
    <w:rsid w:val="00D94C7F"/>
    <w:pPr>
      <w:spacing w:after="200" w:line="276" w:lineRule="auto"/>
    </w:pPr>
    <w:rPr>
      <w:rFonts w:eastAsia="Times New Roman"/>
      <w:sz w:val="22"/>
      <w:szCs w:val="22"/>
    </w:rPr>
  </w:style>
  <w:style w:type="paragraph" w:customStyle="1" w:styleId="FERCparanumber0">
    <w:name w:val="FERC paranumber_0"/>
    <w:basedOn w:val="Normal134"/>
    <w:link w:val="FERCparanumberChar0"/>
    <w:qFormat/>
    <w:rsid w:val="00FB7289"/>
    <w:pPr>
      <w:widowControl w:val="0"/>
      <w:numPr>
        <w:numId w:val="111"/>
      </w:numPr>
      <w:spacing w:line="480" w:lineRule="auto"/>
    </w:pPr>
    <w:rPr>
      <w:rFonts w:eastAsia="Calibri"/>
      <w:sz w:val="26"/>
      <w:szCs w:val="22"/>
    </w:rPr>
  </w:style>
  <w:style w:type="character" w:customStyle="1" w:styleId="FERCparanumberChar0">
    <w:name w:val="FERC paranumber Char_0"/>
    <w:link w:val="FERCparanumber0"/>
    <w:rsid w:val="00FB7289"/>
    <w:rPr>
      <w:rFonts w:ascii="Times New Roman" w:hAnsi="Times New Roman"/>
      <w:sz w:val="26"/>
      <w:szCs w:val="22"/>
    </w:rPr>
  </w:style>
  <w:style w:type="paragraph" w:customStyle="1" w:styleId="BodyText50">
    <w:name w:val="* Body Text .5_0"/>
    <w:basedOn w:val="Normal134"/>
    <w:rsid w:val="00CE137F"/>
    <w:pPr>
      <w:spacing w:line="480" w:lineRule="auto"/>
      <w:ind w:firstLine="720"/>
    </w:pPr>
  </w:style>
  <w:style w:type="paragraph" w:customStyle="1" w:styleId="Normal140">
    <w:name w:val="Normal_1_4"/>
    <w:qFormat/>
    <w:rsid w:val="00ED4056"/>
    <w:pPr>
      <w:spacing w:line="360" w:lineRule="auto"/>
    </w:pPr>
    <w:rPr>
      <w:sz w:val="22"/>
      <w:szCs w:val="24"/>
    </w:rPr>
  </w:style>
  <w:style w:type="paragraph" w:customStyle="1" w:styleId="TitleC">
    <w:name w:val="* Title C"/>
    <w:basedOn w:val="Normal134"/>
    <w:rsid w:val="00CE137F"/>
    <w:pPr>
      <w:spacing w:after="480"/>
      <w:jc w:val="center"/>
    </w:pPr>
    <w:rPr>
      <w:b/>
    </w:rPr>
  </w:style>
  <w:style w:type="paragraph" w:styleId="BodyText2">
    <w:name w:val="Body Text 2"/>
    <w:basedOn w:val="Normal134"/>
    <w:rsid w:val="00CE137F"/>
    <w:pPr>
      <w:tabs>
        <w:tab w:val="left" w:pos="2880"/>
        <w:tab w:val="left" w:pos="9360"/>
      </w:tabs>
    </w:pPr>
    <w:rPr>
      <w:b/>
      <w:sz w:val="18"/>
      <w:szCs w:val="20"/>
    </w:rPr>
  </w:style>
  <w:style w:type="paragraph" w:customStyle="1" w:styleId="BodyTextIndent21">
    <w:name w:val="Body Text Indent 2_1"/>
    <w:basedOn w:val="Normal134"/>
    <w:rsid w:val="00CE137F"/>
    <w:pPr>
      <w:tabs>
        <w:tab w:val="left" w:pos="1440"/>
        <w:tab w:val="left" w:pos="9360"/>
      </w:tabs>
      <w:ind w:left="1440" w:hanging="1440"/>
      <w:jc w:val="both"/>
    </w:pPr>
    <w:rPr>
      <w:b/>
      <w:sz w:val="18"/>
      <w:szCs w:val="20"/>
    </w:rPr>
  </w:style>
  <w:style w:type="paragraph" w:customStyle="1" w:styleId="BodyTextIndent0">
    <w:name w:val="Body Text Indent_0"/>
    <w:basedOn w:val="Normal134"/>
    <w:rsid w:val="00CE137F"/>
    <w:pPr>
      <w:tabs>
        <w:tab w:val="left" w:pos="1440"/>
      </w:tabs>
      <w:ind w:left="1440"/>
      <w:jc w:val="both"/>
    </w:pPr>
    <w:rPr>
      <w:b/>
      <w:sz w:val="18"/>
    </w:rPr>
  </w:style>
  <w:style w:type="paragraph" w:customStyle="1" w:styleId="Heading14">
    <w:name w:val="Heading 1_4"/>
    <w:basedOn w:val="Normal134"/>
    <w:next w:val="BodyText1"/>
    <w:qFormat/>
    <w:rsid w:val="00CE137F"/>
    <w:pPr>
      <w:keepNext/>
      <w:numPr>
        <w:numId w:val="113"/>
      </w:numPr>
      <w:tabs>
        <w:tab w:val="left" w:pos="1620"/>
      </w:tabs>
      <w:spacing w:after="120" w:line="480" w:lineRule="auto"/>
      <w:outlineLvl w:val="0"/>
    </w:pPr>
    <w:rPr>
      <w:rFonts w:ascii="Times New Roman Bold" w:hAnsi="Times New Roman Bold" w:cs="Arial"/>
      <w:b/>
      <w:bCs/>
      <w:szCs w:val="32"/>
    </w:rPr>
  </w:style>
  <w:style w:type="paragraph" w:customStyle="1" w:styleId="BodyText1">
    <w:name w:val="* Body Text 1"/>
    <w:basedOn w:val="Normal134"/>
    <w:rsid w:val="00CE137F"/>
    <w:pPr>
      <w:spacing w:after="240"/>
      <w:ind w:firstLine="1440"/>
    </w:pPr>
  </w:style>
  <w:style w:type="paragraph" w:customStyle="1" w:styleId="Heading20">
    <w:name w:val="Heading 2_0"/>
    <w:basedOn w:val="Normal134"/>
    <w:next w:val="BodyText1"/>
    <w:qFormat/>
    <w:rsid w:val="00CE137F"/>
    <w:pPr>
      <w:numPr>
        <w:ilvl w:val="1"/>
        <w:numId w:val="113"/>
      </w:numPr>
      <w:spacing w:line="480" w:lineRule="auto"/>
      <w:outlineLvl w:val="1"/>
    </w:pPr>
    <w:rPr>
      <w:rFonts w:cs="Arial"/>
      <w:bCs/>
      <w:iCs/>
      <w:szCs w:val="28"/>
    </w:rPr>
  </w:style>
  <w:style w:type="paragraph" w:customStyle="1" w:styleId="Heading30">
    <w:name w:val="Heading 3_0"/>
    <w:basedOn w:val="Normal134"/>
    <w:next w:val="BodyText1"/>
    <w:qFormat/>
    <w:rsid w:val="00CE137F"/>
    <w:pPr>
      <w:keepNext/>
      <w:numPr>
        <w:ilvl w:val="2"/>
        <w:numId w:val="113"/>
      </w:numPr>
      <w:spacing w:after="240" w:line="480" w:lineRule="auto"/>
      <w:outlineLvl w:val="2"/>
    </w:pPr>
    <w:rPr>
      <w:rFonts w:cs="Arial"/>
      <w:bCs/>
      <w:szCs w:val="26"/>
    </w:rPr>
  </w:style>
  <w:style w:type="paragraph" w:customStyle="1" w:styleId="Heading41">
    <w:name w:val="Heading 4_1"/>
    <w:basedOn w:val="Normal134"/>
    <w:next w:val="BodyText1"/>
    <w:qFormat/>
    <w:rsid w:val="00CE137F"/>
    <w:pPr>
      <w:numPr>
        <w:ilvl w:val="3"/>
        <w:numId w:val="113"/>
      </w:numPr>
      <w:spacing w:after="240" w:line="480" w:lineRule="auto"/>
      <w:outlineLvl w:val="3"/>
    </w:pPr>
    <w:rPr>
      <w:bCs/>
      <w:szCs w:val="28"/>
    </w:rPr>
  </w:style>
  <w:style w:type="paragraph" w:customStyle="1" w:styleId="Normala">
    <w:name w:val="* Normal"/>
    <w:basedOn w:val="Normal134"/>
    <w:link w:val="NormalChar"/>
    <w:rsid w:val="00CE137F"/>
    <w:pPr>
      <w:spacing w:after="240"/>
    </w:pPr>
    <w:rPr>
      <w:sz w:val="24"/>
    </w:rPr>
  </w:style>
  <w:style w:type="character" w:customStyle="1" w:styleId="NormalChar">
    <w:name w:val="* Normal Char"/>
    <w:link w:val="Normala"/>
    <w:rsid w:val="00CE137F"/>
    <w:rPr>
      <w:sz w:val="24"/>
      <w:szCs w:val="24"/>
      <w:lang w:val="en-US" w:eastAsia="en-US" w:bidi="ar-SA"/>
    </w:rPr>
  </w:style>
  <w:style w:type="paragraph" w:customStyle="1" w:styleId="Center">
    <w:name w:val="Center"/>
    <w:basedOn w:val="Normal134"/>
    <w:next w:val="BodyText50"/>
    <w:rsid w:val="00CE137F"/>
    <w:pPr>
      <w:jc w:val="center"/>
    </w:pPr>
    <w:rPr>
      <w:rFonts w:ascii="Times New Roman Bold" w:hAnsi="Times New Roman Bold"/>
      <w:b/>
    </w:rPr>
  </w:style>
  <w:style w:type="paragraph" w:customStyle="1" w:styleId="Tabletext">
    <w:name w:val="Table text"/>
    <w:basedOn w:val="Normal134"/>
    <w:rsid w:val="00CE137F"/>
  </w:style>
  <w:style w:type="paragraph" w:styleId="BodyText">
    <w:name w:val="Body Text"/>
    <w:basedOn w:val="Normal134"/>
    <w:link w:val="BodyTextChar"/>
    <w:rsid w:val="00FB7289"/>
    <w:pPr>
      <w:spacing w:after="120"/>
    </w:pPr>
  </w:style>
  <w:style w:type="character" w:customStyle="1" w:styleId="BodyTextChar">
    <w:name w:val="Body Text Char"/>
    <w:link w:val="BodyText"/>
    <w:rsid w:val="00FB7289"/>
    <w:rPr>
      <w:sz w:val="22"/>
      <w:szCs w:val="24"/>
    </w:rPr>
  </w:style>
  <w:style w:type="paragraph" w:customStyle="1" w:styleId="Default2">
    <w:name w:val="Default_2"/>
    <w:rsid w:val="009D3BC2"/>
    <w:pPr>
      <w:autoSpaceDE w:val="0"/>
      <w:autoSpaceDN w:val="0"/>
      <w:adjustRightInd w:val="0"/>
    </w:pPr>
    <w:rPr>
      <w:rFonts w:ascii="Arial" w:eastAsia="Times New Roman" w:hAnsi="Arial" w:cs="Arial"/>
      <w:color w:val="000000"/>
      <w:sz w:val="24"/>
      <w:szCs w:val="24"/>
    </w:rPr>
  </w:style>
  <w:style w:type="paragraph" w:styleId="Caption">
    <w:name w:val="caption"/>
    <w:basedOn w:val="Normal134"/>
    <w:next w:val="Normal134"/>
    <w:uiPriority w:val="35"/>
    <w:unhideWhenUsed/>
    <w:qFormat/>
    <w:rsid w:val="002F1C20"/>
    <w:pPr>
      <w:spacing w:after="200" w:line="240" w:lineRule="auto"/>
    </w:pPr>
    <w:rPr>
      <w:rFonts w:ascii="Calibri" w:eastAsia="Calibri" w:hAnsi="Calibri"/>
      <w:i/>
      <w:iCs/>
      <w:color w:val="1E6A9A"/>
      <w:sz w:val="18"/>
      <w:szCs w:val="18"/>
    </w:rPr>
  </w:style>
  <w:style w:type="paragraph" w:customStyle="1" w:styleId="ListParagraph22">
    <w:name w:val="List Paragraph_22"/>
    <w:basedOn w:val="Normal134"/>
    <w:uiPriority w:val="34"/>
    <w:qFormat/>
    <w:rsid w:val="00CE137F"/>
    <w:pPr>
      <w:ind w:left="720"/>
      <w:contextualSpacing/>
    </w:pPr>
  </w:style>
  <w:style w:type="paragraph" w:customStyle="1" w:styleId="BlockText0">
    <w:name w:val="Block Text_0"/>
    <w:basedOn w:val="Normal134"/>
    <w:rsid w:val="00CE137F"/>
    <w:pPr>
      <w:spacing w:after="240"/>
      <w:ind w:left="1440" w:hanging="720"/>
    </w:pPr>
  </w:style>
  <w:style w:type="paragraph" w:customStyle="1" w:styleId="BlockText1">
    <w:name w:val="Block Text 1"/>
    <w:basedOn w:val="Normal134"/>
    <w:next w:val="BodyText50"/>
    <w:rsid w:val="00CE137F"/>
    <w:pPr>
      <w:spacing w:after="240"/>
      <w:ind w:left="2160" w:hanging="720"/>
    </w:pPr>
  </w:style>
  <w:style w:type="paragraph" w:customStyle="1" w:styleId="BlockText15">
    <w:name w:val="Block Text 1.5"/>
    <w:basedOn w:val="Normal134"/>
    <w:next w:val="BodyText50"/>
    <w:rsid w:val="00CE137F"/>
    <w:pPr>
      <w:spacing w:after="240"/>
      <w:ind w:left="2160"/>
    </w:pPr>
  </w:style>
  <w:style w:type="paragraph" w:customStyle="1" w:styleId="JBodyText1">
    <w:name w:val="* J Body Text 1"/>
    <w:basedOn w:val="Normal134"/>
    <w:rsid w:val="00CE137F"/>
    <w:pPr>
      <w:spacing w:after="240"/>
      <w:ind w:left="1440"/>
    </w:pPr>
  </w:style>
  <w:style w:type="paragraph" w:customStyle="1" w:styleId="Body">
    <w:name w:val="Body"/>
    <w:basedOn w:val="Normal134"/>
    <w:next w:val="BodyText50"/>
    <w:rsid w:val="00CE137F"/>
    <w:pPr>
      <w:spacing w:after="240"/>
      <w:ind w:left="720" w:hanging="720"/>
    </w:pPr>
    <w:rPr>
      <w:bCs/>
    </w:rPr>
  </w:style>
  <w:style w:type="paragraph" w:customStyle="1" w:styleId="Block">
    <w:name w:val="Block"/>
    <w:basedOn w:val="Normal134"/>
    <w:next w:val="BodyText50"/>
    <w:rsid w:val="00CE137F"/>
    <w:pPr>
      <w:spacing w:after="240"/>
      <w:ind w:left="720"/>
    </w:pPr>
  </w:style>
  <w:style w:type="character" w:customStyle="1" w:styleId="DeltaViewInsertion">
    <w:name w:val="DeltaView Insertion"/>
    <w:rsid w:val="00CE137F"/>
    <w:rPr>
      <w:rFonts w:ascii="Times New Roman" w:eastAsia="Times New Roman" w:hAnsi="Times New Roman"/>
      <w:color w:val="0000FF"/>
      <w:spacing w:val="0"/>
      <w:u w:val="double"/>
    </w:rPr>
  </w:style>
  <w:style w:type="character" w:customStyle="1" w:styleId="Hyperlink5">
    <w:name w:val="Hyperlink_5"/>
    <w:uiPriority w:val="99"/>
    <w:rsid w:val="00CE137F"/>
    <w:rPr>
      <w:rFonts w:ascii="Times New Roman" w:eastAsia="Times New Roman" w:hAnsi="Times New Roman"/>
      <w:color w:val="0000FF"/>
      <w:u w:val="single"/>
    </w:rPr>
  </w:style>
  <w:style w:type="paragraph" w:customStyle="1" w:styleId="Normal135">
    <w:name w:val="Normal_135"/>
    <w:qFormat/>
    <w:rsid w:val="00E24141"/>
    <w:rPr>
      <w:rFonts w:ascii="Times New Roman" w:eastAsia="Times New Roman" w:hAnsi="Times New Roman"/>
      <w:sz w:val="24"/>
      <w:szCs w:val="24"/>
    </w:rPr>
  </w:style>
  <w:style w:type="paragraph" w:customStyle="1" w:styleId="Footer200">
    <w:name w:val="Footer_20"/>
    <w:basedOn w:val="Normal135"/>
    <w:rsid w:val="00E24141"/>
    <w:pPr>
      <w:tabs>
        <w:tab w:val="center" w:pos="4680"/>
        <w:tab w:val="right" w:pos="9360"/>
      </w:tabs>
    </w:pPr>
  </w:style>
  <w:style w:type="character" w:customStyle="1" w:styleId="DocID0">
    <w:name w:val="DocID_0"/>
    <w:basedOn w:val="DefaultParagraphFont"/>
    <w:rsid w:val="00E24141"/>
    <w:rPr>
      <w:rFonts w:ascii="Arial" w:eastAsia="Times New Roman" w:hAnsi="Arial"/>
      <w:sz w:val="16"/>
    </w:rPr>
  </w:style>
  <w:style w:type="paragraph" w:customStyle="1" w:styleId="ListParagraph23">
    <w:name w:val="List Paragraph_23"/>
    <w:basedOn w:val="Normal135"/>
    <w:qFormat/>
    <w:rsid w:val="00E24141"/>
    <w:pPr>
      <w:ind w:left="720"/>
      <w:contextualSpacing/>
    </w:pPr>
  </w:style>
  <w:style w:type="paragraph" w:customStyle="1" w:styleId="FootnoteText6">
    <w:name w:val="Footnote Text_6"/>
    <w:basedOn w:val="Normal135"/>
    <w:link w:val="FootnoteTextChar2"/>
    <w:uiPriority w:val="99"/>
    <w:rsid w:val="00E24141"/>
    <w:pPr>
      <w:spacing w:after="240"/>
      <w:ind w:left="720" w:hanging="720"/>
    </w:pPr>
    <w:rPr>
      <w:szCs w:val="20"/>
    </w:rPr>
  </w:style>
  <w:style w:type="character" w:customStyle="1" w:styleId="FootnoteTextChar2">
    <w:name w:val="Footnote Text Char_2"/>
    <w:basedOn w:val="DefaultParagraphFont"/>
    <w:link w:val="FootnoteText6"/>
    <w:uiPriority w:val="99"/>
    <w:rsid w:val="005217EC"/>
    <w:rPr>
      <w:sz w:val="24"/>
    </w:rPr>
  </w:style>
  <w:style w:type="character" w:customStyle="1" w:styleId="FootnoteReference7">
    <w:name w:val="Footnote Reference_7"/>
    <w:basedOn w:val="DefaultParagraphFont"/>
    <w:uiPriority w:val="99"/>
    <w:rsid w:val="00E24141"/>
    <w:rPr>
      <w:rFonts w:ascii="Times New Roman" w:eastAsia="Times New Roman" w:hAnsi="Times New Roman"/>
      <w:vertAlign w:val="superscript"/>
    </w:rPr>
  </w:style>
  <w:style w:type="paragraph" w:customStyle="1" w:styleId="BodyText51">
    <w:name w:val="* Body Text .5_1"/>
    <w:basedOn w:val="Normal135"/>
    <w:rsid w:val="00E24141"/>
    <w:pPr>
      <w:spacing w:after="240"/>
      <w:ind w:firstLine="720"/>
    </w:pPr>
  </w:style>
  <w:style w:type="paragraph" w:customStyle="1" w:styleId="Header19">
    <w:name w:val="Header_19"/>
    <w:basedOn w:val="Normal135"/>
    <w:rsid w:val="00E24141"/>
    <w:pPr>
      <w:tabs>
        <w:tab w:val="center" w:pos="4680"/>
        <w:tab w:val="right" w:pos="9360"/>
      </w:tabs>
    </w:pPr>
  </w:style>
  <w:style w:type="paragraph" w:customStyle="1" w:styleId="Normal013">
    <w:name w:val="Normal_0_13"/>
    <w:qFormat/>
    <w:rsid w:val="00BC3C01"/>
    <w:rPr>
      <w:sz w:val="24"/>
      <w:szCs w:val="24"/>
    </w:rPr>
  </w:style>
  <w:style w:type="paragraph" w:customStyle="1" w:styleId="FERCparanumber1">
    <w:name w:val="FERC paranumber_1"/>
    <w:basedOn w:val="Normal135"/>
    <w:link w:val="FERCparanumberChar1"/>
    <w:qFormat/>
    <w:rsid w:val="00E24141"/>
    <w:pPr>
      <w:widowControl w:val="0"/>
      <w:tabs>
        <w:tab w:val="num" w:pos="720"/>
      </w:tabs>
      <w:autoSpaceDE w:val="0"/>
      <w:autoSpaceDN w:val="0"/>
      <w:adjustRightInd w:val="0"/>
      <w:spacing w:line="480" w:lineRule="auto"/>
    </w:pPr>
    <w:rPr>
      <w:sz w:val="26"/>
    </w:rPr>
  </w:style>
  <w:style w:type="character" w:customStyle="1" w:styleId="FERCparanumberChar1">
    <w:name w:val="FERC paranumber Char_1"/>
    <w:basedOn w:val="DefaultParagraphFont"/>
    <w:link w:val="FERCparanumber1"/>
    <w:rsid w:val="00E725A5"/>
    <w:rPr>
      <w:sz w:val="26"/>
      <w:szCs w:val="24"/>
    </w:rPr>
  </w:style>
  <w:style w:type="paragraph" w:customStyle="1" w:styleId="BodyText0">
    <w:name w:val="Body Text_0"/>
    <w:basedOn w:val="Normal135"/>
    <w:rsid w:val="00E24141"/>
    <w:pPr>
      <w:jc w:val="center"/>
    </w:pPr>
    <w:rPr>
      <w:b/>
      <w:bCs/>
    </w:rPr>
  </w:style>
  <w:style w:type="paragraph" w:customStyle="1" w:styleId="Heading70">
    <w:name w:val="Heading 7_0"/>
    <w:basedOn w:val="Normal135"/>
    <w:next w:val="Normal135"/>
    <w:qFormat/>
    <w:rsid w:val="00E24141"/>
    <w:pPr>
      <w:numPr>
        <w:ilvl w:val="6"/>
        <w:numId w:val="126"/>
      </w:numPr>
      <w:tabs>
        <w:tab w:val="clear" w:pos="0"/>
      </w:tabs>
      <w:spacing w:after="240"/>
      <w:outlineLvl w:val="6"/>
    </w:pPr>
  </w:style>
  <w:style w:type="paragraph" w:customStyle="1" w:styleId="Heading15">
    <w:name w:val="Heading 1_5"/>
    <w:basedOn w:val="Normal135"/>
    <w:next w:val="Normal135"/>
    <w:qFormat/>
    <w:rsid w:val="00E24141"/>
    <w:pPr>
      <w:keepLines/>
      <w:numPr>
        <w:numId w:val="126"/>
      </w:numPr>
      <w:spacing w:after="240"/>
      <w:outlineLvl w:val="0"/>
    </w:pPr>
    <w:rPr>
      <w:rFonts w:ascii="Times New Roman Bold" w:hAnsi="Times New Roman Bold"/>
      <w:b/>
      <w:bCs/>
      <w:caps/>
    </w:rPr>
  </w:style>
  <w:style w:type="paragraph" w:customStyle="1" w:styleId="Heading21">
    <w:name w:val="Heading 2_1"/>
    <w:basedOn w:val="Normal135"/>
    <w:next w:val="Normal135"/>
    <w:qFormat/>
    <w:rsid w:val="00E24141"/>
    <w:pPr>
      <w:numPr>
        <w:ilvl w:val="1"/>
        <w:numId w:val="126"/>
      </w:numPr>
      <w:tabs>
        <w:tab w:val="clear" w:pos="0"/>
      </w:tabs>
      <w:spacing w:after="240"/>
      <w:outlineLvl w:val="1"/>
    </w:pPr>
    <w:rPr>
      <w:bCs/>
      <w:iCs/>
      <w:szCs w:val="28"/>
      <w:u w:val="single"/>
    </w:rPr>
  </w:style>
  <w:style w:type="paragraph" w:customStyle="1" w:styleId="Heading31">
    <w:name w:val="Heading 3_1"/>
    <w:basedOn w:val="Normal135"/>
    <w:next w:val="Normal135"/>
    <w:qFormat/>
    <w:rsid w:val="00107F7C"/>
    <w:pPr>
      <w:numPr>
        <w:ilvl w:val="2"/>
        <w:numId w:val="126"/>
      </w:numPr>
      <w:spacing w:line="480" w:lineRule="auto"/>
      <w:outlineLvl w:val="2"/>
    </w:pPr>
    <w:rPr>
      <w:bCs/>
      <w:szCs w:val="26"/>
    </w:rPr>
  </w:style>
  <w:style w:type="paragraph" w:customStyle="1" w:styleId="Heading42">
    <w:name w:val="Heading 4_2"/>
    <w:basedOn w:val="Normal135"/>
    <w:next w:val="Normal135"/>
    <w:qFormat/>
    <w:rsid w:val="00E24141"/>
    <w:pPr>
      <w:numPr>
        <w:ilvl w:val="3"/>
        <w:numId w:val="126"/>
      </w:numPr>
      <w:spacing w:line="480" w:lineRule="auto"/>
      <w:outlineLvl w:val="3"/>
    </w:pPr>
    <w:rPr>
      <w:bCs/>
      <w:szCs w:val="28"/>
    </w:rPr>
  </w:style>
  <w:style w:type="paragraph" w:customStyle="1" w:styleId="Heading50">
    <w:name w:val="Heading 5_0"/>
    <w:basedOn w:val="Normal135"/>
    <w:next w:val="Normal135"/>
    <w:qFormat/>
    <w:rsid w:val="00E24141"/>
    <w:pPr>
      <w:numPr>
        <w:ilvl w:val="4"/>
        <w:numId w:val="126"/>
      </w:numPr>
      <w:tabs>
        <w:tab w:val="clear" w:pos="0"/>
      </w:tabs>
      <w:spacing w:after="240"/>
      <w:outlineLvl w:val="4"/>
    </w:pPr>
    <w:rPr>
      <w:bCs/>
      <w:iCs/>
      <w:szCs w:val="26"/>
    </w:rPr>
  </w:style>
  <w:style w:type="paragraph" w:customStyle="1" w:styleId="Heading60">
    <w:name w:val="Heading 6_0"/>
    <w:basedOn w:val="Normal135"/>
    <w:next w:val="Normal135"/>
    <w:qFormat/>
    <w:rsid w:val="00E24141"/>
    <w:pPr>
      <w:numPr>
        <w:ilvl w:val="5"/>
        <w:numId w:val="126"/>
      </w:numPr>
      <w:tabs>
        <w:tab w:val="clear" w:pos="0"/>
      </w:tabs>
      <w:spacing w:after="240"/>
      <w:outlineLvl w:val="5"/>
    </w:pPr>
    <w:rPr>
      <w:bCs/>
      <w:szCs w:val="22"/>
    </w:rPr>
  </w:style>
  <w:style w:type="paragraph" w:customStyle="1" w:styleId="Heading80">
    <w:name w:val="Heading 8_0"/>
    <w:basedOn w:val="Normal135"/>
    <w:next w:val="Normal135"/>
    <w:qFormat/>
    <w:rsid w:val="00E24141"/>
    <w:pPr>
      <w:numPr>
        <w:ilvl w:val="7"/>
        <w:numId w:val="126"/>
      </w:numPr>
      <w:tabs>
        <w:tab w:val="clear" w:pos="0"/>
      </w:tabs>
      <w:spacing w:after="240"/>
      <w:outlineLvl w:val="7"/>
    </w:pPr>
    <w:rPr>
      <w:iCs/>
    </w:rPr>
  </w:style>
  <w:style w:type="paragraph" w:customStyle="1" w:styleId="Heading90">
    <w:name w:val="Heading 9_0"/>
    <w:basedOn w:val="Normal135"/>
    <w:next w:val="Normal135"/>
    <w:qFormat/>
    <w:rsid w:val="00E24141"/>
    <w:pPr>
      <w:numPr>
        <w:ilvl w:val="8"/>
        <w:numId w:val="126"/>
      </w:numPr>
      <w:tabs>
        <w:tab w:val="clear" w:pos="0"/>
      </w:tabs>
      <w:spacing w:after="240"/>
      <w:outlineLvl w:val="8"/>
    </w:pPr>
    <w:rPr>
      <w:szCs w:val="22"/>
    </w:rPr>
  </w:style>
  <w:style w:type="table" w:customStyle="1" w:styleId="TableGrid0">
    <w:name w:val="Table Grid_0"/>
    <w:basedOn w:val="TableNormal"/>
    <w:rsid w:val="003E63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3">
    <w:name w:val="Default_3"/>
    <w:rsid w:val="00A07E79"/>
    <w:pPr>
      <w:autoSpaceDE w:val="0"/>
      <w:autoSpaceDN w:val="0"/>
      <w:adjustRightInd w:val="0"/>
    </w:pPr>
    <w:rPr>
      <w:rFonts w:ascii="Arial" w:eastAsia="Times New Roman" w:hAnsi="Arial" w:cs="Arial"/>
      <w:color w:val="000000"/>
      <w:sz w:val="24"/>
      <w:szCs w:val="24"/>
    </w:rPr>
  </w:style>
  <w:style w:type="paragraph" w:customStyle="1" w:styleId="Normal0a">
    <w:name w:val="* Normal_0"/>
    <w:basedOn w:val="Normal135"/>
    <w:link w:val="NormalChar0"/>
    <w:rsid w:val="00E24141"/>
    <w:pPr>
      <w:spacing w:after="240"/>
    </w:pPr>
  </w:style>
  <w:style w:type="character" w:customStyle="1" w:styleId="NormalChar0">
    <w:name w:val="* Normal Char_0"/>
    <w:link w:val="Normal0a"/>
    <w:rsid w:val="00BB37CF"/>
    <w:rPr>
      <w:sz w:val="24"/>
      <w:szCs w:val="24"/>
    </w:rPr>
  </w:style>
  <w:style w:type="paragraph" w:customStyle="1" w:styleId="TitleC0">
    <w:name w:val="* Title C_0"/>
    <w:basedOn w:val="Normal135"/>
    <w:rsid w:val="00E24141"/>
    <w:pPr>
      <w:spacing w:after="480"/>
      <w:jc w:val="center"/>
    </w:pPr>
    <w:rPr>
      <w:b/>
    </w:rPr>
  </w:style>
  <w:style w:type="paragraph" w:customStyle="1" w:styleId="BodyText20">
    <w:name w:val="Body Text 2_0"/>
    <w:basedOn w:val="Normal135"/>
    <w:rsid w:val="00E24141"/>
    <w:rPr>
      <w:rFonts w:ascii="Palatino" w:hAnsi="Palatino"/>
      <w:snapToGrid w:val="0"/>
      <w:color w:val="000000"/>
      <w:sz w:val="20"/>
      <w:szCs w:val="20"/>
    </w:rPr>
  </w:style>
  <w:style w:type="paragraph" w:customStyle="1" w:styleId="PlainText2">
    <w:name w:val="Plain Text_2"/>
    <w:basedOn w:val="Normal135"/>
    <w:link w:val="PlainTextChar2"/>
    <w:uiPriority w:val="99"/>
    <w:unhideWhenUsed/>
    <w:rsid w:val="0024115E"/>
    <w:rPr>
      <w:rFonts w:ascii="Consolas" w:eastAsiaTheme="minorHAnsi" w:hAnsi="Consolas" w:cstheme="minorBidi"/>
      <w:sz w:val="21"/>
      <w:szCs w:val="21"/>
    </w:rPr>
  </w:style>
  <w:style w:type="character" w:customStyle="1" w:styleId="PlainTextChar2">
    <w:name w:val="Plain Text Char_2"/>
    <w:basedOn w:val="DefaultParagraphFont"/>
    <w:link w:val="PlainText2"/>
    <w:uiPriority w:val="99"/>
    <w:rsid w:val="0024115E"/>
    <w:rPr>
      <w:rFonts w:ascii="Consolas" w:eastAsiaTheme="minorHAnsi" w:hAnsi="Consolas" w:cstheme="minorBidi"/>
      <w:sz w:val="21"/>
      <w:szCs w:val="21"/>
    </w:rPr>
  </w:style>
  <w:style w:type="paragraph" w:customStyle="1" w:styleId="TitleL">
    <w:name w:val="* Title L"/>
    <w:basedOn w:val="Normal135"/>
    <w:rsid w:val="00E24141"/>
    <w:pPr>
      <w:keepNext/>
      <w:spacing w:after="240"/>
    </w:pPr>
    <w:rPr>
      <w:b/>
    </w:rPr>
  </w:style>
  <w:style w:type="paragraph" w:customStyle="1" w:styleId="00LeftIndent5">
    <w:name w:val="00 Left Indent .5"/>
    <w:basedOn w:val="Normal135"/>
    <w:rsid w:val="00E24141"/>
    <w:pPr>
      <w:spacing w:after="240"/>
      <w:ind w:left="720"/>
    </w:pPr>
  </w:style>
  <w:style w:type="paragraph" w:customStyle="1" w:styleId="BlockText10">
    <w:name w:val="Block Text_1"/>
    <w:basedOn w:val="Normal135"/>
    <w:rsid w:val="00E24141"/>
    <w:pPr>
      <w:spacing w:after="240"/>
      <w:ind w:left="1440" w:hanging="720"/>
    </w:pPr>
  </w:style>
  <w:style w:type="paragraph" w:customStyle="1" w:styleId="BlockText100">
    <w:name w:val="Block Text 1_0"/>
    <w:basedOn w:val="Normal135"/>
    <w:next w:val="BodyText51"/>
    <w:rsid w:val="00E24141"/>
    <w:pPr>
      <w:spacing w:after="240"/>
      <w:ind w:left="2160" w:hanging="720"/>
    </w:pPr>
  </w:style>
  <w:style w:type="paragraph" w:customStyle="1" w:styleId="Center0">
    <w:name w:val="Center_0"/>
    <w:basedOn w:val="Normal135"/>
    <w:next w:val="BodyText51"/>
    <w:rsid w:val="00E24141"/>
    <w:pPr>
      <w:jc w:val="center"/>
    </w:pPr>
    <w:rPr>
      <w:rFonts w:ascii="Times New Roman Bold" w:hAnsi="Times New Roman Bold"/>
      <w:b/>
    </w:rPr>
  </w:style>
  <w:style w:type="character" w:customStyle="1" w:styleId="Hyperlink6">
    <w:name w:val="Hyperlink_6"/>
    <w:basedOn w:val="DefaultParagraphFont"/>
    <w:uiPriority w:val="99"/>
    <w:rsid w:val="00546F64"/>
    <w:rPr>
      <w:rFonts w:ascii="Times New Roman" w:eastAsia="Times New Roman" w:hAnsi="Times New Roman"/>
      <w:color w:val="0000FF" w:themeColor="hyperlink"/>
      <w:u w:val="single"/>
    </w:rPr>
  </w:style>
  <w:style w:type="character" w:customStyle="1" w:styleId="DeltaViewInsertion0">
    <w:name w:val="DeltaView Insertion_0"/>
    <w:rsid w:val="00E24141"/>
    <w:rPr>
      <w:rFonts w:ascii="Times New Roman" w:eastAsia="Times New Roman" w:hAnsi="Times New Roman"/>
      <w:color w:val="0000FF"/>
      <w:spacing w:val="0"/>
      <w:u w:val="double"/>
    </w:rPr>
  </w:style>
  <w:style w:type="paragraph" w:customStyle="1" w:styleId="Normal136">
    <w:name w:val="Normal_136"/>
    <w:qFormat/>
    <w:rsid w:val="00A620B1"/>
    <w:rPr>
      <w:rFonts w:ascii="Times New Roman" w:eastAsia="Times New Roman" w:hAnsi="Times New Roman"/>
      <w:sz w:val="24"/>
      <w:szCs w:val="24"/>
    </w:rPr>
  </w:style>
  <w:style w:type="character" w:customStyle="1" w:styleId="PageNumber0">
    <w:name w:val="Page Number_0"/>
    <w:basedOn w:val="DefaultParagraphFont"/>
    <w:rsid w:val="00A620B1"/>
    <w:rPr>
      <w:rFonts w:ascii="Times New Roman" w:eastAsia="Times New Roman" w:hAnsi="Times New Roman"/>
    </w:rPr>
  </w:style>
  <w:style w:type="paragraph" w:customStyle="1" w:styleId="Footer21">
    <w:name w:val="Footer_21"/>
    <w:basedOn w:val="Normal136"/>
    <w:rsid w:val="00A620B1"/>
    <w:pPr>
      <w:tabs>
        <w:tab w:val="center" w:pos="4680"/>
        <w:tab w:val="right" w:pos="9360"/>
      </w:tabs>
    </w:pPr>
  </w:style>
  <w:style w:type="character" w:customStyle="1" w:styleId="DocID1">
    <w:name w:val="DocID_1"/>
    <w:basedOn w:val="DefaultParagraphFont"/>
    <w:rsid w:val="00A620B1"/>
    <w:rPr>
      <w:rFonts w:ascii="Arial" w:eastAsia="Times New Roman" w:hAnsi="Arial"/>
      <w:sz w:val="16"/>
    </w:rPr>
  </w:style>
  <w:style w:type="paragraph" w:customStyle="1" w:styleId="ListParagraph24">
    <w:name w:val="List Paragraph_24"/>
    <w:basedOn w:val="Normal136"/>
    <w:uiPriority w:val="34"/>
    <w:qFormat/>
    <w:rsid w:val="00BF6458"/>
    <w:pPr>
      <w:ind w:left="720"/>
      <w:contextualSpacing/>
    </w:pPr>
  </w:style>
  <w:style w:type="paragraph" w:customStyle="1" w:styleId="Footer05">
    <w:name w:val="Footer_0_5"/>
    <w:basedOn w:val="Normal137"/>
    <w:link w:val="FooterChar02"/>
    <w:uiPriority w:val="99"/>
    <w:unhideWhenUsed/>
    <w:rsid w:val="00FC7123"/>
    <w:pPr>
      <w:tabs>
        <w:tab w:val="center" w:pos="4680"/>
        <w:tab w:val="right" w:pos="9360"/>
      </w:tabs>
      <w:spacing w:after="200" w:line="276" w:lineRule="auto"/>
    </w:pPr>
    <w:rPr>
      <w:rFonts w:ascii="Calibri" w:eastAsia="Calibri" w:hAnsi="Calibri"/>
      <w:szCs w:val="20"/>
    </w:rPr>
  </w:style>
  <w:style w:type="paragraph" w:customStyle="1" w:styleId="Normal137">
    <w:name w:val="Normal_137"/>
    <w:qFormat/>
    <w:rsid w:val="0029649A"/>
    <w:pPr>
      <w:spacing w:line="360" w:lineRule="auto"/>
    </w:pPr>
    <w:rPr>
      <w:rFonts w:ascii="Times New Roman" w:eastAsia="Times New Roman" w:hAnsi="Times New Roman"/>
      <w:szCs w:val="24"/>
    </w:rPr>
  </w:style>
  <w:style w:type="character" w:customStyle="1" w:styleId="FooterChar02">
    <w:name w:val="Footer Char_0_2"/>
    <w:link w:val="Footer05"/>
    <w:uiPriority w:val="99"/>
    <w:locked/>
    <w:rsid w:val="00FC7123"/>
    <w:rPr>
      <w:rFonts w:ascii="Calibri" w:eastAsia="Calibri" w:hAnsi="Calibri" w:cs="Times New Roman"/>
      <w:sz w:val="20"/>
      <w:szCs w:val="20"/>
    </w:rPr>
  </w:style>
  <w:style w:type="paragraph" w:customStyle="1" w:styleId="Footer22">
    <w:name w:val="Footer_22"/>
    <w:basedOn w:val="Normal137"/>
    <w:link w:val="FooterChar16"/>
    <w:rsid w:val="0029649A"/>
    <w:pPr>
      <w:tabs>
        <w:tab w:val="center" w:pos="4680"/>
        <w:tab w:val="right" w:pos="9360"/>
      </w:tabs>
    </w:pPr>
  </w:style>
  <w:style w:type="character" w:customStyle="1" w:styleId="FooterChar16">
    <w:name w:val="Footer Char_16"/>
    <w:basedOn w:val="DefaultParagraphFont"/>
    <w:link w:val="Footer22"/>
    <w:rsid w:val="0029649A"/>
    <w:rPr>
      <w:rFonts w:ascii="Times New Roman" w:eastAsia="Times New Roman" w:hAnsi="Times New Roman" w:cs="Times New Roman"/>
      <w:szCs w:val="24"/>
    </w:rPr>
  </w:style>
  <w:style w:type="paragraph" w:customStyle="1" w:styleId="Normal150">
    <w:name w:val="Normal_1_5"/>
    <w:qFormat/>
    <w:rsid w:val="0029649A"/>
    <w:pPr>
      <w:spacing w:line="360" w:lineRule="auto"/>
    </w:pPr>
    <w:rPr>
      <w:szCs w:val="24"/>
    </w:rPr>
  </w:style>
  <w:style w:type="paragraph" w:customStyle="1" w:styleId="BodyText52">
    <w:name w:val="* Body Text .5_2"/>
    <w:basedOn w:val="Normal137"/>
    <w:rsid w:val="0029649A"/>
    <w:pPr>
      <w:spacing w:line="480" w:lineRule="auto"/>
      <w:ind w:firstLine="720"/>
    </w:pPr>
  </w:style>
  <w:style w:type="paragraph" w:customStyle="1" w:styleId="Body0">
    <w:name w:val="Body_0"/>
    <w:basedOn w:val="Normal137"/>
    <w:next w:val="BodyText52"/>
    <w:rsid w:val="0029649A"/>
    <w:pPr>
      <w:spacing w:after="240"/>
      <w:ind w:left="720" w:hanging="720"/>
    </w:pPr>
    <w:rPr>
      <w:bCs/>
    </w:rPr>
  </w:style>
  <w:style w:type="paragraph" w:customStyle="1" w:styleId="ListParagraph25">
    <w:name w:val="List Paragraph_25"/>
    <w:basedOn w:val="Normal137"/>
    <w:qFormat/>
    <w:rsid w:val="0029649A"/>
    <w:pPr>
      <w:ind w:left="720"/>
      <w:contextualSpacing/>
    </w:pPr>
  </w:style>
  <w:style w:type="paragraph" w:customStyle="1" w:styleId="TitleC1">
    <w:name w:val="* Title C_1"/>
    <w:basedOn w:val="Normal137"/>
    <w:rsid w:val="0029649A"/>
    <w:pPr>
      <w:spacing w:after="480"/>
      <w:jc w:val="center"/>
    </w:pPr>
    <w:rPr>
      <w:b/>
    </w:rPr>
  </w:style>
  <w:style w:type="paragraph" w:customStyle="1" w:styleId="BodyText21">
    <w:name w:val="Body Text 2_1"/>
    <w:basedOn w:val="Normal137"/>
    <w:link w:val="BodyText2Char"/>
    <w:rsid w:val="0029649A"/>
    <w:pPr>
      <w:tabs>
        <w:tab w:val="left" w:pos="2880"/>
        <w:tab w:val="left" w:pos="9360"/>
      </w:tabs>
    </w:pPr>
    <w:rPr>
      <w:b/>
      <w:sz w:val="18"/>
      <w:szCs w:val="20"/>
    </w:rPr>
  </w:style>
  <w:style w:type="character" w:customStyle="1" w:styleId="BodyText2Char">
    <w:name w:val="Body Text 2 Char"/>
    <w:basedOn w:val="DefaultParagraphFont"/>
    <w:link w:val="BodyText21"/>
    <w:rsid w:val="0029649A"/>
    <w:rPr>
      <w:rFonts w:ascii="Times New Roman" w:eastAsia="Times New Roman" w:hAnsi="Times New Roman" w:cs="Times New Roman"/>
      <w:b/>
      <w:sz w:val="18"/>
      <w:szCs w:val="20"/>
    </w:rPr>
  </w:style>
  <w:style w:type="character" w:customStyle="1" w:styleId="DocID2">
    <w:name w:val="DocID_2"/>
    <w:rsid w:val="0029649A"/>
    <w:rPr>
      <w:rFonts w:ascii="Arial" w:eastAsia="Times New Roman" w:hAnsi="Arial"/>
      <w:sz w:val="16"/>
    </w:rPr>
  </w:style>
  <w:style w:type="paragraph" w:customStyle="1" w:styleId="Normal1a">
    <w:name w:val="* Normal_1"/>
    <w:basedOn w:val="Normal137"/>
    <w:link w:val="NormalChar1"/>
    <w:rsid w:val="0029649A"/>
    <w:pPr>
      <w:spacing w:after="240"/>
    </w:pPr>
    <w:rPr>
      <w:sz w:val="24"/>
    </w:rPr>
  </w:style>
  <w:style w:type="character" w:customStyle="1" w:styleId="NormalChar1">
    <w:name w:val="* Normal Char_1"/>
    <w:link w:val="Normal1a"/>
    <w:rsid w:val="0029649A"/>
    <w:rPr>
      <w:rFonts w:ascii="Times New Roman" w:eastAsia="Times New Roman" w:hAnsi="Times New Roman" w:cs="Times New Roman"/>
      <w:sz w:val="24"/>
      <w:szCs w:val="24"/>
    </w:rPr>
  </w:style>
  <w:style w:type="paragraph" w:customStyle="1" w:styleId="Center1">
    <w:name w:val="Center_1"/>
    <w:basedOn w:val="Normal137"/>
    <w:next w:val="BodyText52"/>
    <w:rsid w:val="0029649A"/>
    <w:pPr>
      <w:jc w:val="center"/>
    </w:pPr>
    <w:rPr>
      <w:rFonts w:ascii="Times New Roman Bold" w:hAnsi="Times New Roman Bold"/>
      <w:b/>
    </w:rPr>
  </w:style>
  <w:style w:type="paragraph" w:customStyle="1" w:styleId="Tabletext0">
    <w:name w:val="Table text_0"/>
    <w:basedOn w:val="Normal137"/>
    <w:rsid w:val="0029649A"/>
  </w:style>
  <w:style w:type="paragraph" w:customStyle="1" w:styleId="BlockText2">
    <w:name w:val="Block Text_2"/>
    <w:basedOn w:val="Normal137"/>
    <w:rsid w:val="0029649A"/>
    <w:pPr>
      <w:spacing w:after="240"/>
      <w:ind w:left="1440" w:hanging="720"/>
    </w:pPr>
  </w:style>
  <w:style w:type="paragraph" w:customStyle="1" w:styleId="BlockText11">
    <w:name w:val="Block Text 1_1"/>
    <w:basedOn w:val="Normal137"/>
    <w:next w:val="BodyText52"/>
    <w:rsid w:val="0029649A"/>
    <w:pPr>
      <w:spacing w:after="240"/>
      <w:ind w:left="2160" w:hanging="720"/>
    </w:pPr>
  </w:style>
  <w:style w:type="paragraph" w:customStyle="1" w:styleId="BlockText150">
    <w:name w:val="Block Text 1.5_0"/>
    <w:basedOn w:val="Normal137"/>
    <w:next w:val="BodyText52"/>
    <w:rsid w:val="0029649A"/>
    <w:pPr>
      <w:spacing w:after="240"/>
      <w:ind w:left="2160"/>
    </w:pPr>
  </w:style>
  <w:style w:type="paragraph" w:customStyle="1" w:styleId="JBodyText10">
    <w:name w:val="* J Body Text 1_0"/>
    <w:basedOn w:val="Normal137"/>
    <w:rsid w:val="0029649A"/>
    <w:pPr>
      <w:spacing w:after="240"/>
      <w:ind w:left="1440"/>
    </w:pPr>
  </w:style>
  <w:style w:type="paragraph" w:customStyle="1" w:styleId="Block0">
    <w:name w:val="Block_0"/>
    <w:basedOn w:val="Normal137"/>
    <w:next w:val="BodyText52"/>
    <w:rsid w:val="0029649A"/>
    <w:pPr>
      <w:spacing w:after="240"/>
      <w:ind w:left="720"/>
    </w:pPr>
  </w:style>
  <w:style w:type="paragraph" w:customStyle="1" w:styleId="Heading81">
    <w:name w:val="Heading 8_1"/>
    <w:basedOn w:val="Normal137"/>
    <w:next w:val="BodyText10"/>
    <w:link w:val="Heading8Char"/>
    <w:qFormat/>
    <w:rsid w:val="0029649A"/>
    <w:pPr>
      <w:numPr>
        <w:ilvl w:val="7"/>
        <w:numId w:val="161"/>
      </w:numPr>
      <w:spacing w:after="240"/>
      <w:outlineLvl w:val="7"/>
    </w:pPr>
    <w:rPr>
      <w:iCs/>
    </w:rPr>
  </w:style>
  <w:style w:type="paragraph" w:customStyle="1" w:styleId="Heading16">
    <w:name w:val="Heading 1_6"/>
    <w:basedOn w:val="Normal137"/>
    <w:next w:val="BodyText10"/>
    <w:link w:val="Heading1Char4"/>
    <w:qFormat/>
    <w:rsid w:val="0029649A"/>
    <w:pPr>
      <w:keepNext/>
      <w:numPr>
        <w:numId w:val="161"/>
      </w:numPr>
      <w:tabs>
        <w:tab w:val="left" w:pos="1620"/>
      </w:tabs>
      <w:spacing w:after="120" w:line="480" w:lineRule="auto"/>
      <w:outlineLvl w:val="0"/>
    </w:pPr>
    <w:rPr>
      <w:rFonts w:ascii="Times New Roman Bold" w:hAnsi="Times New Roman Bold" w:cs="Arial"/>
      <w:b/>
      <w:bCs/>
      <w:szCs w:val="32"/>
    </w:rPr>
  </w:style>
  <w:style w:type="paragraph" w:customStyle="1" w:styleId="BodyText10">
    <w:name w:val="* Body Text 1_0"/>
    <w:basedOn w:val="Normal137"/>
    <w:rsid w:val="0029649A"/>
    <w:pPr>
      <w:spacing w:after="240"/>
      <w:ind w:firstLine="1440"/>
    </w:pPr>
  </w:style>
  <w:style w:type="character" w:customStyle="1" w:styleId="Heading1Char4">
    <w:name w:val="Heading 1 Char_4"/>
    <w:basedOn w:val="DefaultParagraphFont"/>
    <w:link w:val="Heading16"/>
    <w:rsid w:val="0029649A"/>
    <w:rPr>
      <w:rFonts w:ascii="Times New Roman Bold" w:eastAsia="Times New Roman" w:hAnsi="Times New Roman Bold" w:cs="Arial"/>
      <w:b/>
      <w:bCs/>
      <w:szCs w:val="32"/>
    </w:rPr>
  </w:style>
  <w:style w:type="paragraph" w:customStyle="1" w:styleId="Heading22">
    <w:name w:val="Heading 2_2"/>
    <w:basedOn w:val="Normal137"/>
    <w:next w:val="BodyText10"/>
    <w:link w:val="Heading2Char0"/>
    <w:qFormat/>
    <w:rsid w:val="0029649A"/>
    <w:pPr>
      <w:numPr>
        <w:ilvl w:val="1"/>
        <w:numId w:val="161"/>
      </w:numPr>
      <w:spacing w:line="480" w:lineRule="auto"/>
      <w:outlineLvl w:val="1"/>
    </w:pPr>
    <w:rPr>
      <w:rFonts w:cs="Arial"/>
      <w:bCs/>
      <w:iCs/>
      <w:szCs w:val="28"/>
    </w:rPr>
  </w:style>
  <w:style w:type="character" w:customStyle="1" w:styleId="Heading2Char0">
    <w:name w:val="Heading 2 Char_0"/>
    <w:basedOn w:val="DefaultParagraphFont"/>
    <w:link w:val="Heading22"/>
    <w:rsid w:val="0029649A"/>
    <w:rPr>
      <w:rFonts w:ascii="Times New Roman" w:eastAsia="Times New Roman" w:hAnsi="Times New Roman" w:cs="Arial"/>
      <w:bCs/>
      <w:iCs/>
      <w:szCs w:val="28"/>
    </w:rPr>
  </w:style>
  <w:style w:type="paragraph" w:customStyle="1" w:styleId="Heading32">
    <w:name w:val="Heading 3_2"/>
    <w:basedOn w:val="Normal137"/>
    <w:next w:val="BodyText10"/>
    <w:link w:val="Heading3Char0"/>
    <w:qFormat/>
    <w:rsid w:val="0029649A"/>
    <w:pPr>
      <w:keepNext/>
      <w:numPr>
        <w:ilvl w:val="2"/>
        <w:numId w:val="161"/>
      </w:numPr>
      <w:spacing w:after="240" w:line="480" w:lineRule="auto"/>
      <w:outlineLvl w:val="2"/>
    </w:pPr>
    <w:rPr>
      <w:rFonts w:cs="Arial"/>
      <w:bCs/>
      <w:szCs w:val="26"/>
    </w:rPr>
  </w:style>
  <w:style w:type="character" w:customStyle="1" w:styleId="Heading3Char0">
    <w:name w:val="Heading 3 Char_0"/>
    <w:basedOn w:val="DefaultParagraphFont"/>
    <w:link w:val="Heading32"/>
    <w:rsid w:val="0029649A"/>
    <w:rPr>
      <w:rFonts w:ascii="Times New Roman" w:eastAsia="Times New Roman" w:hAnsi="Times New Roman" w:cs="Arial"/>
      <w:bCs/>
      <w:szCs w:val="26"/>
    </w:rPr>
  </w:style>
  <w:style w:type="paragraph" w:customStyle="1" w:styleId="Heading43">
    <w:name w:val="Heading 4_3"/>
    <w:basedOn w:val="Normal137"/>
    <w:next w:val="BodyText10"/>
    <w:link w:val="Heading4Char1"/>
    <w:qFormat/>
    <w:rsid w:val="0029649A"/>
    <w:pPr>
      <w:numPr>
        <w:ilvl w:val="3"/>
        <w:numId w:val="161"/>
      </w:numPr>
      <w:spacing w:after="240" w:line="480" w:lineRule="auto"/>
      <w:outlineLvl w:val="3"/>
    </w:pPr>
    <w:rPr>
      <w:bCs/>
      <w:szCs w:val="28"/>
    </w:rPr>
  </w:style>
  <w:style w:type="character" w:customStyle="1" w:styleId="Heading4Char1">
    <w:name w:val="Heading 4 Char_1"/>
    <w:basedOn w:val="DefaultParagraphFont"/>
    <w:link w:val="Heading43"/>
    <w:rsid w:val="0029649A"/>
    <w:rPr>
      <w:rFonts w:ascii="Times New Roman" w:eastAsia="Times New Roman" w:hAnsi="Times New Roman"/>
      <w:bCs/>
      <w:szCs w:val="28"/>
    </w:rPr>
  </w:style>
  <w:style w:type="paragraph" w:customStyle="1" w:styleId="Heading51">
    <w:name w:val="Heading 5_1"/>
    <w:basedOn w:val="Normal137"/>
    <w:next w:val="BodyText10"/>
    <w:link w:val="Heading5Char"/>
    <w:qFormat/>
    <w:rsid w:val="0029649A"/>
    <w:pPr>
      <w:numPr>
        <w:ilvl w:val="4"/>
        <w:numId w:val="161"/>
      </w:numPr>
      <w:spacing w:after="240"/>
      <w:outlineLvl w:val="4"/>
    </w:pPr>
    <w:rPr>
      <w:bCs/>
      <w:iCs/>
      <w:szCs w:val="26"/>
    </w:rPr>
  </w:style>
  <w:style w:type="character" w:customStyle="1" w:styleId="Heading5Char">
    <w:name w:val="Heading 5 Char"/>
    <w:basedOn w:val="DefaultParagraphFont"/>
    <w:link w:val="Heading51"/>
    <w:rsid w:val="0029649A"/>
    <w:rPr>
      <w:rFonts w:ascii="Times New Roman" w:eastAsia="Times New Roman" w:hAnsi="Times New Roman"/>
      <w:bCs/>
      <w:iCs/>
      <w:szCs w:val="26"/>
    </w:rPr>
  </w:style>
  <w:style w:type="paragraph" w:customStyle="1" w:styleId="Heading61">
    <w:name w:val="Heading 6_1"/>
    <w:basedOn w:val="Normal137"/>
    <w:next w:val="BodyText10"/>
    <w:link w:val="Heading6Char"/>
    <w:qFormat/>
    <w:rsid w:val="0029649A"/>
    <w:pPr>
      <w:numPr>
        <w:ilvl w:val="5"/>
        <w:numId w:val="161"/>
      </w:numPr>
      <w:spacing w:after="240"/>
      <w:outlineLvl w:val="5"/>
    </w:pPr>
    <w:rPr>
      <w:bCs/>
      <w:szCs w:val="22"/>
    </w:rPr>
  </w:style>
  <w:style w:type="character" w:customStyle="1" w:styleId="Heading6Char">
    <w:name w:val="Heading 6 Char"/>
    <w:basedOn w:val="DefaultParagraphFont"/>
    <w:link w:val="Heading61"/>
    <w:rsid w:val="0029649A"/>
    <w:rPr>
      <w:rFonts w:ascii="Times New Roman" w:eastAsia="Times New Roman" w:hAnsi="Times New Roman"/>
      <w:bCs/>
      <w:szCs w:val="22"/>
    </w:rPr>
  </w:style>
  <w:style w:type="paragraph" w:customStyle="1" w:styleId="Heading71">
    <w:name w:val="Heading 7_1"/>
    <w:basedOn w:val="Normal137"/>
    <w:next w:val="BodyText10"/>
    <w:link w:val="Heading7Char"/>
    <w:qFormat/>
    <w:rsid w:val="0029649A"/>
    <w:pPr>
      <w:numPr>
        <w:ilvl w:val="6"/>
        <w:numId w:val="161"/>
      </w:numPr>
      <w:spacing w:after="240"/>
      <w:outlineLvl w:val="6"/>
    </w:pPr>
  </w:style>
  <w:style w:type="character" w:customStyle="1" w:styleId="Heading7Char">
    <w:name w:val="Heading 7 Char"/>
    <w:basedOn w:val="DefaultParagraphFont"/>
    <w:link w:val="Heading71"/>
    <w:rsid w:val="0029649A"/>
    <w:rPr>
      <w:rFonts w:ascii="Times New Roman" w:eastAsia="Times New Roman" w:hAnsi="Times New Roman"/>
      <w:szCs w:val="24"/>
    </w:rPr>
  </w:style>
  <w:style w:type="paragraph" w:customStyle="1" w:styleId="Heading91">
    <w:name w:val="Heading 9_1"/>
    <w:basedOn w:val="Normal137"/>
    <w:next w:val="BodyText10"/>
    <w:link w:val="Heading9Char"/>
    <w:qFormat/>
    <w:rsid w:val="0029649A"/>
    <w:pPr>
      <w:numPr>
        <w:ilvl w:val="8"/>
        <w:numId w:val="161"/>
      </w:numPr>
      <w:spacing w:after="240"/>
      <w:outlineLvl w:val="8"/>
    </w:pPr>
    <w:rPr>
      <w:rFonts w:cs="Arial"/>
      <w:szCs w:val="22"/>
    </w:rPr>
  </w:style>
  <w:style w:type="character" w:customStyle="1" w:styleId="Heading9Char">
    <w:name w:val="Heading 9 Char"/>
    <w:basedOn w:val="DefaultParagraphFont"/>
    <w:link w:val="Heading91"/>
    <w:rsid w:val="0029649A"/>
    <w:rPr>
      <w:rFonts w:ascii="Times New Roman" w:eastAsia="Times New Roman" w:hAnsi="Times New Roman" w:cs="Arial"/>
      <w:szCs w:val="22"/>
    </w:rPr>
  </w:style>
  <w:style w:type="character" w:customStyle="1" w:styleId="Heading8Char">
    <w:name w:val="Heading 8 Char"/>
    <w:basedOn w:val="DefaultParagraphFont"/>
    <w:link w:val="Heading81"/>
    <w:rsid w:val="0029649A"/>
    <w:rPr>
      <w:rFonts w:ascii="Times New Roman" w:eastAsia="Times New Roman" w:hAnsi="Times New Roman"/>
      <w:iCs/>
      <w:szCs w:val="24"/>
    </w:rPr>
  </w:style>
  <w:style w:type="character" w:customStyle="1" w:styleId="DeltaViewInsertion1">
    <w:name w:val="DeltaView Insertion_1"/>
    <w:rsid w:val="0029649A"/>
    <w:rPr>
      <w:rFonts w:ascii="Times New Roman" w:eastAsia="Times New Roman" w:hAnsi="Times New Roman"/>
      <w:color w:val="0000FF"/>
      <w:spacing w:val="0"/>
      <w:u w:val="double"/>
    </w:rPr>
  </w:style>
  <w:style w:type="paragraph" w:customStyle="1" w:styleId="Normal000">
    <w:name w:val="* Normal_0_0"/>
    <w:basedOn w:val="Normal150"/>
    <w:rsid w:val="00CE5911"/>
    <w:pPr>
      <w:spacing w:after="240"/>
    </w:pPr>
    <w:rPr>
      <w:rFonts w:ascii="Times New Roman" w:eastAsia="Times New Roman" w:hAnsi="Times New Roman"/>
      <w:sz w:val="24"/>
    </w:rPr>
  </w:style>
  <w:style w:type="character" w:customStyle="1" w:styleId="Hyperlink03">
    <w:name w:val="Hyperlink_0_3"/>
    <w:uiPriority w:val="99"/>
    <w:rsid w:val="00CE5911"/>
    <w:rPr>
      <w:rFonts w:ascii="Times New Roman" w:eastAsia="Times New Roman" w:hAnsi="Times New Roman"/>
      <w:color w:val="0000FF"/>
      <w:u w:val="single"/>
    </w:rPr>
  </w:style>
  <w:style w:type="paragraph" w:customStyle="1" w:styleId="Normal138">
    <w:name w:val="Normal_138"/>
    <w:qFormat/>
    <w:rsid w:val="005A31AD"/>
    <w:pPr>
      <w:spacing w:after="200" w:line="276" w:lineRule="auto"/>
    </w:pPr>
    <w:rPr>
      <w:rFonts w:eastAsia="Times New Roman"/>
      <w:sz w:val="22"/>
      <w:szCs w:val="22"/>
    </w:rPr>
  </w:style>
  <w:style w:type="paragraph" w:customStyle="1" w:styleId="Normal139">
    <w:name w:val="Normal_139"/>
    <w:qFormat/>
    <w:rsid w:val="005A31AD"/>
    <w:rPr>
      <w:rFonts w:asciiTheme="minorHAnsi" w:eastAsiaTheme="minorEastAsia" w:hAnsiTheme="minorHAnsi" w:cstheme="minorBidi"/>
    </w:rPr>
  </w:style>
  <w:style w:type="paragraph" w:customStyle="1" w:styleId="Normal1400">
    <w:name w:val="Normal_140"/>
    <w:qFormat/>
    <w:rsid w:val="005A31AD"/>
    <w:pPr>
      <w:spacing w:after="200" w:line="276" w:lineRule="auto"/>
    </w:pPr>
    <w:rPr>
      <w:rFonts w:eastAsia="Times New Roman"/>
      <w:sz w:val="22"/>
      <w:szCs w:val="22"/>
    </w:rPr>
  </w:style>
  <w:style w:type="paragraph" w:customStyle="1" w:styleId="ListParagraph26">
    <w:name w:val="List Paragraph_26"/>
    <w:basedOn w:val="Normal1400"/>
    <w:uiPriority w:val="34"/>
    <w:qFormat/>
    <w:rsid w:val="00E87F6C"/>
    <w:pPr>
      <w:ind w:left="720"/>
      <w:contextualSpacing/>
    </w:pPr>
  </w:style>
  <w:style w:type="character" w:customStyle="1" w:styleId="Hyperlink7">
    <w:name w:val="Hyperlink_7"/>
    <w:uiPriority w:val="99"/>
    <w:unhideWhenUsed/>
    <w:rsid w:val="005A19CF"/>
    <w:rPr>
      <w:rFonts w:eastAsia="Times New Roman"/>
      <w:color w:val="0000FF"/>
      <w:u w:val="single"/>
    </w:rPr>
  </w:style>
  <w:style w:type="paragraph" w:customStyle="1" w:styleId="Normal141">
    <w:name w:val="Normal_141"/>
    <w:qFormat/>
    <w:rsid w:val="005A31AD"/>
    <w:pPr>
      <w:spacing w:after="200" w:line="276" w:lineRule="auto"/>
    </w:pPr>
    <w:rPr>
      <w:rFonts w:eastAsia="Times New Roman"/>
      <w:sz w:val="22"/>
      <w:szCs w:val="22"/>
    </w:rPr>
  </w:style>
  <w:style w:type="paragraph" w:customStyle="1" w:styleId="ListParagraph27">
    <w:name w:val="List Paragraph_27"/>
    <w:basedOn w:val="Normal141"/>
    <w:uiPriority w:val="34"/>
    <w:qFormat/>
    <w:rsid w:val="00E87F6C"/>
    <w:pPr>
      <w:ind w:left="720"/>
      <w:contextualSpacing/>
    </w:pPr>
  </w:style>
  <w:style w:type="paragraph" w:customStyle="1" w:styleId="Normal1420">
    <w:name w:val="Normal_142"/>
    <w:qFormat/>
    <w:rsid w:val="005A31AD"/>
    <w:rPr>
      <w:rFonts w:asciiTheme="minorHAnsi" w:eastAsiaTheme="minorEastAsia" w:hAnsiTheme="minorHAnsi" w:cstheme="minorBidi"/>
    </w:rPr>
  </w:style>
  <w:style w:type="paragraph" w:customStyle="1" w:styleId="ListParagraph28">
    <w:name w:val="List Paragraph_28"/>
    <w:basedOn w:val="Normal1420"/>
    <w:uiPriority w:val="34"/>
    <w:qFormat/>
    <w:rsid w:val="00E87F6C"/>
    <w:pPr>
      <w:ind w:left="720"/>
      <w:contextualSpacing/>
    </w:pPr>
  </w:style>
  <w:style w:type="paragraph" w:customStyle="1" w:styleId="Normal143">
    <w:name w:val="Normal_143"/>
    <w:rPr>
      <w:rFonts w:ascii="Times New Roman" w:eastAsia="Arial Unicode MS" w:hAnsi="Times New Roman"/>
      <w:sz w:val="24"/>
      <w:szCs w:val="24"/>
    </w:rPr>
  </w:style>
  <w:style w:type="paragraph" w:customStyle="1" w:styleId="Header20">
    <w:name w:val="Header_20"/>
    <w:basedOn w:val="Normal143"/>
    <w:link w:val="HeaderChar13"/>
    <w:uiPriority w:val="99"/>
    <w:unhideWhenUsed/>
    <w:rsid w:val="001559D5"/>
    <w:pPr>
      <w:tabs>
        <w:tab w:val="center" w:pos="4680"/>
        <w:tab w:val="right" w:pos="9360"/>
      </w:tabs>
    </w:pPr>
  </w:style>
  <w:style w:type="character" w:customStyle="1" w:styleId="HeaderChar13">
    <w:name w:val="Header Char_13"/>
    <w:basedOn w:val="DefaultParagraphFont"/>
    <w:link w:val="Header20"/>
    <w:uiPriority w:val="99"/>
    <w:rsid w:val="001559D5"/>
    <w:rPr>
      <w:sz w:val="24"/>
      <w:szCs w:val="24"/>
    </w:rPr>
  </w:style>
  <w:style w:type="paragraph" w:customStyle="1" w:styleId="Normal0000">
    <w:name w:val="Normal_0_0_0"/>
    <w:pPr>
      <w:spacing w:after="200" w:line="276" w:lineRule="auto"/>
    </w:pPr>
    <w:rPr>
      <w:rFonts w:cs="Calibri"/>
      <w:color w:val="000000"/>
      <w:u w:color="000000"/>
    </w:rPr>
  </w:style>
  <w:style w:type="paragraph" w:customStyle="1" w:styleId="BodyA">
    <w:name w:val="Body A"/>
    <w:pPr>
      <w:spacing w:after="200" w:line="276" w:lineRule="auto"/>
    </w:pPr>
    <w:rPr>
      <w:rFonts w:cs="Calibri"/>
      <w:color w:val="000000"/>
      <w:sz w:val="22"/>
      <w:szCs w:val="22"/>
      <w:u w:color="000000"/>
    </w:rPr>
  </w:style>
  <w:style w:type="numbering" w:customStyle="1" w:styleId="ImportedStyle2">
    <w:name w:val="Imported Style 2"/>
    <w:pPr>
      <w:numPr>
        <w:numId w:val="169"/>
      </w:numPr>
    </w:pPr>
  </w:style>
  <w:style w:type="paragraph" w:customStyle="1" w:styleId="Body1">
    <w:name w:val="Body_1"/>
    <w:rPr>
      <w:rFonts w:ascii="Times New Roman" w:eastAsia="Times New Roman" w:hAnsi="Times New Roman"/>
      <w:color w:val="000000"/>
      <w:sz w:val="24"/>
      <w:szCs w:val="24"/>
      <w:u w:color="000000"/>
    </w:rPr>
  </w:style>
  <w:style w:type="paragraph" w:customStyle="1" w:styleId="ListParagraph29">
    <w:name w:val="List Paragraph_29"/>
    <w:pPr>
      <w:spacing w:after="200" w:line="276" w:lineRule="auto"/>
      <w:ind w:left="720"/>
    </w:pPr>
    <w:rPr>
      <w:rFonts w:cs="Calibri"/>
      <w:color w:val="000000"/>
      <w:sz w:val="22"/>
      <w:szCs w:val="22"/>
      <w:u w:color="000000"/>
    </w:rPr>
  </w:style>
  <w:style w:type="paragraph" w:customStyle="1" w:styleId="Normal00000">
    <w:name w:val="Normal_0_0_0_0"/>
    <w:rsid w:val="00301336"/>
    <w:pPr>
      <w:pBdr>
        <w:top w:val="nil"/>
        <w:left w:val="nil"/>
        <w:bottom w:val="nil"/>
        <w:right w:val="nil"/>
        <w:between w:val="nil"/>
        <w:bar w:val="nil"/>
      </w:pBdr>
      <w:spacing w:after="200" w:line="276" w:lineRule="auto"/>
    </w:pPr>
    <w:rPr>
      <w:rFonts w:cs="Calibri"/>
      <w:color w:val="000000"/>
      <w:u w:color="000000"/>
      <w:bdr w:val="nil"/>
    </w:rPr>
  </w:style>
  <w:style w:type="paragraph" w:customStyle="1" w:styleId="Normal144">
    <w:name w:val="Normal_144"/>
    <w:qFormat/>
  </w:style>
  <w:style w:type="paragraph" w:customStyle="1" w:styleId="Normal145">
    <w:name w:val="Normal_145"/>
    <w:qFormat/>
    <w:rsid w:val="00805BCE"/>
    <w:rPr>
      <w:rFonts w:ascii="Times New Roman" w:eastAsia="Times New Roman" w:hAnsi="Times New Roman"/>
      <w:sz w:val="24"/>
      <w:szCs w:val="24"/>
    </w:rPr>
  </w:style>
  <w:style w:type="paragraph" w:customStyle="1" w:styleId="Normal0001">
    <w:name w:val="Normal_0_0_0_1"/>
    <w:rsid w:val="00681389"/>
    <w:pPr>
      <w:pBdr>
        <w:top w:val="nil"/>
        <w:left w:val="nil"/>
        <w:bottom w:val="nil"/>
        <w:right w:val="nil"/>
        <w:between w:val="nil"/>
        <w:bar w:val="nil"/>
      </w:pBdr>
      <w:spacing w:after="200" w:line="276" w:lineRule="auto"/>
    </w:pPr>
    <w:rPr>
      <w:rFonts w:cs="Calibri"/>
      <w:color w:val="000000"/>
      <w:u w:color="000000"/>
      <w:bdr w:val="nil"/>
    </w:rPr>
  </w:style>
  <w:style w:type="paragraph" w:customStyle="1" w:styleId="Normal146">
    <w:name w:val="Normal_146"/>
    <w:qFormat/>
  </w:style>
  <w:style w:type="paragraph" w:customStyle="1" w:styleId="Normal147">
    <w:name w:val="Normal_147"/>
    <w:qFormat/>
    <w:rsid w:val="00805BCE"/>
    <w:rPr>
      <w:rFonts w:ascii="Times New Roman" w:eastAsia="Times New Roman" w:hAnsi="Times New Roman"/>
      <w:sz w:val="24"/>
      <w:szCs w:val="24"/>
    </w:rPr>
  </w:style>
  <w:style w:type="paragraph" w:customStyle="1" w:styleId="Normal148">
    <w:name w:val="Normal_148"/>
    <w:qFormat/>
    <w:rsid w:val="00805BCE"/>
    <w:rPr>
      <w:rFonts w:ascii="Times New Roman" w:eastAsia="Times New Roman" w:hAnsi="Times New Roman"/>
      <w:sz w:val="24"/>
      <w:szCs w:val="24"/>
    </w:rPr>
  </w:style>
  <w:style w:type="paragraph" w:customStyle="1" w:styleId="Normal149">
    <w:name w:val="Normal_149"/>
    <w:qFormat/>
    <w:rsid w:val="00805BCE"/>
    <w:rPr>
      <w:rFonts w:ascii="Times New Roman" w:eastAsia="Times New Roman" w:hAnsi="Times New Roman"/>
      <w:sz w:val="24"/>
      <w:szCs w:val="24"/>
    </w:rPr>
  </w:style>
  <w:style w:type="paragraph" w:customStyle="1" w:styleId="Normal1500">
    <w:name w:val="Normal_150"/>
    <w:qFormat/>
    <w:rsid w:val="00805BCE"/>
    <w:rPr>
      <w:rFonts w:ascii="Times New Roman" w:eastAsia="Times New Roman" w:hAnsi="Times New Roman"/>
      <w:sz w:val="24"/>
      <w:szCs w:val="24"/>
    </w:rPr>
  </w:style>
  <w:style w:type="paragraph" w:customStyle="1" w:styleId="Normal151">
    <w:name w:val="Normal_151"/>
    <w:qFormat/>
    <w:pPr>
      <w:pBdr>
        <w:top w:val="nil"/>
        <w:left w:val="nil"/>
        <w:bottom w:val="nil"/>
        <w:right w:val="nil"/>
      </w:pBdr>
      <w:adjustRightInd w:val="0"/>
    </w:pPr>
    <w:rPr>
      <w:rFonts w:ascii="Times New Roman" w:eastAsia="Times New Roman" w:hAnsi="Times New Roman"/>
      <w:sz w:val="24"/>
      <w:szCs w:val="24"/>
    </w:rPr>
  </w:style>
  <w:style w:type="paragraph" w:customStyle="1" w:styleId="Normal0002">
    <w:name w:val="Normal_0_0_0_2"/>
    <w:pPr>
      <w:pBdr>
        <w:top w:val="nil"/>
        <w:left w:val="nil"/>
        <w:bottom w:val="nil"/>
        <w:right w:val="nil"/>
      </w:pBdr>
      <w:adjustRightInd w:val="0"/>
      <w:spacing w:after="200" w:line="276" w:lineRule="auto"/>
    </w:pPr>
    <w:rPr>
      <w:rFonts w:eastAsia="Times New Roman" w:cs="Calibri"/>
      <w:color w:val="000000"/>
    </w:rPr>
  </w:style>
  <w:style w:type="paragraph" w:customStyle="1" w:styleId="Default4">
    <w:name w:val="Default_4"/>
    <w:pPr>
      <w:pBdr>
        <w:top w:val="nil"/>
        <w:left w:val="nil"/>
        <w:bottom w:val="nil"/>
        <w:right w:val="nil"/>
      </w:pBdr>
      <w:adjustRightInd w:val="0"/>
      <w:spacing w:after="200" w:line="276" w:lineRule="auto"/>
    </w:pPr>
    <w:rPr>
      <w:rFonts w:ascii="Times New Roman" w:eastAsia="Times New Roman" w:hAnsi="Times New Roman"/>
      <w:sz w:val="24"/>
      <w:szCs w:val="24"/>
    </w:rPr>
  </w:style>
  <w:style w:type="character" w:customStyle="1" w:styleId="FootnoteReference8">
    <w:name w:val="Footnote Reference_8"/>
    <w:basedOn w:val="DefaultParagraphFont"/>
    <w:uiPriority w:val="99"/>
    <w:rPr>
      <w:rFonts w:ascii="Times New Roman" w:eastAsia="Times New Roman" w:hAnsi="Times New Roman"/>
      <w:vertAlign w:val="superscript"/>
    </w:rPr>
  </w:style>
  <w:style w:type="paragraph" w:customStyle="1" w:styleId="FootnoteText7">
    <w:name w:val="Footnote Text_7"/>
    <w:basedOn w:val="Normal151"/>
    <w:link w:val="FootnoteTextChar3"/>
    <w:uiPriority w:val="99"/>
    <w:pPr>
      <w:spacing w:after="200" w:line="276" w:lineRule="auto"/>
    </w:pPr>
    <w:rPr>
      <w:rFonts w:ascii="Calibri" w:hAnsi="Calibri" w:cs="Calibri"/>
      <w:color w:val="000000"/>
      <w:sz w:val="20"/>
      <w:szCs w:val="20"/>
    </w:rPr>
  </w:style>
  <w:style w:type="character" w:customStyle="1" w:styleId="FootnoteTextChar3">
    <w:name w:val="Footnote Text Char_3"/>
    <w:basedOn w:val="DefaultParagraphFont"/>
    <w:link w:val="FootnoteText7"/>
    <w:uiPriority w:val="99"/>
    <w:rPr>
      <w:rFonts w:ascii="Calibri" w:hAnsi="Calibri" w:cs="Calibri"/>
      <w:color w:val="000000"/>
    </w:rPr>
  </w:style>
  <w:style w:type="paragraph" w:styleId="NoSpacing">
    <w:name w:val="No Spacing"/>
    <w:uiPriority w:val="1"/>
    <w:qFormat/>
    <w:pPr>
      <w:pBdr>
        <w:top w:val="nil"/>
        <w:left w:val="nil"/>
        <w:bottom w:val="nil"/>
        <w:right w:val="nil"/>
      </w:pBdr>
      <w:adjustRightInd w:val="0"/>
    </w:pPr>
    <w:rPr>
      <w:rFonts w:ascii="Times New Roman" w:eastAsia="Times New Roman" w:hAnsi="Times New Roman"/>
      <w:color w:val="000000"/>
      <w:sz w:val="24"/>
      <w:szCs w:val="24"/>
    </w:rPr>
  </w:style>
  <w:style w:type="paragraph" w:customStyle="1" w:styleId="Body2">
    <w:name w:val="Body_2"/>
    <w:pPr>
      <w:pBdr>
        <w:top w:val="nil"/>
        <w:left w:val="nil"/>
        <w:bottom w:val="nil"/>
        <w:right w:val="nil"/>
      </w:pBdr>
      <w:adjustRightInd w:val="0"/>
    </w:pPr>
    <w:rPr>
      <w:rFonts w:ascii="Times New Roman" w:eastAsia="Times New Roman" w:hAnsi="Times New Roman"/>
      <w:color w:val="000000"/>
      <w:sz w:val="24"/>
      <w:szCs w:val="24"/>
    </w:rPr>
  </w:style>
  <w:style w:type="character" w:styleId="CommentReference">
    <w:name w:val="annotation reference"/>
    <w:basedOn w:val="DefaultParagraphFont"/>
    <w:rPr>
      <w:rFonts w:ascii="Times New Roman" w:eastAsia="Times New Roman" w:hAnsi="Times New Roman"/>
      <w:sz w:val="16"/>
      <w:szCs w:val="16"/>
    </w:rPr>
  </w:style>
  <w:style w:type="numbering" w:customStyle="1" w:styleId="ImportedStyle3">
    <w:name w:val="Imported Style 3"/>
    <w:pPr>
      <w:numPr>
        <w:numId w:val="175"/>
      </w:numPr>
    </w:pPr>
  </w:style>
  <w:style w:type="paragraph" w:customStyle="1" w:styleId="ListParagraph30">
    <w:name w:val="List Paragraph_30"/>
    <w:basedOn w:val="Normal151"/>
    <w:uiPriority w:val="34"/>
    <w:qFormat/>
    <w:pPr>
      <w:spacing w:after="200" w:line="276" w:lineRule="auto"/>
      <w:ind w:left="720"/>
    </w:pPr>
    <w:rPr>
      <w:rFonts w:ascii="Calibri" w:hAnsi="Calibri" w:cs="Calibri"/>
      <w:color w:val="000000"/>
      <w:sz w:val="22"/>
      <w:szCs w:val="22"/>
    </w:rPr>
  </w:style>
  <w:style w:type="numbering" w:customStyle="1" w:styleId="ImportedStyle20">
    <w:name w:val="Imported Style 2_0"/>
    <w:pPr>
      <w:numPr>
        <w:numId w:val="182"/>
      </w:numPr>
    </w:pPr>
  </w:style>
  <w:style w:type="numbering" w:customStyle="1" w:styleId="List13">
    <w:name w:val="List 13"/>
    <w:pPr>
      <w:numPr>
        <w:numId w:val="195"/>
      </w:numPr>
    </w:pPr>
  </w:style>
  <w:style w:type="paragraph" w:customStyle="1" w:styleId="Footer23">
    <w:name w:val="Footer_23"/>
    <w:pPr>
      <w:tabs>
        <w:tab w:val="center" w:pos="4680"/>
        <w:tab w:val="right" w:pos="9360"/>
      </w:tabs>
      <w:spacing w:after="200" w:line="276" w:lineRule="auto"/>
    </w:pPr>
    <w:rPr>
      <w:rFonts w:cs="Calibri"/>
      <w:color w:val="000000"/>
      <w:sz w:val="22"/>
      <w:szCs w:val="22"/>
      <w:u w:color="000000"/>
    </w:rPr>
  </w:style>
  <w:style w:type="paragraph" w:customStyle="1" w:styleId="Default5">
    <w:name w:val="Default_5"/>
    <w:pPr>
      <w:spacing w:after="200" w:line="276" w:lineRule="auto"/>
    </w:pPr>
    <w:rPr>
      <w:rFonts w:ascii="Times New Roman" w:eastAsia="Times New Roman" w:hAnsi="Times New Roman"/>
      <w:color w:val="000000"/>
      <w:sz w:val="24"/>
      <w:szCs w:val="24"/>
      <w:u w:color="000000"/>
    </w:rPr>
  </w:style>
  <w:style w:type="paragraph" w:customStyle="1" w:styleId="Normal152">
    <w:name w:val="Normal_152"/>
    <w:qFormat/>
    <w:rPr>
      <w:rFonts w:ascii="Times New Roman" w:eastAsia="Arial Unicode MS" w:hAnsi="Times New Roman"/>
      <w:sz w:val="24"/>
      <w:szCs w:val="24"/>
    </w:rPr>
  </w:style>
  <w:style w:type="paragraph" w:customStyle="1" w:styleId="Normal0003">
    <w:name w:val="Normal_0_0_0_3"/>
    <w:rsid w:val="00755A98"/>
    <w:pPr>
      <w:pBdr>
        <w:top w:val="nil"/>
        <w:left w:val="nil"/>
        <w:bottom w:val="nil"/>
        <w:right w:val="nil"/>
        <w:between w:val="nil"/>
        <w:bar w:val="nil"/>
      </w:pBdr>
      <w:adjustRightInd w:val="0"/>
      <w:spacing w:after="200" w:line="276" w:lineRule="auto"/>
    </w:pPr>
    <w:rPr>
      <w:rFonts w:eastAsia="Times New Roman" w:cs="Calibri"/>
      <w:color w:val="000000"/>
      <w:bdr w:val="nil"/>
    </w:rPr>
  </w:style>
  <w:style w:type="paragraph" w:customStyle="1" w:styleId="Heading">
    <w:name w:val="Heading"/>
    <w:next w:val="Body3"/>
    <w:pPr>
      <w:keepNext/>
      <w:keepLines/>
      <w:spacing w:before="240" w:after="240"/>
      <w:outlineLvl w:val="0"/>
    </w:pPr>
    <w:rPr>
      <w:rFonts w:ascii="Times New Roman" w:eastAsia="Arial Unicode MS" w:hAnsi="Times New Roman" w:cs="Arial Unicode MS"/>
      <w:b/>
      <w:bCs/>
      <w:color w:val="000000"/>
      <w:sz w:val="24"/>
      <w:szCs w:val="24"/>
      <w:u w:color="000000"/>
      <w:lang w:val="fr-FR"/>
    </w:rPr>
  </w:style>
  <w:style w:type="paragraph" w:customStyle="1" w:styleId="Body3">
    <w:name w:val="Body_3"/>
    <w:rPr>
      <w:rFonts w:cs="Arial Unicode MS"/>
      <w:color w:val="000000"/>
      <w:sz w:val="24"/>
      <w:szCs w:val="24"/>
      <w:u w:color="000000"/>
      <w:lang w:val="fr-FR"/>
    </w:rPr>
  </w:style>
  <w:style w:type="numbering" w:customStyle="1" w:styleId="ImportedStyle1">
    <w:name w:val="Imported Style 1"/>
    <w:pPr>
      <w:numPr>
        <w:numId w:val="206"/>
      </w:numPr>
    </w:pPr>
  </w:style>
  <w:style w:type="paragraph" w:customStyle="1" w:styleId="NoSpacing0">
    <w:name w:val="No Spacing_0"/>
    <w:rPr>
      <w:rFonts w:ascii="Times New Roman" w:eastAsia="Arial Unicode MS" w:hAnsi="Times New Roman" w:cs="Arial Unicode MS"/>
      <w:color w:val="000000"/>
      <w:sz w:val="24"/>
      <w:szCs w:val="24"/>
      <w:u w:color="000000"/>
    </w:rPr>
  </w:style>
  <w:style w:type="numbering" w:customStyle="1" w:styleId="ImportedStyle10">
    <w:name w:val="Imported Style 1.0"/>
    <w:pPr>
      <w:numPr>
        <w:numId w:val="208"/>
      </w:numPr>
    </w:pPr>
  </w:style>
  <w:style w:type="paragraph" w:customStyle="1" w:styleId="BodyA0">
    <w:name w:val="Body A_0"/>
    <w:rPr>
      <w:rFonts w:ascii="Times New Roman" w:eastAsia="Arial Unicode MS" w:hAnsi="Times New Roman" w:cs="Arial Unicode MS"/>
      <w:color w:val="000000"/>
      <w:sz w:val="24"/>
      <w:szCs w:val="24"/>
      <w:u w:color="000000"/>
    </w:rPr>
  </w:style>
  <w:style w:type="paragraph" w:customStyle="1" w:styleId="Heading23">
    <w:name w:val="Heading 2_3"/>
    <w:next w:val="Body3"/>
    <w:uiPriority w:val="9"/>
    <w:unhideWhenUsed/>
    <w:qFormat/>
    <w:pPr>
      <w:keepNext/>
      <w:keepLines/>
      <w:spacing w:after="240"/>
      <w:outlineLvl w:val="1"/>
    </w:pPr>
    <w:rPr>
      <w:rFonts w:ascii="Times New Roman" w:eastAsia="Arial Unicode MS" w:hAnsi="Times New Roman" w:cs="Arial Unicode MS"/>
      <w:color w:val="000000"/>
      <w:sz w:val="24"/>
      <w:szCs w:val="24"/>
      <w:u w:color="000000"/>
    </w:rPr>
  </w:style>
  <w:style w:type="numbering" w:customStyle="1" w:styleId="ImportedStyle21">
    <w:name w:val="Imported Style 2_1"/>
    <w:pPr>
      <w:numPr>
        <w:numId w:val="211"/>
      </w:numPr>
    </w:pPr>
  </w:style>
  <w:style w:type="paragraph" w:customStyle="1" w:styleId="Heading33">
    <w:name w:val="Heading 3_3"/>
    <w:next w:val="Body3"/>
    <w:uiPriority w:val="9"/>
    <w:unhideWhenUsed/>
    <w:qFormat/>
    <w:pPr>
      <w:keepNext/>
      <w:keepLines/>
      <w:spacing w:before="240" w:after="240"/>
      <w:outlineLvl w:val="2"/>
    </w:pPr>
    <w:rPr>
      <w:rFonts w:ascii="Times New Roman" w:eastAsia="Arial Unicode MS" w:hAnsi="Times New Roman" w:cs="Arial Unicode MS"/>
      <w:color w:val="000000"/>
      <w:sz w:val="24"/>
      <w:szCs w:val="24"/>
      <w:u w:color="000000"/>
    </w:rPr>
  </w:style>
  <w:style w:type="numbering" w:customStyle="1" w:styleId="ImportedStyle30">
    <w:name w:val="Imported Style 3_0"/>
    <w:pPr>
      <w:numPr>
        <w:numId w:val="213"/>
      </w:numPr>
    </w:pPr>
  </w:style>
  <w:style w:type="numbering" w:customStyle="1" w:styleId="List12">
    <w:name w:val="List 12"/>
    <w:pPr>
      <w:numPr>
        <w:numId w:val="227"/>
      </w:numPr>
    </w:pPr>
  </w:style>
  <w:style w:type="numbering" w:customStyle="1" w:styleId="List130">
    <w:name w:val="List 13_0"/>
    <w:pPr>
      <w:numPr>
        <w:numId w:val="229"/>
      </w:numPr>
    </w:pPr>
  </w:style>
  <w:style w:type="paragraph" w:customStyle="1" w:styleId="ListParagraph31">
    <w:name w:val="List Paragraph_31"/>
    <w:pPr>
      <w:spacing w:after="200" w:line="276" w:lineRule="auto"/>
      <w:ind w:left="720"/>
    </w:pPr>
    <w:rPr>
      <w:rFonts w:eastAsia="Arial Unicode MS" w:cs="Arial Unicode MS"/>
      <w:color w:val="000000"/>
      <w:sz w:val="22"/>
      <w:szCs w:val="22"/>
      <w:u w:color="000000"/>
    </w:rPr>
  </w:style>
  <w:style w:type="numbering" w:customStyle="1" w:styleId="ImportedStyle300">
    <w:name w:val="Imported Style 3.0"/>
    <w:pPr>
      <w:numPr>
        <w:numId w:val="235"/>
      </w:numPr>
    </w:pPr>
  </w:style>
  <w:style w:type="numbering" w:customStyle="1" w:styleId="List0">
    <w:name w:val="List 0"/>
    <w:pPr>
      <w:numPr>
        <w:numId w:val="238"/>
      </w:numPr>
    </w:pPr>
  </w:style>
  <w:style w:type="paragraph" w:customStyle="1" w:styleId="Normal0004">
    <w:name w:val="Normal_0_0_0_4"/>
    <w:rsid w:val="00497347"/>
    <w:pPr>
      <w:pBdr>
        <w:top w:val="nil"/>
        <w:left w:val="nil"/>
        <w:bottom w:val="nil"/>
        <w:right w:val="nil"/>
        <w:between w:val="nil"/>
        <w:bar w:val="nil"/>
      </w:pBdr>
      <w:spacing w:after="200" w:line="276" w:lineRule="auto"/>
    </w:pPr>
    <w:rPr>
      <w:rFonts w:cs="Calibri"/>
      <w:color w:val="000000"/>
      <w:u w:color="000000"/>
      <w:bdr w:val="nil"/>
    </w:rPr>
  </w:style>
  <w:style w:type="paragraph" w:customStyle="1" w:styleId="BodyA1">
    <w:name w:val="Body A_1"/>
    <w:rsid w:val="00497347"/>
    <w:pPr>
      <w:pBdr>
        <w:top w:val="nil"/>
        <w:left w:val="nil"/>
        <w:bottom w:val="nil"/>
        <w:right w:val="nil"/>
        <w:between w:val="nil"/>
        <w:bar w:val="nil"/>
      </w:pBdr>
      <w:spacing w:after="200" w:line="276" w:lineRule="auto"/>
    </w:pPr>
    <w:rPr>
      <w:rFonts w:cs="Calibri"/>
      <w:color w:val="000000"/>
      <w:u w:color="000000"/>
      <w:bdr w:val="nil"/>
    </w:rPr>
  </w:style>
  <w:style w:type="paragraph" w:customStyle="1" w:styleId="Normal153">
    <w:name w:val="Normal_153"/>
    <w:qFormat/>
  </w:style>
  <w:style w:type="paragraph" w:customStyle="1" w:styleId="Normal154">
    <w:name w:val="Normal_154"/>
    <w:qFormat/>
    <w:rPr>
      <w:rFonts w:ascii="Times New Roman" w:eastAsia="Times New Roman" w:hAnsi="Times New Roman"/>
      <w:sz w:val="24"/>
      <w:szCs w:val="24"/>
    </w:rPr>
  </w:style>
  <w:style w:type="paragraph" w:customStyle="1" w:styleId="SingleSpace0">
    <w:name w:val="Single Space_0"/>
    <w:basedOn w:val="Normal154"/>
    <w:link w:val="SingleSpaceChar"/>
  </w:style>
  <w:style w:type="character" w:customStyle="1" w:styleId="SingleSpaceChar">
    <w:name w:val="Single Space Char"/>
    <w:basedOn w:val="DefaultParagraphFont"/>
    <w:link w:val="SingleSpace0"/>
  </w:style>
  <w:style w:type="paragraph" w:customStyle="1" w:styleId="Normal155">
    <w:name w:val="Normal_155"/>
    <w:qFormat/>
    <w:rPr>
      <w:rFonts w:ascii="Times New Roman" w:eastAsia="Times New Roman" w:hAnsi="Times New Roman"/>
      <w:sz w:val="24"/>
      <w:szCs w:val="24"/>
    </w:rPr>
  </w:style>
  <w:style w:type="paragraph" w:customStyle="1" w:styleId="SingleSpace1">
    <w:name w:val="Single Space_1"/>
    <w:basedOn w:val="Normal155"/>
    <w:link w:val="SingleSpaceChar0"/>
  </w:style>
  <w:style w:type="character" w:customStyle="1" w:styleId="SingleSpaceChar0">
    <w:name w:val="Single Space Char_0"/>
    <w:basedOn w:val="DefaultParagraphFont"/>
    <w:link w:val="SingleSpace1"/>
  </w:style>
  <w:style w:type="paragraph" w:customStyle="1" w:styleId="Normal156">
    <w:name w:val="Normal_156"/>
    <w:qFormat/>
    <w:rPr>
      <w:rFonts w:ascii="Times New Roman" w:eastAsia="Times New Roman" w:hAnsi="Times New Roman"/>
      <w:sz w:val="24"/>
      <w:szCs w:val="24"/>
    </w:rPr>
  </w:style>
  <w:style w:type="paragraph" w:customStyle="1" w:styleId="SingleSpace2">
    <w:name w:val="Single Space_2"/>
    <w:basedOn w:val="Normal156"/>
    <w:link w:val="SingleSpaceChar1"/>
  </w:style>
  <w:style w:type="character" w:customStyle="1" w:styleId="SingleSpaceChar1">
    <w:name w:val="Single Space Char_1"/>
    <w:basedOn w:val="DefaultParagraphFont"/>
    <w:link w:val="SingleSpace2"/>
  </w:style>
  <w:style w:type="paragraph" w:customStyle="1" w:styleId="Header21">
    <w:name w:val="Header_21"/>
    <w:basedOn w:val="Normal157"/>
    <w:link w:val="HeaderChar14"/>
    <w:uiPriority w:val="99"/>
    <w:unhideWhenUsed/>
    <w:rsid w:val="00715E0F"/>
    <w:pPr>
      <w:tabs>
        <w:tab w:val="center" w:pos="4680"/>
        <w:tab w:val="right" w:pos="9360"/>
      </w:tabs>
    </w:pPr>
  </w:style>
  <w:style w:type="paragraph" w:customStyle="1" w:styleId="Normal157">
    <w:name w:val="Normal_157"/>
    <w:qFormat/>
    <w:rPr>
      <w:rFonts w:ascii="Times New Roman" w:eastAsia="Times New Roman" w:hAnsi="Times New Roman"/>
      <w:sz w:val="24"/>
      <w:szCs w:val="24"/>
    </w:rPr>
  </w:style>
  <w:style w:type="character" w:customStyle="1" w:styleId="HeaderChar14">
    <w:name w:val="Header Char_14"/>
    <w:basedOn w:val="DefaultParagraphFont"/>
    <w:link w:val="Header21"/>
    <w:uiPriority w:val="99"/>
    <w:rsid w:val="00715E0F"/>
    <w:rPr>
      <w:sz w:val="24"/>
      <w:szCs w:val="24"/>
    </w:rPr>
  </w:style>
  <w:style w:type="paragraph" w:customStyle="1" w:styleId="Footer24">
    <w:name w:val="Footer_24"/>
    <w:basedOn w:val="Normal157"/>
    <w:link w:val="FooterChar17"/>
    <w:uiPriority w:val="99"/>
    <w:unhideWhenUsed/>
    <w:rsid w:val="00715E0F"/>
    <w:pPr>
      <w:tabs>
        <w:tab w:val="center" w:pos="4680"/>
        <w:tab w:val="right" w:pos="9360"/>
      </w:tabs>
    </w:pPr>
  </w:style>
  <w:style w:type="character" w:customStyle="1" w:styleId="FooterChar17">
    <w:name w:val="Footer Char_17"/>
    <w:basedOn w:val="DefaultParagraphFont"/>
    <w:link w:val="Footer24"/>
    <w:uiPriority w:val="99"/>
    <w:rsid w:val="00715E0F"/>
    <w:rPr>
      <w:sz w:val="24"/>
      <w:szCs w:val="24"/>
    </w:rPr>
  </w:style>
  <w:style w:type="paragraph" w:customStyle="1" w:styleId="SingleSpace3">
    <w:name w:val="Single Space_3"/>
    <w:basedOn w:val="Normal157"/>
    <w:link w:val="SingleSpaceChar2"/>
  </w:style>
  <w:style w:type="character" w:customStyle="1" w:styleId="SingleSpaceChar2">
    <w:name w:val="Single Space Char_2"/>
    <w:basedOn w:val="DefaultParagraphFont"/>
    <w:link w:val="SingleSpace3"/>
  </w:style>
  <w:style w:type="paragraph" w:customStyle="1" w:styleId="Normal158">
    <w:name w:val="Normal_158"/>
    <w:qFormat/>
    <w:rPr>
      <w:rFonts w:ascii="Times New Roman" w:eastAsia="Times New Roman" w:hAnsi="Times New Roman"/>
      <w:sz w:val="24"/>
      <w:szCs w:val="24"/>
    </w:rPr>
  </w:style>
  <w:style w:type="paragraph" w:customStyle="1" w:styleId="SingleSpace4">
    <w:name w:val="Single Space_4"/>
    <w:basedOn w:val="Normal158"/>
    <w:link w:val="SingleSpaceChar3"/>
  </w:style>
  <w:style w:type="character" w:customStyle="1" w:styleId="SingleSpaceChar3">
    <w:name w:val="Single Space Char_3"/>
    <w:basedOn w:val="DefaultParagraphFont"/>
    <w:link w:val="SingleSpace4"/>
  </w:style>
  <w:style w:type="paragraph" w:customStyle="1" w:styleId="Normal159">
    <w:name w:val="Normal_159"/>
    <w:qFormat/>
  </w:style>
  <w:style w:type="paragraph" w:customStyle="1" w:styleId="Normal160">
    <w:name w:val="Normal_160"/>
    <w:qFormat/>
    <w:rPr>
      <w:rFonts w:ascii="Times New Roman" w:eastAsia="Times New Roman" w:hAnsi="Times New Roman"/>
      <w:sz w:val="24"/>
      <w:szCs w:val="24"/>
    </w:rPr>
  </w:style>
  <w:style w:type="paragraph" w:customStyle="1" w:styleId="Header22">
    <w:name w:val="Header_22"/>
    <w:basedOn w:val="Normal160"/>
    <w:link w:val="HeaderChar15"/>
    <w:uiPriority w:val="99"/>
    <w:unhideWhenUsed/>
    <w:rsid w:val="005A0086"/>
    <w:pPr>
      <w:tabs>
        <w:tab w:val="center" w:pos="4680"/>
        <w:tab w:val="right" w:pos="9360"/>
      </w:tabs>
    </w:pPr>
  </w:style>
  <w:style w:type="character" w:customStyle="1" w:styleId="HeaderChar15">
    <w:name w:val="Header Char_15"/>
    <w:basedOn w:val="DefaultParagraphFont"/>
    <w:link w:val="Header22"/>
    <w:uiPriority w:val="99"/>
    <w:rsid w:val="005A0086"/>
    <w:rPr>
      <w:sz w:val="24"/>
      <w:szCs w:val="24"/>
    </w:rPr>
  </w:style>
  <w:style w:type="paragraph" w:customStyle="1" w:styleId="SingleSpace5">
    <w:name w:val="Single Space_5"/>
    <w:basedOn w:val="Normal160"/>
    <w:link w:val="SingleSpaceChar4"/>
  </w:style>
  <w:style w:type="character" w:customStyle="1" w:styleId="SingleSpaceChar4">
    <w:name w:val="Single Space Char_4"/>
    <w:basedOn w:val="DefaultParagraphFont"/>
    <w:link w:val="SingleSpace5"/>
  </w:style>
  <w:style w:type="paragraph" w:customStyle="1" w:styleId="Normal161">
    <w:name w:val="Normal_161"/>
    <w:qFormat/>
    <w:rPr>
      <w:rFonts w:ascii="Times New Roman" w:eastAsia="Times New Roman" w:hAnsi="Times New Roman"/>
      <w:sz w:val="24"/>
      <w:szCs w:val="24"/>
    </w:rPr>
  </w:style>
  <w:style w:type="paragraph" w:customStyle="1" w:styleId="SingleSpace6">
    <w:name w:val="Single Space_6"/>
    <w:basedOn w:val="Normal161"/>
    <w:link w:val="SingleSpaceChar5"/>
  </w:style>
  <w:style w:type="character" w:customStyle="1" w:styleId="SingleSpaceChar5">
    <w:name w:val="Single Space Char_5"/>
    <w:basedOn w:val="DefaultParagraphFont"/>
    <w:link w:val="SingleSpace6"/>
  </w:style>
  <w:style w:type="paragraph" w:customStyle="1" w:styleId="Normal162">
    <w:name w:val="Normal_162"/>
    <w:qFormat/>
    <w:rPr>
      <w:rFonts w:ascii="Times New Roman" w:eastAsia="Times New Roman" w:hAnsi="Times New Roman"/>
      <w:sz w:val="24"/>
      <w:szCs w:val="24"/>
    </w:rPr>
  </w:style>
  <w:style w:type="paragraph" w:customStyle="1" w:styleId="SingleSpace7">
    <w:name w:val="Single Space_7"/>
    <w:basedOn w:val="Normal162"/>
    <w:link w:val="SingleSpaceChar6"/>
  </w:style>
  <w:style w:type="character" w:customStyle="1" w:styleId="SingleSpaceChar6">
    <w:name w:val="Single Space Char_6"/>
    <w:basedOn w:val="DefaultParagraphFont"/>
    <w:link w:val="SingleSpace7"/>
  </w:style>
  <w:style w:type="paragraph" w:customStyle="1" w:styleId="Normal163">
    <w:name w:val="Normal_163"/>
    <w:qFormat/>
    <w:rPr>
      <w:rFonts w:ascii="Times New Roman" w:eastAsia="Times New Roman" w:hAnsi="Times New Roman"/>
      <w:sz w:val="24"/>
      <w:szCs w:val="24"/>
    </w:rPr>
  </w:style>
  <w:style w:type="paragraph" w:customStyle="1" w:styleId="SingleSpace8">
    <w:name w:val="Single Space_8"/>
    <w:basedOn w:val="Normal163"/>
    <w:link w:val="SingleSpaceChar7"/>
  </w:style>
  <w:style w:type="character" w:customStyle="1" w:styleId="SingleSpaceChar7">
    <w:name w:val="Single Space Char_7"/>
    <w:basedOn w:val="DefaultParagraphFont"/>
    <w:link w:val="SingleSpace8"/>
  </w:style>
  <w:style w:type="paragraph" w:customStyle="1" w:styleId="Normal164">
    <w:name w:val="Normal_164"/>
    <w:qFormat/>
    <w:rPr>
      <w:rFonts w:ascii="Times New Roman" w:eastAsia="Times New Roman" w:hAnsi="Times New Roman"/>
      <w:sz w:val="24"/>
      <w:szCs w:val="24"/>
    </w:rPr>
  </w:style>
  <w:style w:type="paragraph" w:customStyle="1" w:styleId="SingleSpace9">
    <w:name w:val="Single Space_9"/>
    <w:basedOn w:val="Normal164"/>
    <w:link w:val="SingleSpaceChar8"/>
  </w:style>
  <w:style w:type="character" w:customStyle="1" w:styleId="SingleSpaceChar8">
    <w:name w:val="Single Space Char_8"/>
    <w:basedOn w:val="DefaultParagraphFont"/>
    <w:link w:val="SingleSpace9"/>
  </w:style>
  <w:style w:type="paragraph" w:customStyle="1" w:styleId="Normal165">
    <w:name w:val="Normal_165"/>
    <w:qFormat/>
    <w:rPr>
      <w:rFonts w:ascii="Times New Roman" w:eastAsia="Times New Roman" w:hAnsi="Times New Roman"/>
      <w:sz w:val="24"/>
      <w:szCs w:val="24"/>
    </w:rPr>
  </w:style>
  <w:style w:type="paragraph" w:customStyle="1" w:styleId="SingleSpace10">
    <w:name w:val="Single Space_10"/>
    <w:basedOn w:val="Normal165"/>
    <w:link w:val="SingleSpaceChar9"/>
  </w:style>
  <w:style w:type="character" w:customStyle="1" w:styleId="SingleSpaceChar9">
    <w:name w:val="Single Space Char_9"/>
    <w:basedOn w:val="DefaultParagraphFont"/>
    <w:link w:val="SingleSpace10"/>
  </w:style>
  <w:style w:type="paragraph" w:customStyle="1" w:styleId="Normal166">
    <w:name w:val="Normal_166"/>
    <w:qFormat/>
    <w:rPr>
      <w:rFonts w:ascii="Times New Roman" w:eastAsia="Times New Roman" w:hAnsi="Times New Roman"/>
      <w:sz w:val="24"/>
      <w:szCs w:val="24"/>
    </w:rPr>
  </w:style>
  <w:style w:type="paragraph" w:customStyle="1" w:styleId="Header23">
    <w:name w:val="Header_23"/>
    <w:basedOn w:val="Normal167"/>
    <w:link w:val="HeaderChar16"/>
    <w:uiPriority w:val="99"/>
    <w:unhideWhenUsed/>
    <w:rsid w:val="00E917E4"/>
    <w:pPr>
      <w:tabs>
        <w:tab w:val="center" w:pos="4680"/>
        <w:tab w:val="right" w:pos="9360"/>
      </w:tabs>
    </w:pPr>
  </w:style>
  <w:style w:type="paragraph" w:customStyle="1" w:styleId="Normal167">
    <w:name w:val="Normal_167"/>
    <w:qFormat/>
    <w:rPr>
      <w:rFonts w:ascii="Times New Roman" w:eastAsia="Times New Roman" w:hAnsi="Times New Roman"/>
      <w:sz w:val="24"/>
      <w:szCs w:val="24"/>
    </w:rPr>
  </w:style>
  <w:style w:type="character" w:customStyle="1" w:styleId="HeaderChar16">
    <w:name w:val="Header Char_16"/>
    <w:basedOn w:val="DefaultParagraphFont"/>
    <w:link w:val="Header23"/>
    <w:uiPriority w:val="99"/>
    <w:rsid w:val="00E917E4"/>
    <w:rPr>
      <w:sz w:val="24"/>
      <w:szCs w:val="24"/>
    </w:rPr>
  </w:style>
  <w:style w:type="paragraph" w:customStyle="1" w:styleId="SingleSpace11">
    <w:name w:val="Single Space_11"/>
    <w:basedOn w:val="Normal167"/>
    <w:link w:val="SingleSpaceChar10"/>
  </w:style>
  <w:style w:type="character" w:customStyle="1" w:styleId="SingleSpaceChar10">
    <w:name w:val="Single Space Char_10"/>
    <w:basedOn w:val="DefaultParagraphFont"/>
    <w:link w:val="SingleSpace11"/>
  </w:style>
  <w:style w:type="paragraph" w:customStyle="1" w:styleId="Normal168">
    <w:name w:val="Normal_168"/>
    <w:qFormat/>
    <w:rPr>
      <w:rFonts w:ascii="Times New Roman" w:eastAsia="Times New Roman" w:hAnsi="Times New Roman"/>
      <w:sz w:val="24"/>
      <w:szCs w:val="24"/>
    </w:rPr>
  </w:style>
  <w:style w:type="paragraph" w:customStyle="1" w:styleId="SingleSpace12">
    <w:name w:val="Single Space_12"/>
    <w:basedOn w:val="Normal168"/>
    <w:link w:val="SingleSpaceChar11"/>
  </w:style>
  <w:style w:type="character" w:customStyle="1" w:styleId="SingleSpaceChar11">
    <w:name w:val="Single Space Char_11"/>
    <w:basedOn w:val="DefaultParagraphFont"/>
    <w:link w:val="SingleSpace12"/>
  </w:style>
  <w:style w:type="paragraph" w:customStyle="1" w:styleId="NoSpacing1">
    <w:name w:val="No Spacing_1"/>
    <w:rsid w:val="002166AC"/>
    <w:pPr>
      <w:pBdr>
        <w:top w:val="nil"/>
        <w:left w:val="nil"/>
        <w:bottom w:val="nil"/>
        <w:right w:val="nil"/>
        <w:between w:val="nil"/>
        <w:bar w:val="nil"/>
      </w:pBdr>
      <w:spacing w:after="200" w:line="276" w:lineRule="auto"/>
    </w:pPr>
    <w:rPr>
      <w:rFonts w:cs="Calibri"/>
      <w:color w:val="000000"/>
      <w:u w:color="000000"/>
      <w:bdr w:val="nil"/>
    </w:rPr>
  </w:style>
  <w:style w:type="paragraph" w:customStyle="1" w:styleId="BodyA2">
    <w:name w:val="Body A_2"/>
    <w:rsid w:val="002166AC"/>
    <w:pPr>
      <w:pBdr>
        <w:top w:val="nil"/>
        <w:left w:val="nil"/>
        <w:bottom w:val="nil"/>
        <w:right w:val="nil"/>
        <w:between w:val="nil"/>
        <w:bar w:val="nil"/>
      </w:pBdr>
      <w:spacing w:after="200" w:line="276" w:lineRule="auto"/>
    </w:pPr>
    <w:rPr>
      <w:rFonts w:cs="Calibri"/>
      <w:color w:val="000000"/>
      <w:u w:color="000000"/>
      <w:bdr w:val="nil"/>
    </w:rPr>
  </w:style>
  <w:style w:type="paragraph" w:customStyle="1" w:styleId="Normal169">
    <w:name w:val="Normal_169"/>
    <w:qFormat/>
  </w:style>
  <w:style w:type="paragraph" w:customStyle="1" w:styleId="Normal170">
    <w:name w:val="Normal_170"/>
    <w:qFormat/>
    <w:rsid w:val="005A31AD"/>
    <w:rPr>
      <w:rFonts w:asciiTheme="minorHAnsi" w:eastAsiaTheme="minorEastAsia" w:hAnsiTheme="minorHAnsi" w:cstheme="minorBidi"/>
    </w:rPr>
  </w:style>
  <w:style w:type="table" w:customStyle="1" w:styleId="TableGrid1">
    <w:name w:val="Table Grid_1"/>
    <w:basedOn w:val="TableNormal"/>
    <w:uiPriority w:val="59"/>
    <w:rsid w:val="00906F12"/>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C2">
    <w:name w:val="* Title C_2"/>
    <w:basedOn w:val="Normal171"/>
    <w:rsid w:val="00F91722"/>
    <w:pPr>
      <w:spacing w:after="480"/>
      <w:jc w:val="center"/>
    </w:pPr>
    <w:rPr>
      <w:rFonts w:ascii="Times New Roman" w:eastAsia="Times New Roman" w:hAnsi="Times New Roman" w:cs="Times New Roman"/>
      <w:b/>
      <w:sz w:val="24"/>
      <w:szCs w:val="24"/>
    </w:rPr>
  </w:style>
  <w:style w:type="paragraph" w:customStyle="1" w:styleId="Normal171">
    <w:name w:val="Normal_171"/>
    <w:qFormat/>
    <w:rsid w:val="005A31AD"/>
    <w:rPr>
      <w:rFonts w:asciiTheme="minorHAnsi" w:eastAsiaTheme="minorEastAsia" w:hAnsiTheme="minorHAnsi" w:cstheme="minorBidi"/>
    </w:rPr>
  </w:style>
  <w:style w:type="paragraph" w:customStyle="1" w:styleId="Double">
    <w:name w:val="* Double"/>
    <w:basedOn w:val="Normal171"/>
    <w:rsid w:val="00A622FF"/>
    <w:pPr>
      <w:spacing w:before="240" w:after="240" w:line="480" w:lineRule="auto"/>
    </w:pPr>
    <w:rPr>
      <w:rFonts w:ascii="Times New Roman" w:eastAsia="Times New Roman" w:hAnsi="Times New Roman" w:cs="Times New Roman"/>
      <w:sz w:val="24"/>
      <w:szCs w:val="24"/>
    </w:rPr>
  </w:style>
  <w:style w:type="paragraph" w:customStyle="1" w:styleId="TitleC3">
    <w:name w:val="* Title C_3"/>
    <w:basedOn w:val="Normal172"/>
    <w:rsid w:val="00F91722"/>
    <w:pPr>
      <w:spacing w:after="480"/>
      <w:jc w:val="center"/>
    </w:pPr>
    <w:rPr>
      <w:rFonts w:ascii="Times New Roman" w:eastAsia="Times New Roman" w:hAnsi="Times New Roman" w:cs="Times New Roman"/>
      <w:b/>
      <w:sz w:val="24"/>
      <w:szCs w:val="24"/>
    </w:rPr>
  </w:style>
  <w:style w:type="paragraph" w:customStyle="1" w:styleId="Normal172">
    <w:name w:val="Normal_172"/>
    <w:qFormat/>
    <w:rsid w:val="005A31AD"/>
    <w:rPr>
      <w:rFonts w:asciiTheme="minorHAnsi" w:eastAsiaTheme="minorEastAsia" w:hAnsiTheme="minorHAnsi" w:cstheme="minorBidi"/>
    </w:rPr>
  </w:style>
  <w:style w:type="paragraph" w:customStyle="1" w:styleId="Double0">
    <w:name w:val="* Double_0"/>
    <w:basedOn w:val="Normal172"/>
    <w:rsid w:val="00A622FF"/>
    <w:pPr>
      <w:spacing w:before="240" w:after="240" w:line="480" w:lineRule="auto"/>
    </w:pPr>
    <w:rPr>
      <w:rFonts w:ascii="Times New Roman" w:eastAsia="Times New Roman" w:hAnsi="Times New Roman" w:cs="Times New Roman"/>
      <w:sz w:val="24"/>
      <w:szCs w:val="24"/>
    </w:rPr>
  </w:style>
  <w:style w:type="paragraph" w:customStyle="1" w:styleId="Body5indent">
    <w:name w:val="Body .5 indent"/>
    <w:basedOn w:val="Normal172"/>
    <w:next w:val="Normal172"/>
    <w:rsid w:val="00D0748E"/>
    <w:pPr>
      <w:spacing w:before="240" w:after="240" w:line="480" w:lineRule="auto"/>
      <w:ind w:left="720" w:hanging="720"/>
    </w:pPr>
    <w:rPr>
      <w:rFonts w:ascii="Times New Roman" w:eastAsia="Times New Roman" w:hAnsi="Times New Roman" w:cs="Times New Roman"/>
      <w:sz w:val="24"/>
      <w:szCs w:val="24"/>
    </w:rPr>
  </w:style>
  <w:style w:type="paragraph" w:customStyle="1" w:styleId="Normal173">
    <w:name w:val="Normal_173"/>
    <w:qFormat/>
    <w:rsid w:val="005A31AD"/>
    <w:rPr>
      <w:rFonts w:asciiTheme="minorHAnsi" w:eastAsiaTheme="minorEastAsia" w:hAnsiTheme="minorHAnsi" w:cstheme="minorBidi"/>
    </w:rPr>
  </w:style>
  <w:style w:type="paragraph" w:customStyle="1" w:styleId="Normal174">
    <w:name w:val="Normal_174"/>
    <w:qFormat/>
    <w:rsid w:val="005A31AD"/>
    <w:pPr>
      <w:spacing w:after="200" w:line="276" w:lineRule="auto"/>
    </w:pPr>
    <w:rPr>
      <w:rFonts w:eastAsia="Times New Roman"/>
      <w:sz w:val="22"/>
      <w:szCs w:val="22"/>
    </w:rPr>
  </w:style>
  <w:style w:type="paragraph" w:customStyle="1" w:styleId="Default6">
    <w:name w:val="Default_6"/>
    <w:rsid w:val="005A31AD"/>
    <w:pPr>
      <w:widowControl w:val="0"/>
      <w:autoSpaceDE w:val="0"/>
      <w:autoSpaceDN w:val="0"/>
      <w:adjustRightInd w:val="0"/>
    </w:pPr>
    <w:rPr>
      <w:rFonts w:ascii="Times" w:eastAsia="Times New Roman" w:hAnsi="Times" w:cs="Times"/>
      <w:color w:val="000000"/>
      <w:sz w:val="24"/>
      <w:szCs w:val="24"/>
    </w:rPr>
  </w:style>
  <w:style w:type="paragraph" w:customStyle="1" w:styleId="Normal175">
    <w:name w:val="Normal_175"/>
    <w:qFormat/>
    <w:rsid w:val="005A31AD"/>
    <w:pPr>
      <w:spacing w:after="200" w:line="276" w:lineRule="auto"/>
    </w:pPr>
    <w:rPr>
      <w:rFonts w:eastAsia="Times New Roman"/>
      <w:sz w:val="22"/>
      <w:szCs w:val="22"/>
    </w:rPr>
  </w:style>
  <w:style w:type="paragraph" w:customStyle="1" w:styleId="Normal176">
    <w:name w:val="Normal_176"/>
    <w:qFormat/>
    <w:rsid w:val="005A31AD"/>
    <w:pPr>
      <w:spacing w:after="200" w:line="276" w:lineRule="auto"/>
    </w:pPr>
    <w:rPr>
      <w:rFonts w:eastAsia="Times New Roman"/>
      <w:sz w:val="22"/>
      <w:szCs w:val="22"/>
    </w:rPr>
  </w:style>
  <w:style w:type="paragraph" w:customStyle="1" w:styleId="ListParagraph32">
    <w:name w:val="List Paragraph_32"/>
    <w:basedOn w:val="Normal176"/>
    <w:uiPriority w:val="34"/>
    <w:qFormat/>
    <w:rsid w:val="00E87F6C"/>
    <w:pPr>
      <w:ind w:left="720"/>
      <w:contextualSpacing/>
    </w:pPr>
  </w:style>
  <w:style w:type="paragraph" w:customStyle="1" w:styleId="Normal177">
    <w:name w:val="Normal_177"/>
    <w:qFormat/>
    <w:rsid w:val="005A31AD"/>
    <w:pPr>
      <w:spacing w:after="200" w:line="276" w:lineRule="auto"/>
    </w:pPr>
    <w:rPr>
      <w:rFonts w:eastAsia="Times New Roman"/>
      <w:sz w:val="22"/>
      <w:szCs w:val="22"/>
    </w:rPr>
  </w:style>
  <w:style w:type="paragraph" w:customStyle="1" w:styleId="Footer25">
    <w:name w:val="Footer_25"/>
    <w:basedOn w:val="Normal178"/>
    <w:link w:val="FooterChar18"/>
    <w:uiPriority w:val="99"/>
    <w:unhideWhenUsed/>
    <w:rsid w:val="00F93956"/>
    <w:pPr>
      <w:tabs>
        <w:tab w:val="center" w:pos="4680"/>
        <w:tab w:val="right" w:pos="9360"/>
      </w:tabs>
    </w:pPr>
    <w:rPr>
      <w:sz w:val="20"/>
      <w:szCs w:val="20"/>
    </w:rPr>
  </w:style>
  <w:style w:type="paragraph" w:customStyle="1" w:styleId="Normal178">
    <w:name w:val="Normal_178"/>
    <w:qFormat/>
    <w:rsid w:val="00F93956"/>
    <w:pPr>
      <w:spacing w:after="200" w:line="276" w:lineRule="auto"/>
    </w:pPr>
    <w:rPr>
      <w:rFonts w:eastAsia="Times New Roman"/>
      <w:sz w:val="22"/>
      <w:szCs w:val="22"/>
    </w:rPr>
  </w:style>
  <w:style w:type="character" w:customStyle="1" w:styleId="FooterChar18">
    <w:name w:val="Footer Char_18"/>
    <w:link w:val="Footer25"/>
    <w:uiPriority w:val="99"/>
    <w:rsid w:val="00F93956"/>
    <w:rPr>
      <w:rFonts w:ascii="Calibri" w:eastAsia="Times New Roman" w:hAnsi="Calibri" w:cs="Times New Roman"/>
    </w:rPr>
  </w:style>
  <w:style w:type="paragraph" w:customStyle="1" w:styleId="Normal220">
    <w:name w:val="Normal_2_2"/>
    <w:qFormat/>
    <w:rsid w:val="00796921"/>
    <w:pPr>
      <w:spacing w:after="200" w:line="276" w:lineRule="auto"/>
    </w:pPr>
    <w:rPr>
      <w:rFonts w:hint="cs"/>
      <w:sz w:val="22"/>
      <w:szCs w:val="22"/>
    </w:rPr>
  </w:style>
  <w:style w:type="paragraph" w:customStyle="1" w:styleId="ListParagraph33">
    <w:name w:val="List Paragraph_33"/>
    <w:basedOn w:val="Normal178"/>
    <w:link w:val="ListParagraphChar"/>
    <w:uiPriority w:val="34"/>
    <w:qFormat/>
    <w:rsid w:val="00F93956"/>
    <w:pPr>
      <w:ind w:left="720"/>
    </w:pPr>
  </w:style>
  <w:style w:type="character" w:customStyle="1" w:styleId="ListParagraphChar">
    <w:name w:val="List Paragraph Char"/>
    <w:link w:val="ListParagraph33"/>
    <w:uiPriority w:val="34"/>
    <w:rsid w:val="00EB20AB"/>
    <w:rPr>
      <w:rFonts w:eastAsia="Times New Roman"/>
      <w:sz w:val="22"/>
      <w:szCs w:val="22"/>
    </w:rPr>
  </w:style>
  <w:style w:type="character" w:customStyle="1" w:styleId="CommentReference0">
    <w:name w:val="Comment Reference_0"/>
    <w:unhideWhenUsed/>
    <w:rsid w:val="00500046"/>
    <w:rPr>
      <w:rFonts w:eastAsia="Times New Roman"/>
      <w:sz w:val="18"/>
      <w:szCs w:val="18"/>
    </w:rPr>
  </w:style>
  <w:style w:type="paragraph" w:customStyle="1" w:styleId="Normal014">
    <w:name w:val="Normal_0_14"/>
    <w:uiPriority w:val="99"/>
    <w:qFormat/>
    <w:rsid w:val="001535EE"/>
    <w:pPr>
      <w:widowControl w:val="0"/>
      <w:autoSpaceDE w:val="0"/>
      <w:autoSpaceDN w:val="0"/>
      <w:adjustRightInd w:val="0"/>
      <w:spacing w:line="360" w:lineRule="auto"/>
      <w:ind w:left="720"/>
    </w:pPr>
    <w:rPr>
      <w:rFonts w:ascii="Times New Roman" w:hAnsi="Times New Roman"/>
      <w:sz w:val="22"/>
      <w:szCs w:val="22"/>
    </w:rPr>
  </w:style>
  <w:style w:type="paragraph" w:customStyle="1" w:styleId="Normal001">
    <w:name w:val="Normal_0_0_1"/>
    <w:qFormat/>
    <w:rsid w:val="00D42B33"/>
    <w:pPr>
      <w:widowControl w:val="0"/>
      <w:autoSpaceDE w:val="0"/>
      <w:autoSpaceDN w:val="0"/>
      <w:adjustRightInd w:val="0"/>
      <w:spacing w:line="360" w:lineRule="auto"/>
      <w:ind w:left="720"/>
    </w:pPr>
    <w:rPr>
      <w:rFonts w:ascii="Times New Roman" w:hAnsi="Times New Roman" w:hint="eastAsia"/>
      <w:sz w:val="22"/>
      <w:szCs w:val="22"/>
    </w:rPr>
  </w:style>
  <w:style w:type="character" w:customStyle="1" w:styleId="Hyperlink8">
    <w:name w:val="Hyperlink_8"/>
    <w:uiPriority w:val="99"/>
    <w:unhideWhenUsed/>
    <w:rsid w:val="00F93956"/>
    <w:rPr>
      <w:rFonts w:eastAsia="Times New Roman" w:cs="Times New Roman"/>
      <w:color w:val="0000FF"/>
      <w:u w:val="single"/>
    </w:rPr>
  </w:style>
  <w:style w:type="character" w:customStyle="1" w:styleId="FootnoteReference9">
    <w:name w:val="Footnote Reference_9"/>
    <w:uiPriority w:val="99"/>
    <w:semiHidden/>
    <w:unhideWhenUsed/>
    <w:rsid w:val="00030DF8"/>
    <w:rPr>
      <w:rFonts w:eastAsia="Times New Roman"/>
      <w:vertAlign w:val="superscript"/>
    </w:rPr>
  </w:style>
  <w:style w:type="paragraph" w:customStyle="1" w:styleId="FootnoteText8">
    <w:name w:val="Footnote Text_8"/>
    <w:basedOn w:val="Normal178"/>
    <w:link w:val="FootnoteTextChar4"/>
    <w:uiPriority w:val="99"/>
    <w:semiHidden/>
    <w:unhideWhenUsed/>
    <w:rsid w:val="00030DF8"/>
    <w:pPr>
      <w:spacing w:after="0" w:line="240" w:lineRule="auto"/>
    </w:pPr>
    <w:rPr>
      <w:rFonts w:eastAsia="Calibri"/>
      <w:sz w:val="20"/>
      <w:szCs w:val="20"/>
    </w:rPr>
  </w:style>
  <w:style w:type="character" w:customStyle="1" w:styleId="FootnoteTextChar4">
    <w:name w:val="Footnote Text Char_4"/>
    <w:link w:val="FootnoteText8"/>
    <w:uiPriority w:val="99"/>
    <w:semiHidden/>
    <w:rsid w:val="00030DF8"/>
    <w:rPr>
      <w:rFonts w:cs="Times New Roman"/>
      <w:sz w:val="20"/>
      <w:szCs w:val="20"/>
    </w:rPr>
  </w:style>
  <w:style w:type="paragraph" w:customStyle="1" w:styleId="Normal179">
    <w:name w:val="Normal_179"/>
    <w:qFormat/>
    <w:rsid w:val="005A31AD"/>
    <w:pPr>
      <w:spacing w:after="200" w:line="276" w:lineRule="auto"/>
    </w:pPr>
    <w:rPr>
      <w:rFonts w:eastAsia="Times New Roman"/>
      <w:sz w:val="22"/>
      <w:szCs w:val="22"/>
    </w:rPr>
  </w:style>
  <w:style w:type="paragraph" w:customStyle="1" w:styleId="Normal180">
    <w:name w:val="Normal_180"/>
    <w:qFormat/>
    <w:rsid w:val="005A31AD"/>
    <w:pPr>
      <w:spacing w:after="200" w:line="276" w:lineRule="auto"/>
    </w:pPr>
    <w:rPr>
      <w:rFonts w:eastAsia="Times New Roman"/>
      <w:sz w:val="22"/>
      <w:szCs w:val="22"/>
    </w:rPr>
  </w:style>
  <w:style w:type="paragraph" w:customStyle="1" w:styleId="Normal181">
    <w:name w:val="Normal_181"/>
    <w:qFormat/>
    <w:rsid w:val="005A31AD"/>
    <w:pPr>
      <w:spacing w:after="200" w:line="276" w:lineRule="auto"/>
    </w:pPr>
    <w:rPr>
      <w:rFonts w:eastAsia="Times New Roman"/>
      <w:sz w:val="22"/>
      <w:szCs w:val="22"/>
    </w:rPr>
  </w:style>
  <w:style w:type="paragraph" w:customStyle="1" w:styleId="Normal182">
    <w:name w:val="Normal_182"/>
    <w:qFormat/>
    <w:rsid w:val="005A31AD"/>
    <w:pPr>
      <w:spacing w:after="200" w:line="276" w:lineRule="auto"/>
    </w:pPr>
    <w:rPr>
      <w:rFonts w:eastAsia="Times New Roman"/>
      <w:sz w:val="22"/>
      <w:szCs w:val="22"/>
    </w:rPr>
  </w:style>
  <w:style w:type="paragraph" w:customStyle="1" w:styleId="Normal183">
    <w:name w:val="Normal_183"/>
    <w:qFormat/>
    <w:rsid w:val="005A31AD"/>
    <w:rPr>
      <w:rFonts w:asciiTheme="minorHAnsi" w:eastAsiaTheme="minorEastAsia" w:hAnsiTheme="minorHAnsi" w:cstheme="minorBidi"/>
    </w:rPr>
  </w:style>
  <w:style w:type="paragraph" w:customStyle="1" w:styleId="Normal184">
    <w:name w:val="Normal_184"/>
    <w:qFormat/>
    <w:rsid w:val="005A31AD"/>
    <w:rPr>
      <w:rFonts w:asciiTheme="minorHAnsi" w:eastAsiaTheme="minorEastAsia" w:hAnsiTheme="minorHAnsi" w:cstheme="minorBidi"/>
    </w:rPr>
  </w:style>
  <w:style w:type="paragraph" w:customStyle="1" w:styleId="ListParagraph34">
    <w:name w:val="List Paragraph_34"/>
    <w:basedOn w:val="Normal184"/>
    <w:uiPriority w:val="34"/>
    <w:qFormat/>
    <w:rsid w:val="00E87F6C"/>
    <w:pPr>
      <w:ind w:left="720"/>
      <w:contextualSpacing/>
    </w:pPr>
  </w:style>
  <w:style w:type="paragraph" w:customStyle="1" w:styleId="Header24">
    <w:name w:val="Header_24"/>
    <w:basedOn w:val="Normal185"/>
    <w:link w:val="HeaderChar17"/>
    <w:rsid w:val="00F57FBD"/>
    <w:pPr>
      <w:tabs>
        <w:tab w:val="center" w:pos="4680"/>
        <w:tab w:val="right" w:pos="9360"/>
      </w:tabs>
    </w:pPr>
  </w:style>
  <w:style w:type="paragraph" w:customStyle="1" w:styleId="Normal185">
    <w:name w:val="Normal_185"/>
    <w:qFormat/>
    <w:rsid w:val="00F45453"/>
    <w:rPr>
      <w:rFonts w:ascii="Times New Roman" w:eastAsia="Times New Roman" w:hAnsi="Times New Roman"/>
      <w:sz w:val="24"/>
      <w:szCs w:val="24"/>
    </w:rPr>
  </w:style>
  <w:style w:type="character" w:customStyle="1" w:styleId="HeaderChar17">
    <w:name w:val="Header Char_17"/>
    <w:link w:val="Header24"/>
    <w:rsid w:val="00F57FBD"/>
    <w:rPr>
      <w:sz w:val="24"/>
      <w:szCs w:val="24"/>
    </w:rPr>
  </w:style>
  <w:style w:type="paragraph" w:customStyle="1" w:styleId="Footer26">
    <w:name w:val="Footer_26"/>
    <w:basedOn w:val="Normal185"/>
    <w:link w:val="FooterChar19"/>
    <w:rsid w:val="00F57FBD"/>
    <w:pPr>
      <w:tabs>
        <w:tab w:val="center" w:pos="4680"/>
        <w:tab w:val="right" w:pos="9360"/>
      </w:tabs>
    </w:pPr>
  </w:style>
  <w:style w:type="character" w:customStyle="1" w:styleId="FooterChar19">
    <w:name w:val="Footer Char_19"/>
    <w:link w:val="Footer26"/>
    <w:rsid w:val="00F57FBD"/>
    <w:rPr>
      <w:sz w:val="24"/>
      <w:szCs w:val="24"/>
    </w:rPr>
  </w:style>
  <w:style w:type="paragraph" w:customStyle="1" w:styleId="00Normal">
    <w:name w:val="00 Normal"/>
    <w:basedOn w:val="Normal185"/>
    <w:rsid w:val="008B3700"/>
    <w:pPr>
      <w:spacing w:after="240"/>
    </w:pPr>
  </w:style>
  <w:style w:type="paragraph" w:customStyle="1" w:styleId="00LeftIndent50">
    <w:name w:val="00 Left Indent .5_0"/>
    <w:basedOn w:val="Normal185"/>
    <w:rsid w:val="008B3700"/>
    <w:pPr>
      <w:spacing w:after="240"/>
      <w:ind w:left="720"/>
    </w:pPr>
  </w:style>
  <w:style w:type="paragraph" w:customStyle="1" w:styleId="00BodyText5">
    <w:name w:val="00 Body Text .5"/>
    <w:basedOn w:val="Normal185"/>
    <w:rsid w:val="00CB0ACF"/>
    <w:pPr>
      <w:spacing w:after="240"/>
      <w:ind w:firstLine="720"/>
    </w:pPr>
  </w:style>
  <w:style w:type="paragraph" w:customStyle="1" w:styleId="00Center">
    <w:name w:val="00 Center"/>
    <w:basedOn w:val="Normal185"/>
    <w:rsid w:val="00D75C69"/>
    <w:pPr>
      <w:keepNext/>
      <w:spacing w:after="240"/>
      <w:jc w:val="center"/>
    </w:pPr>
  </w:style>
  <w:style w:type="paragraph" w:customStyle="1" w:styleId="00BodyText10">
    <w:name w:val="00 Body Text 1_0"/>
    <w:basedOn w:val="Normal185"/>
    <w:rsid w:val="00CB0ACF"/>
    <w:pPr>
      <w:spacing w:after="240"/>
      <w:ind w:firstLine="1440"/>
    </w:pPr>
  </w:style>
  <w:style w:type="paragraph" w:customStyle="1" w:styleId="00BodyText15">
    <w:name w:val="00 Body Text 1.5"/>
    <w:basedOn w:val="Normal185"/>
    <w:rsid w:val="008E22B9"/>
    <w:pPr>
      <w:spacing w:after="240"/>
      <w:ind w:left="1440" w:firstLine="720"/>
    </w:pPr>
  </w:style>
  <w:style w:type="paragraph" w:customStyle="1" w:styleId="00LeftIndent10">
    <w:name w:val="00 Left Indent 1.0"/>
    <w:basedOn w:val="Normal185"/>
    <w:rsid w:val="00022512"/>
    <w:pPr>
      <w:spacing w:after="240"/>
      <w:ind w:left="1440"/>
    </w:pPr>
  </w:style>
  <w:style w:type="paragraph" w:customStyle="1" w:styleId="00PlainText">
    <w:name w:val="00 Plain Text"/>
    <w:basedOn w:val="Normal185"/>
  </w:style>
  <w:style w:type="paragraph" w:customStyle="1" w:styleId="Header25">
    <w:name w:val="Header_25"/>
    <w:basedOn w:val="Normal186"/>
    <w:link w:val="HeaderChar18"/>
    <w:uiPriority w:val="99"/>
    <w:unhideWhenUsed/>
    <w:rsid w:val="00FD1054"/>
    <w:pPr>
      <w:tabs>
        <w:tab w:val="center" w:pos="4680"/>
        <w:tab w:val="right" w:pos="9360"/>
      </w:tabs>
    </w:pPr>
  </w:style>
  <w:style w:type="paragraph" w:customStyle="1" w:styleId="Normal186">
    <w:name w:val="Normal_186"/>
    <w:qFormat/>
    <w:rsid w:val="00F46FFB"/>
  </w:style>
  <w:style w:type="character" w:customStyle="1" w:styleId="HeaderChar18">
    <w:name w:val="Header Char_18"/>
    <w:basedOn w:val="DefaultParagraphFont"/>
    <w:link w:val="Header25"/>
    <w:uiPriority w:val="99"/>
    <w:rsid w:val="00FD1054"/>
  </w:style>
  <w:style w:type="paragraph" w:customStyle="1" w:styleId="Footer27">
    <w:name w:val="Footer_27"/>
    <w:basedOn w:val="Normal186"/>
    <w:link w:val="FooterChar200"/>
    <w:uiPriority w:val="99"/>
    <w:unhideWhenUsed/>
    <w:rsid w:val="00FD1054"/>
    <w:pPr>
      <w:tabs>
        <w:tab w:val="center" w:pos="4680"/>
        <w:tab w:val="right" w:pos="9360"/>
      </w:tabs>
    </w:pPr>
  </w:style>
  <w:style w:type="character" w:customStyle="1" w:styleId="FooterChar200">
    <w:name w:val="Footer Char_20"/>
    <w:basedOn w:val="DefaultParagraphFont"/>
    <w:link w:val="Footer27"/>
    <w:uiPriority w:val="99"/>
    <w:rsid w:val="00FD1054"/>
  </w:style>
  <w:style w:type="paragraph" w:customStyle="1" w:styleId="Default7">
    <w:name w:val="Default_7"/>
    <w:rsid w:val="00F46FFB"/>
    <w:pPr>
      <w:autoSpaceDE w:val="0"/>
      <w:autoSpaceDN w:val="0"/>
      <w:adjustRightInd w:val="0"/>
    </w:pPr>
    <w:rPr>
      <w:rFonts w:ascii="Microsoft Sans Serif" w:hAnsi="Microsoft Sans Serif" w:cs="Microsoft Sans Serif"/>
      <w:color w:val="000000"/>
      <w:sz w:val="24"/>
      <w:szCs w:val="24"/>
    </w:rPr>
  </w:style>
  <w:style w:type="paragraph" w:customStyle="1" w:styleId="ListParagraph35">
    <w:name w:val="List Paragraph_35"/>
    <w:basedOn w:val="Normal186"/>
    <w:uiPriority w:val="34"/>
    <w:qFormat/>
    <w:rsid w:val="00065856"/>
    <w:pPr>
      <w:ind w:left="720"/>
      <w:contextualSpacing/>
    </w:pPr>
  </w:style>
  <w:style w:type="character" w:customStyle="1" w:styleId="Hyperlink9">
    <w:name w:val="Hyperlink_9"/>
    <w:basedOn w:val="DefaultParagraphFont"/>
    <w:uiPriority w:val="99"/>
    <w:unhideWhenUsed/>
    <w:rsid w:val="004F7438"/>
    <w:rPr>
      <w:color w:val="0563C1"/>
      <w:u w:val="single"/>
    </w:rPr>
  </w:style>
  <w:style w:type="paragraph" w:customStyle="1" w:styleId="Normal4000">
    <w:name w:val="Normal_40_0"/>
    <w:qFormat/>
    <w:rsid w:val="006C0A4E"/>
  </w:style>
  <w:style w:type="paragraph" w:customStyle="1" w:styleId="Normal187">
    <w:name w:val="Normal_187"/>
    <w:qFormat/>
    <w:rsid w:val="00D0695C"/>
    <w:pPr>
      <w:spacing w:after="200" w:line="276" w:lineRule="auto"/>
    </w:pPr>
    <w:rPr>
      <w:rFonts w:eastAsia="Times New Roman"/>
      <w:sz w:val="22"/>
      <w:szCs w:val="22"/>
    </w:rPr>
  </w:style>
  <w:style w:type="paragraph" w:customStyle="1" w:styleId="Footer28">
    <w:name w:val="Footer_28"/>
    <w:basedOn w:val="Normal188"/>
    <w:link w:val="FooterChar21"/>
    <w:uiPriority w:val="99"/>
    <w:unhideWhenUsed/>
    <w:rsid w:val="00EE50CE"/>
    <w:pPr>
      <w:tabs>
        <w:tab w:val="center" w:pos="4680"/>
        <w:tab w:val="right" w:pos="9360"/>
      </w:tabs>
    </w:pPr>
  </w:style>
  <w:style w:type="paragraph" w:customStyle="1" w:styleId="Normal188">
    <w:name w:val="Normal_188"/>
    <w:qFormat/>
    <w:rsid w:val="00D0695C"/>
    <w:pPr>
      <w:spacing w:after="200" w:line="276" w:lineRule="auto"/>
    </w:pPr>
    <w:rPr>
      <w:rFonts w:eastAsia="Times New Roman"/>
      <w:sz w:val="22"/>
      <w:szCs w:val="22"/>
    </w:rPr>
  </w:style>
  <w:style w:type="character" w:customStyle="1" w:styleId="FooterChar21">
    <w:name w:val="Footer Char_21"/>
    <w:basedOn w:val="DefaultParagraphFont"/>
    <w:link w:val="Footer28"/>
    <w:uiPriority w:val="99"/>
    <w:rsid w:val="00EE50CE"/>
    <w:rPr>
      <w:rFonts w:cs="Times New Roman"/>
    </w:rPr>
  </w:style>
  <w:style w:type="paragraph" w:customStyle="1" w:styleId="Normal230">
    <w:name w:val="Normal_2_3"/>
    <w:qFormat/>
    <w:rsid w:val="00336E08"/>
    <w:pPr>
      <w:spacing w:after="200" w:line="276" w:lineRule="auto"/>
    </w:pPr>
    <w:rPr>
      <w:rFonts w:eastAsia="Times New Roman"/>
      <w:sz w:val="22"/>
      <w:szCs w:val="22"/>
    </w:rPr>
  </w:style>
  <w:style w:type="paragraph" w:customStyle="1" w:styleId="Normal350">
    <w:name w:val="Normal_35_0"/>
    <w:qFormat/>
    <w:rsid w:val="00FC3197"/>
    <w:pPr>
      <w:spacing w:after="200" w:line="276" w:lineRule="auto"/>
    </w:pPr>
    <w:rPr>
      <w:rFonts w:eastAsia="Times New Roman"/>
      <w:sz w:val="22"/>
      <w:szCs w:val="22"/>
    </w:rPr>
  </w:style>
  <w:style w:type="paragraph" w:customStyle="1" w:styleId="Normal800">
    <w:name w:val="Normal_8_0"/>
    <w:qFormat/>
    <w:rsid w:val="00BA5ABC"/>
    <w:pPr>
      <w:spacing w:after="200" w:line="276" w:lineRule="auto"/>
    </w:pPr>
    <w:rPr>
      <w:rFonts w:eastAsia="Times New Roman"/>
      <w:sz w:val="22"/>
      <w:szCs w:val="22"/>
    </w:rPr>
  </w:style>
  <w:style w:type="paragraph" w:customStyle="1" w:styleId="Normal189">
    <w:name w:val="Normal_189"/>
    <w:qFormat/>
    <w:rsid w:val="00D0695C"/>
    <w:pPr>
      <w:spacing w:after="200" w:line="276" w:lineRule="auto"/>
    </w:pPr>
    <w:rPr>
      <w:rFonts w:eastAsia="Times New Roman"/>
      <w:sz w:val="22"/>
      <w:szCs w:val="22"/>
    </w:rPr>
  </w:style>
  <w:style w:type="paragraph" w:customStyle="1" w:styleId="ListParagraph36">
    <w:name w:val="List Paragraph_36"/>
    <w:basedOn w:val="Normal189"/>
    <w:uiPriority w:val="34"/>
    <w:qFormat/>
    <w:rsid w:val="004C3380"/>
    <w:pPr>
      <w:ind w:left="720"/>
      <w:contextualSpacing/>
    </w:pPr>
  </w:style>
  <w:style w:type="table" w:customStyle="1" w:styleId="TableGrid2">
    <w:name w:val="Table Grid_2"/>
    <w:basedOn w:val="TableNormal"/>
    <w:uiPriority w:val="59"/>
    <w:rsid w:val="007F0B80"/>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930">
    <w:name w:val="Normal_9_3"/>
    <w:qFormat/>
    <w:rsid w:val="00F11E30"/>
    <w:pPr>
      <w:spacing w:after="200" w:line="276" w:lineRule="auto"/>
    </w:pPr>
    <w:rPr>
      <w:rFonts w:eastAsia="Times New Roman"/>
      <w:sz w:val="22"/>
      <w:szCs w:val="22"/>
    </w:rPr>
  </w:style>
  <w:style w:type="paragraph" w:customStyle="1" w:styleId="Normal3500">
    <w:name w:val="Normal_35_0_0"/>
    <w:qFormat/>
    <w:rsid w:val="0084030A"/>
    <w:pPr>
      <w:spacing w:after="200" w:line="276" w:lineRule="auto"/>
    </w:pPr>
    <w:rPr>
      <w:rFonts w:eastAsia="Times New Roman"/>
      <w:sz w:val="22"/>
      <w:szCs w:val="22"/>
    </w:rPr>
  </w:style>
  <w:style w:type="paragraph" w:customStyle="1" w:styleId="Normal351">
    <w:name w:val="Normal_35_1"/>
    <w:qFormat/>
    <w:rsid w:val="005A005E"/>
    <w:pPr>
      <w:spacing w:after="200" w:line="276" w:lineRule="auto"/>
    </w:pPr>
    <w:rPr>
      <w:rFonts w:eastAsia="Times New Roman"/>
      <w:sz w:val="22"/>
      <w:szCs w:val="22"/>
    </w:rPr>
  </w:style>
  <w:style w:type="paragraph" w:customStyle="1" w:styleId="TOCHeading">
    <w:name w:val="TOC_Heading"/>
    <w:basedOn w:val="Normal189"/>
    <w:link w:val="TOCHeadingChar"/>
    <w:qFormat/>
    <w:rsid w:val="005D0EEF"/>
    <w:pPr>
      <w:numPr>
        <w:numId w:val="268"/>
      </w:numPr>
      <w:spacing w:after="120" w:line="360" w:lineRule="auto"/>
      <w:contextualSpacing/>
    </w:pPr>
    <w:rPr>
      <w:rFonts w:ascii="Times New Roman" w:hAnsi="Times New Roman"/>
      <w:b/>
    </w:rPr>
  </w:style>
  <w:style w:type="character" w:customStyle="1" w:styleId="TOCHeadingChar">
    <w:name w:val="TOC_Heading Char"/>
    <w:basedOn w:val="ListParagraphChar0"/>
    <w:link w:val="TOCHeading"/>
    <w:rsid w:val="006F22B0"/>
    <w:rPr>
      <w:rFonts w:ascii="Times New Roman" w:eastAsia="Times New Roman" w:hAnsi="Times New Roman"/>
      <w:b/>
      <w:sz w:val="22"/>
      <w:szCs w:val="22"/>
    </w:rPr>
  </w:style>
  <w:style w:type="character" w:customStyle="1" w:styleId="ListParagraphChar0">
    <w:name w:val="List Paragraph Char_0"/>
    <w:link w:val="ListParagraph100"/>
    <w:uiPriority w:val="34"/>
    <w:locked/>
    <w:rsid w:val="006F22B0"/>
  </w:style>
  <w:style w:type="paragraph" w:customStyle="1" w:styleId="ListParagraph100">
    <w:name w:val="List Paragraph_1_0"/>
    <w:basedOn w:val="Normal189"/>
    <w:link w:val="ListParagraphChar0"/>
    <w:uiPriority w:val="34"/>
    <w:qFormat/>
    <w:rsid w:val="006F22B0"/>
    <w:pPr>
      <w:ind w:left="720"/>
      <w:contextualSpacing/>
    </w:pPr>
    <w:rPr>
      <w:sz w:val="20"/>
      <w:szCs w:val="20"/>
    </w:rPr>
  </w:style>
  <w:style w:type="paragraph" w:customStyle="1" w:styleId="Normal320">
    <w:name w:val="Normal_3_2"/>
    <w:qFormat/>
    <w:rsid w:val="006F22B0"/>
    <w:pPr>
      <w:spacing w:after="200" w:line="276" w:lineRule="auto"/>
    </w:pPr>
    <w:rPr>
      <w:rFonts w:eastAsia="Times New Roman"/>
      <w:sz w:val="22"/>
      <w:szCs w:val="22"/>
    </w:rPr>
  </w:style>
  <w:style w:type="paragraph" w:customStyle="1" w:styleId="Normal16a">
    <w:name w:val="Normal_1_6"/>
    <w:qFormat/>
    <w:rsid w:val="002D0516"/>
    <w:pPr>
      <w:spacing w:after="200" w:line="276" w:lineRule="auto"/>
    </w:pPr>
    <w:rPr>
      <w:rFonts w:eastAsia="Times New Roman"/>
      <w:sz w:val="22"/>
      <w:szCs w:val="22"/>
    </w:rPr>
  </w:style>
  <w:style w:type="character" w:customStyle="1" w:styleId="CommentReference1">
    <w:name w:val="Comment Reference_1"/>
    <w:basedOn w:val="DefaultParagraphFont"/>
    <w:uiPriority w:val="99"/>
    <w:semiHidden/>
    <w:unhideWhenUsed/>
    <w:rsid w:val="00626DFC"/>
    <w:rPr>
      <w:rFonts w:eastAsia="Times New Roman"/>
      <w:sz w:val="16"/>
      <w:szCs w:val="16"/>
    </w:rPr>
  </w:style>
  <w:style w:type="paragraph" w:customStyle="1" w:styleId="Normal1300">
    <w:name w:val="Normal_1_3_0"/>
    <w:qFormat/>
    <w:rsid w:val="003743D5"/>
    <w:pPr>
      <w:spacing w:after="200" w:line="276" w:lineRule="auto"/>
    </w:pPr>
    <w:rPr>
      <w:rFonts w:eastAsia="Times New Roman"/>
      <w:sz w:val="22"/>
      <w:szCs w:val="22"/>
    </w:rPr>
  </w:style>
  <w:style w:type="paragraph" w:customStyle="1" w:styleId="00BodyText11">
    <w:name w:val="00 Body Text 1_1"/>
    <w:basedOn w:val="Normal189"/>
    <w:rsid w:val="003743D5"/>
    <w:pPr>
      <w:spacing w:after="240" w:line="240" w:lineRule="auto"/>
      <w:ind w:firstLine="1440"/>
    </w:pPr>
    <w:rPr>
      <w:rFonts w:ascii="Garamond" w:hAnsi="Garamond"/>
      <w:sz w:val="26"/>
      <w:szCs w:val="24"/>
    </w:rPr>
  </w:style>
  <w:style w:type="paragraph" w:customStyle="1" w:styleId="Normal015">
    <w:name w:val="Normal_0_15"/>
    <w:qFormat/>
    <w:rsid w:val="005107B7"/>
    <w:pPr>
      <w:spacing w:after="200" w:line="276" w:lineRule="auto"/>
    </w:pPr>
    <w:rPr>
      <w:rFonts w:eastAsia="Times New Roman"/>
      <w:sz w:val="22"/>
      <w:szCs w:val="22"/>
    </w:rPr>
  </w:style>
  <w:style w:type="paragraph" w:customStyle="1" w:styleId="Normal060">
    <w:name w:val="Normal_0_6_0"/>
    <w:qFormat/>
    <w:rsid w:val="00F703DC"/>
    <w:pPr>
      <w:spacing w:after="200" w:line="276" w:lineRule="auto"/>
    </w:pPr>
    <w:rPr>
      <w:rFonts w:eastAsia="Times New Roman"/>
      <w:sz w:val="22"/>
      <w:szCs w:val="22"/>
    </w:rPr>
  </w:style>
  <w:style w:type="paragraph" w:customStyle="1" w:styleId="Normal730">
    <w:name w:val="Normal_7_3"/>
    <w:qFormat/>
    <w:rsid w:val="007E36EA"/>
    <w:pPr>
      <w:spacing w:after="200" w:line="276" w:lineRule="auto"/>
    </w:pPr>
    <w:rPr>
      <w:rFonts w:eastAsia="Times New Roman"/>
      <w:sz w:val="22"/>
      <w:szCs w:val="22"/>
    </w:rPr>
  </w:style>
  <w:style w:type="paragraph" w:customStyle="1" w:styleId="Header26">
    <w:name w:val="Header_26"/>
    <w:basedOn w:val="Normal190"/>
    <w:link w:val="HeaderChar19"/>
    <w:uiPriority w:val="99"/>
    <w:unhideWhenUsed/>
    <w:rsid w:val="0005512C"/>
    <w:pPr>
      <w:tabs>
        <w:tab w:val="center" w:pos="4680"/>
        <w:tab w:val="right" w:pos="9360"/>
      </w:tabs>
    </w:pPr>
  </w:style>
  <w:style w:type="paragraph" w:customStyle="1" w:styleId="Normal190">
    <w:name w:val="Normal_190"/>
    <w:qFormat/>
    <w:rsid w:val="00652042"/>
    <w:rPr>
      <w:rFonts w:eastAsia="Times New Roman"/>
    </w:rPr>
  </w:style>
  <w:style w:type="character" w:customStyle="1" w:styleId="HeaderChar19">
    <w:name w:val="Header Char_19"/>
    <w:basedOn w:val="DefaultParagraphFont"/>
    <w:link w:val="Header26"/>
    <w:uiPriority w:val="99"/>
    <w:rsid w:val="0005512C"/>
    <w:rPr>
      <w:rFonts w:ascii="Calibri" w:eastAsia="Times New Roman" w:hAnsi="Calibri" w:cs="Times New Roman"/>
    </w:rPr>
  </w:style>
  <w:style w:type="paragraph" w:customStyle="1" w:styleId="Footer29">
    <w:name w:val="Footer_29"/>
    <w:basedOn w:val="Normal190"/>
    <w:link w:val="FooterChar22"/>
    <w:uiPriority w:val="99"/>
    <w:unhideWhenUsed/>
    <w:rsid w:val="0005512C"/>
    <w:pPr>
      <w:tabs>
        <w:tab w:val="center" w:pos="4680"/>
        <w:tab w:val="right" w:pos="9360"/>
      </w:tabs>
    </w:pPr>
  </w:style>
  <w:style w:type="character" w:customStyle="1" w:styleId="FooterChar22">
    <w:name w:val="Footer Char_22"/>
    <w:basedOn w:val="DefaultParagraphFont"/>
    <w:link w:val="Footer29"/>
    <w:uiPriority w:val="99"/>
    <w:rsid w:val="0005512C"/>
    <w:rPr>
      <w:rFonts w:ascii="Calibri" w:eastAsia="Times New Roman" w:hAnsi="Calibri" w:cs="Times New Roman"/>
    </w:rPr>
  </w:style>
  <w:style w:type="paragraph" w:customStyle="1" w:styleId="Normal420">
    <w:name w:val="Normal_4_2"/>
    <w:qFormat/>
    <w:rsid w:val="00652042"/>
    <w:rPr>
      <w:rFonts w:eastAsia="Times New Roman"/>
    </w:rPr>
  </w:style>
  <w:style w:type="paragraph" w:customStyle="1" w:styleId="Normal4001">
    <w:name w:val="Normal_4_0_0"/>
    <w:qFormat/>
    <w:rsid w:val="007B2A51"/>
    <w:rPr>
      <w:rFonts w:eastAsia="Times New Roman"/>
    </w:rPr>
  </w:style>
  <w:style w:type="table" w:customStyle="1" w:styleId="TableGrid3">
    <w:name w:val="Table Grid_3"/>
    <w:basedOn w:val="TableNormal"/>
    <w:uiPriority w:val="59"/>
    <w:rsid w:val="007B2A51"/>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91">
    <w:name w:val="Normal_191"/>
    <w:qFormat/>
    <w:rsid w:val="00D0695C"/>
    <w:pPr>
      <w:spacing w:after="200" w:line="276" w:lineRule="auto"/>
    </w:pPr>
    <w:rPr>
      <w:rFonts w:eastAsia="Times New Roman"/>
      <w:sz w:val="22"/>
      <w:szCs w:val="22"/>
    </w:rPr>
  </w:style>
  <w:style w:type="paragraph" w:customStyle="1" w:styleId="Normal330">
    <w:name w:val="Normal_3_3"/>
    <w:qFormat/>
    <w:rsid w:val="00196561"/>
    <w:pPr>
      <w:spacing w:after="200" w:line="276" w:lineRule="auto"/>
    </w:pPr>
    <w:rPr>
      <w:rFonts w:eastAsia="Times New Roman"/>
      <w:sz w:val="22"/>
      <w:szCs w:val="22"/>
    </w:rPr>
  </w:style>
  <w:style w:type="paragraph" w:customStyle="1" w:styleId="Normal3000">
    <w:name w:val="Normal_3_0_0"/>
    <w:qFormat/>
    <w:rsid w:val="00A71D92"/>
    <w:pPr>
      <w:spacing w:after="200" w:line="276" w:lineRule="auto"/>
    </w:pPr>
    <w:rPr>
      <w:rFonts w:eastAsia="Times New Roman"/>
      <w:sz w:val="22"/>
      <w:szCs w:val="22"/>
    </w:rPr>
  </w:style>
  <w:style w:type="paragraph" w:customStyle="1" w:styleId="Default000">
    <w:name w:val="Default_0_0_0"/>
    <w:rsid w:val="00693365"/>
    <w:pPr>
      <w:widowControl w:val="0"/>
      <w:autoSpaceDE w:val="0"/>
      <w:autoSpaceDN w:val="0"/>
      <w:adjustRightInd w:val="0"/>
    </w:pPr>
    <w:rPr>
      <w:rFonts w:ascii="Times" w:eastAsia="Times New Roman" w:hAnsi="Times" w:cs="Times"/>
      <w:color w:val="000000"/>
      <w:sz w:val="24"/>
      <w:szCs w:val="24"/>
    </w:rPr>
  </w:style>
  <w:style w:type="paragraph" w:customStyle="1" w:styleId="Normal192">
    <w:name w:val="Normal_192"/>
    <w:qFormat/>
    <w:rsid w:val="00D0695C"/>
    <w:pPr>
      <w:spacing w:after="200" w:line="276" w:lineRule="auto"/>
    </w:pPr>
    <w:rPr>
      <w:rFonts w:eastAsia="Times New Roman"/>
      <w:sz w:val="22"/>
      <w:szCs w:val="22"/>
    </w:rPr>
  </w:style>
  <w:style w:type="paragraph" w:customStyle="1" w:styleId="Normal193">
    <w:name w:val="Normal_193"/>
    <w:qFormat/>
    <w:rsid w:val="00D0695C"/>
    <w:pPr>
      <w:spacing w:after="200" w:line="276" w:lineRule="auto"/>
    </w:pPr>
    <w:rPr>
      <w:rFonts w:eastAsia="Times New Roman"/>
      <w:sz w:val="22"/>
      <w:szCs w:val="22"/>
    </w:rPr>
  </w:style>
  <w:style w:type="paragraph" w:customStyle="1" w:styleId="Normal660">
    <w:name w:val="Normal_6_6"/>
    <w:qFormat/>
    <w:rsid w:val="004E15D8"/>
    <w:pPr>
      <w:spacing w:after="200" w:line="276" w:lineRule="auto"/>
    </w:pPr>
    <w:rPr>
      <w:rFonts w:eastAsia="Times New Roman"/>
      <w:sz w:val="22"/>
      <w:szCs w:val="22"/>
    </w:rPr>
  </w:style>
  <w:style w:type="paragraph" w:customStyle="1" w:styleId="Normal194">
    <w:name w:val="Normal_194"/>
    <w:qFormat/>
    <w:rsid w:val="00D0695C"/>
    <w:pPr>
      <w:spacing w:after="200" w:line="276" w:lineRule="auto"/>
    </w:pPr>
    <w:rPr>
      <w:rFonts w:eastAsia="Times New Roman"/>
      <w:sz w:val="22"/>
      <w:szCs w:val="22"/>
    </w:rPr>
  </w:style>
  <w:style w:type="paragraph" w:customStyle="1" w:styleId="Normal195">
    <w:name w:val="Normal_195"/>
    <w:qFormat/>
    <w:rsid w:val="00D0695C"/>
    <w:pPr>
      <w:spacing w:after="200" w:line="276" w:lineRule="auto"/>
    </w:pPr>
    <w:rPr>
      <w:rFonts w:eastAsia="Times New Roman"/>
      <w:sz w:val="22"/>
      <w:szCs w:val="22"/>
    </w:rPr>
  </w:style>
  <w:style w:type="paragraph" w:customStyle="1" w:styleId="Footer2000">
    <w:name w:val="Footer_2_0_0"/>
    <w:basedOn w:val="Normal7200"/>
    <w:link w:val="FooterChar2000"/>
    <w:uiPriority w:val="99"/>
    <w:unhideWhenUsed/>
    <w:rsid w:val="00F00B24"/>
    <w:pPr>
      <w:tabs>
        <w:tab w:val="center" w:pos="4680"/>
        <w:tab w:val="right" w:pos="9360"/>
      </w:tabs>
    </w:pPr>
  </w:style>
  <w:style w:type="paragraph" w:customStyle="1" w:styleId="Normal7200">
    <w:name w:val="Normal_7_2_0"/>
    <w:qFormat/>
    <w:rsid w:val="007C73CE"/>
    <w:pPr>
      <w:spacing w:after="200" w:line="276" w:lineRule="auto"/>
    </w:pPr>
    <w:rPr>
      <w:rFonts w:eastAsia="Times New Roman"/>
      <w:sz w:val="22"/>
      <w:szCs w:val="22"/>
    </w:rPr>
  </w:style>
  <w:style w:type="character" w:customStyle="1" w:styleId="FooterChar2000">
    <w:name w:val="Footer Char_2_0_0"/>
    <w:link w:val="Footer2000"/>
    <w:uiPriority w:val="99"/>
    <w:rsid w:val="00F00B24"/>
  </w:style>
  <w:style w:type="paragraph" w:customStyle="1" w:styleId="Normal1101">
    <w:name w:val="Normal_11_0"/>
    <w:qFormat/>
    <w:rsid w:val="00D0695C"/>
    <w:pPr>
      <w:spacing w:after="200" w:line="276" w:lineRule="auto"/>
    </w:pPr>
    <w:rPr>
      <w:rFonts w:eastAsia="Times New Roman"/>
      <w:sz w:val="22"/>
      <w:szCs w:val="22"/>
    </w:rPr>
  </w:style>
  <w:style w:type="paragraph" w:customStyle="1" w:styleId="Normal1001">
    <w:name w:val="Normal_10_0"/>
    <w:qFormat/>
    <w:rsid w:val="008479B9"/>
    <w:pPr>
      <w:spacing w:after="200" w:line="276" w:lineRule="auto"/>
    </w:pPr>
    <w:rPr>
      <w:rFonts w:eastAsia="Times New Roman"/>
      <w:sz w:val="22"/>
      <w:szCs w:val="22"/>
    </w:rPr>
  </w:style>
  <w:style w:type="paragraph" w:customStyle="1" w:styleId="ListParagraph110">
    <w:name w:val="List Paragraph_1_1"/>
    <w:basedOn w:val="Normal240"/>
    <w:uiPriority w:val="34"/>
    <w:qFormat/>
    <w:rsid w:val="0064474F"/>
    <w:pPr>
      <w:ind w:left="720"/>
    </w:pPr>
    <w:rPr>
      <w:rFonts w:cs="Calibri"/>
    </w:rPr>
  </w:style>
  <w:style w:type="paragraph" w:customStyle="1" w:styleId="Normal240">
    <w:name w:val="Normal_2_4"/>
    <w:qFormat/>
    <w:rsid w:val="007D3447"/>
    <w:pPr>
      <w:spacing w:after="200" w:line="276" w:lineRule="auto"/>
    </w:pPr>
    <w:rPr>
      <w:rFonts w:eastAsia="Times New Roman"/>
      <w:sz w:val="22"/>
      <w:szCs w:val="22"/>
    </w:rPr>
  </w:style>
  <w:style w:type="paragraph" w:customStyle="1" w:styleId="Normal340">
    <w:name w:val="Normal_3_4"/>
    <w:qFormat/>
    <w:rsid w:val="00577568"/>
    <w:pPr>
      <w:spacing w:after="200" w:line="276" w:lineRule="auto"/>
    </w:pPr>
    <w:rPr>
      <w:rFonts w:eastAsia="Times New Roman"/>
      <w:sz w:val="22"/>
      <w:szCs w:val="22"/>
    </w:rPr>
  </w:style>
  <w:style w:type="paragraph" w:customStyle="1" w:styleId="Normal1200">
    <w:name w:val="Normal_12_0"/>
    <w:qFormat/>
    <w:rsid w:val="003E1AD4"/>
    <w:pPr>
      <w:spacing w:after="200" w:line="276" w:lineRule="auto"/>
    </w:pPr>
    <w:rPr>
      <w:sz w:val="22"/>
      <w:szCs w:val="22"/>
    </w:rPr>
  </w:style>
  <w:style w:type="paragraph" w:customStyle="1" w:styleId="Normal11000">
    <w:name w:val="Normal_11_0_0"/>
    <w:qFormat/>
    <w:rsid w:val="0009670C"/>
    <w:pPr>
      <w:spacing w:after="200" w:line="276" w:lineRule="auto"/>
    </w:pPr>
    <w:rPr>
      <w:rFonts w:eastAsia="Times New Roman"/>
      <w:sz w:val="22"/>
      <w:szCs w:val="22"/>
    </w:rPr>
  </w:style>
  <w:style w:type="paragraph" w:customStyle="1" w:styleId="Normal8000">
    <w:name w:val="Normal_8_0_0"/>
    <w:qFormat/>
    <w:rsid w:val="002134CB"/>
    <w:pPr>
      <w:spacing w:after="200" w:line="276" w:lineRule="auto"/>
    </w:pPr>
    <w:rPr>
      <w:rFonts w:eastAsia="Times New Roman"/>
      <w:sz w:val="22"/>
      <w:szCs w:val="22"/>
    </w:rPr>
  </w:style>
  <w:style w:type="paragraph" w:customStyle="1" w:styleId="Normal12000">
    <w:name w:val="Normal_12_0_0"/>
    <w:qFormat/>
    <w:rsid w:val="002134CB"/>
    <w:pPr>
      <w:spacing w:after="200" w:line="276" w:lineRule="auto"/>
    </w:pPr>
    <w:rPr>
      <w:sz w:val="22"/>
      <w:szCs w:val="22"/>
    </w:rPr>
  </w:style>
  <w:style w:type="paragraph" w:customStyle="1" w:styleId="ListParagraph37">
    <w:name w:val="List Paragraph_37"/>
    <w:basedOn w:val="Normal196"/>
    <w:uiPriority w:val="34"/>
    <w:qFormat/>
    <w:rsid w:val="00F93956"/>
    <w:pPr>
      <w:ind w:left="720"/>
    </w:pPr>
  </w:style>
  <w:style w:type="paragraph" w:customStyle="1" w:styleId="Normal196">
    <w:name w:val="Normal_196"/>
    <w:qFormat/>
    <w:rsid w:val="00F93956"/>
    <w:pPr>
      <w:spacing w:after="200" w:line="276" w:lineRule="auto"/>
    </w:pPr>
    <w:rPr>
      <w:rFonts w:eastAsia="Times New Roman"/>
      <w:sz w:val="22"/>
      <w:szCs w:val="22"/>
    </w:rPr>
  </w:style>
  <w:style w:type="paragraph" w:customStyle="1" w:styleId="Footer30">
    <w:name w:val="Footer_30"/>
    <w:basedOn w:val="Normal197"/>
    <w:link w:val="FooterChar23"/>
    <w:uiPriority w:val="99"/>
    <w:semiHidden/>
    <w:unhideWhenUsed/>
    <w:rsid w:val="008C235F"/>
    <w:pPr>
      <w:tabs>
        <w:tab w:val="center" w:pos="4680"/>
        <w:tab w:val="right" w:pos="9360"/>
      </w:tabs>
    </w:pPr>
  </w:style>
  <w:style w:type="paragraph" w:customStyle="1" w:styleId="Normal197">
    <w:name w:val="Normal_197"/>
    <w:qFormat/>
    <w:rsid w:val="008C235F"/>
    <w:pPr>
      <w:spacing w:after="200" w:line="276" w:lineRule="auto"/>
    </w:pPr>
    <w:rPr>
      <w:rFonts w:eastAsia="Times New Roman" w:hint="cs"/>
      <w:sz w:val="22"/>
      <w:szCs w:val="22"/>
    </w:rPr>
  </w:style>
  <w:style w:type="character" w:customStyle="1" w:styleId="FooterChar23">
    <w:name w:val="Footer Char_23"/>
    <w:link w:val="Footer30"/>
    <w:uiPriority w:val="99"/>
    <w:semiHidden/>
    <w:locked/>
    <w:rsid w:val="008C235F"/>
    <w:rPr>
      <w:rFonts w:cs="Times New Roman" w:hint="cs"/>
      <w:rtl w:val="0"/>
      <w:cs w:val="0"/>
    </w:rPr>
  </w:style>
  <w:style w:type="paragraph" w:customStyle="1" w:styleId="ListParagraph38">
    <w:name w:val="List Paragraph_38"/>
    <w:basedOn w:val="Normal197"/>
    <w:uiPriority w:val="34"/>
    <w:qFormat/>
    <w:rsid w:val="00FA5324"/>
    <w:pPr>
      <w:ind w:left="720"/>
    </w:pPr>
  </w:style>
  <w:style w:type="paragraph" w:customStyle="1" w:styleId="Normal1301">
    <w:name w:val="Normal_13_0"/>
    <w:qFormat/>
    <w:rsid w:val="00702863"/>
    <w:pPr>
      <w:spacing w:after="200" w:line="276" w:lineRule="auto"/>
    </w:pPr>
    <w:rPr>
      <w:rFonts w:eastAsia="Times New Roman" w:hint="cs"/>
      <w:sz w:val="22"/>
      <w:szCs w:val="22"/>
    </w:rPr>
  </w:style>
  <w:style w:type="paragraph" w:customStyle="1" w:styleId="Normal430">
    <w:name w:val="Normal_43_0"/>
    <w:qFormat/>
    <w:rsid w:val="00D37287"/>
    <w:pPr>
      <w:spacing w:after="200" w:line="276" w:lineRule="auto"/>
    </w:pPr>
    <w:rPr>
      <w:rFonts w:eastAsia="Times New Roman" w:hint="cs"/>
      <w:sz w:val="22"/>
      <w:szCs w:val="22"/>
    </w:rPr>
  </w:style>
  <w:style w:type="paragraph" w:customStyle="1" w:styleId="Normal198">
    <w:name w:val="Normal_198"/>
    <w:qFormat/>
    <w:rsid w:val="00D0695C"/>
    <w:pPr>
      <w:spacing w:after="200" w:line="276" w:lineRule="auto"/>
    </w:pPr>
    <w:rPr>
      <w:rFonts w:eastAsia="Times New Roman"/>
      <w:sz w:val="22"/>
      <w:szCs w:val="22"/>
    </w:rPr>
  </w:style>
  <w:style w:type="paragraph" w:customStyle="1" w:styleId="Normal1010">
    <w:name w:val="Normal_10_1"/>
    <w:qFormat/>
    <w:rsid w:val="00712774"/>
    <w:pPr>
      <w:spacing w:after="200" w:line="276" w:lineRule="auto"/>
    </w:pPr>
    <w:rPr>
      <w:rFonts w:eastAsia="Times New Roman"/>
      <w:sz w:val="22"/>
      <w:szCs w:val="22"/>
    </w:rPr>
  </w:style>
  <w:style w:type="paragraph" w:customStyle="1" w:styleId="Normal1401">
    <w:name w:val="Normal_14_0"/>
    <w:qFormat/>
    <w:rsid w:val="008406D6"/>
    <w:pPr>
      <w:spacing w:after="200" w:line="276" w:lineRule="auto"/>
    </w:pPr>
    <w:rPr>
      <w:rFonts w:eastAsia="Times New Roman"/>
      <w:sz w:val="22"/>
      <w:szCs w:val="22"/>
    </w:rPr>
  </w:style>
  <w:style w:type="paragraph" w:customStyle="1" w:styleId="Normal199">
    <w:name w:val="Normal_199"/>
    <w:qFormat/>
    <w:rsid w:val="00D0695C"/>
    <w:pPr>
      <w:spacing w:after="200" w:line="276" w:lineRule="auto"/>
    </w:pPr>
    <w:rPr>
      <w:rFonts w:eastAsia="Times New Roman"/>
      <w:sz w:val="22"/>
      <w:szCs w:val="22"/>
    </w:rPr>
  </w:style>
  <w:style w:type="paragraph" w:customStyle="1" w:styleId="Normal2400">
    <w:name w:val="Normal_24_0"/>
    <w:qFormat/>
    <w:rsid w:val="00D0695C"/>
    <w:pPr>
      <w:spacing w:after="200" w:line="276" w:lineRule="auto"/>
    </w:pPr>
    <w:rPr>
      <w:rFonts w:eastAsia="Times New Roman"/>
      <w:sz w:val="22"/>
      <w:szCs w:val="22"/>
    </w:rPr>
  </w:style>
  <w:style w:type="paragraph" w:customStyle="1" w:styleId="Footer300">
    <w:name w:val="Footer_3_0"/>
    <w:basedOn w:val="Normal2400"/>
    <w:link w:val="FooterChar30"/>
    <w:uiPriority w:val="99"/>
    <w:unhideWhenUsed/>
    <w:rsid w:val="00EE50CE"/>
    <w:pPr>
      <w:tabs>
        <w:tab w:val="center" w:pos="4680"/>
        <w:tab w:val="right" w:pos="9360"/>
      </w:tabs>
    </w:pPr>
    <w:rPr>
      <w:sz w:val="20"/>
      <w:szCs w:val="20"/>
    </w:rPr>
  </w:style>
  <w:style w:type="character" w:customStyle="1" w:styleId="FooterChar30">
    <w:name w:val="Footer Char_3_0"/>
    <w:link w:val="Footer300"/>
    <w:uiPriority w:val="99"/>
    <w:rsid w:val="00EE50CE"/>
    <w:rPr>
      <w:rFonts w:cs="Times New Roman"/>
    </w:rPr>
  </w:style>
  <w:style w:type="paragraph" w:customStyle="1" w:styleId="Normal2200">
    <w:name w:val="Normal_22_0"/>
    <w:qFormat/>
    <w:rsid w:val="003D680B"/>
    <w:pPr>
      <w:spacing w:after="200" w:line="276" w:lineRule="auto"/>
    </w:pPr>
    <w:rPr>
      <w:rFonts w:eastAsia="Times New Roman"/>
      <w:sz w:val="22"/>
      <w:szCs w:val="22"/>
    </w:rPr>
  </w:style>
  <w:style w:type="paragraph" w:customStyle="1" w:styleId="Normal1002">
    <w:name w:val="Normal_1_0_0"/>
    <w:qFormat/>
    <w:rsid w:val="00577568"/>
    <w:pPr>
      <w:spacing w:after="200" w:line="276" w:lineRule="auto"/>
    </w:pPr>
    <w:rPr>
      <w:rFonts w:eastAsia="Times New Roman"/>
      <w:sz w:val="22"/>
      <w:szCs w:val="22"/>
    </w:rPr>
  </w:style>
  <w:style w:type="paragraph" w:customStyle="1" w:styleId="Normal900">
    <w:name w:val="Normal_9_0"/>
    <w:qFormat/>
    <w:rsid w:val="00B17B6F"/>
    <w:pPr>
      <w:spacing w:after="200" w:line="276" w:lineRule="auto"/>
    </w:pPr>
    <w:rPr>
      <w:rFonts w:eastAsia="Times New Roman"/>
      <w:sz w:val="22"/>
      <w:szCs w:val="22"/>
    </w:rPr>
  </w:style>
  <w:style w:type="paragraph" w:customStyle="1" w:styleId="BodyTextIndent22">
    <w:name w:val="Body Text Indent 2_2"/>
    <w:basedOn w:val="Normal2400"/>
    <w:link w:val="BodyTextIndent2Char0"/>
    <w:rsid w:val="0078751E"/>
    <w:pPr>
      <w:spacing w:after="0" w:line="240" w:lineRule="auto"/>
      <w:ind w:left="360"/>
    </w:pPr>
    <w:rPr>
      <w:rFonts w:ascii="Times New Roman" w:hAnsi="Times New Roman"/>
      <w:sz w:val="24"/>
      <w:szCs w:val="24"/>
    </w:rPr>
  </w:style>
  <w:style w:type="character" w:customStyle="1" w:styleId="BodyTextIndent2Char0">
    <w:name w:val="Body Text Indent 2 Char_0"/>
    <w:link w:val="BodyTextIndent22"/>
    <w:rsid w:val="0078751E"/>
    <w:rPr>
      <w:rFonts w:ascii="Times New Roman" w:hAnsi="Times New Roman" w:cs="Arial"/>
      <w:sz w:val="24"/>
      <w:szCs w:val="24"/>
    </w:rPr>
  </w:style>
  <w:style w:type="paragraph" w:customStyle="1" w:styleId="Header000">
    <w:name w:val="Header_0_0_0"/>
    <w:basedOn w:val="Normal721"/>
    <w:link w:val="HeaderChar000"/>
    <w:uiPriority w:val="99"/>
    <w:unhideWhenUsed/>
    <w:rsid w:val="00F00B24"/>
    <w:pPr>
      <w:tabs>
        <w:tab w:val="center" w:pos="4680"/>
        <w:tab w:val="right" w:pos="9360"/>
      </w:tabs>
    </w:pPr>
  </w:style>
  <w:style w:type="paragraph" w:customStyle="1" w:styleId="Normal721">
    <w:name w:val="Normal_7_2_1"/>
    <w:qFormat/>
    <w:rsid w:val="007C73CE"/>
    <w:pPr>
      <w:spacing w:after="200" w:line="276" w:lineRule="auto"/>
    </w:pPr>
    <w:rPr>
      <w:rFonts w:eastAsia="Times New Roman"/>
      <w:sz w:val="22"/>
      <w:szCs w:val="22"/>
    </w:rPr>
  </w:style>
  <w:style w:type="character" w:customStyle="1" w:styleId="HeaderChar000">
    <w:name w:val="Header Char_0_0_0"/>
    <w:link w:val="Header000"/>
    <w:uiPriority w:val="99"/>
    <w:rsid w:val="00F00B24"/>
  </w:style>
  <w:style w:type="paragraph" w:customStyle="1" w:styleId="Footer201">
    <w:name w:val="Footer_2_0_1"/>
    <w:basedOn w:val="Normal721"/>
    <w:link w:val="FooterChar201"/>
    <w:uiPriority w:val="99"/>
    <w:unhideWhenUsed/>
    <w:rsid w:val="00F00B24"/>
    <w:pPr>
      <w:tabs>
        <w:tab w:val="center" w:pos="4680"/>
        <w:tab w:val="right" w:pos="9360"/>
      </w:tabs>
    </w:pPr>
  </w:style>
  <w:style w:type="character" w:customStyle="1" w:styleId="FooterChar201">
    <w:name w:val="Footer Char_2_0_1"/>
    <w:link w:val="Footer201"/>
    <w:uiPriority w:val="99"/>
    <w:rsid w:val="00F00B24"/>
  </w:style>
  <w:style w:type="paragraph" w:customStyle="1" w:styleId="Normal0140">
    <w:name w:val="Normal_0_1_4"/>
    <w:qFormat/>
    <w:rsid w:val="00577568"/>
    <w:pPr>
      <w:spacing w:after="200" w:line="276" w:lineRule="auto"/>
    </w:pPr>
    <w:rPr>
      <w:rFonts w:eastAsia="Times New Roman"/>
      <w:sz w:val="22"/>
      <w:szCs w:val="22"/>
    </w:rPr>
  </w:style>
  <w:style w:type="paragraph" w:customStyle="1" w:styleId="Normal2000">
    <w:name w:val="Normal_200"/>
    <w:qFormat/>
    <w:rsid w:val="00D0695C"/>
    <w:pPr>
      <w:spacing w:after="200" w:line="276" w:lineRule="auto"/>
    </w:pPr>
    <w:rPr>
      <w:rFonts w:eastAsia="Times New Roman"/>
      <w:sz w:val="22"/>
      <w:szCs w:val="22"/>
    </w:rPr>
  </w:style>
  <w:style w:type="paragraph" w:customStyle="1" w:styleId="BodyText11">
    <w:name w:val="Body Text_1"/>
    <w:basedOn w:val="Normal2000"/>
    <w:link w:val="BodyTextChar0"/>
    <w:uiPriority w:val="1"/>
    <w:qFormat/>
    <w:rsid w:val="00E73E5D"/>
    <w:pPr>
      <w:widowControl w:val="0"/>
      <w:autoSpaceDE w:val="0"/>
      <w:autoSpaceDN w:val="0"/>
      <w:spacing w:after="0" w:line="240" w:lineRule="auto"/>
    </w:pPr>
    <w:rPr>
      <w:rFonts w:ascii="Times New Roman" w:hAnsi="Times New Roman"/>
    </w:rPr>
  </w:style>
  <w:style w:type="character" w:customStyle="1" w:styleId="BodyTextChar0">
    <w:name w:val="Body Text Char_0"/>
    <w:basedOn w:val="DefaultParagraphFont"/>
    <w:link w:val="BodyText11"/>
    <w:uiPriority w:val="1"/>
    <w:rsid w:val="00E73E5D"/>
    <w:rPr>
      <w:rFonts w:ascii="Times New Roman" w:hAnsi="Times New Roman"/>
      <w:sz w:val="22"/>
      <w:szCs w:val="22"/>
    </w:rPr>
  </w:style>
  <w:style w:type="paragraph" w:customStyle="1" w:styleId="Footer202">
    <w:name w:val="Footer_2_0_2"/>
    <w:basedOn w:val="Normal722"/>
    <w:link w:val="FooterChar202"/>
    <w:uiPriority w:val="99"/>
    <w:unhideWhenUsed/>
    <w:rsid w:val="00F00B24"/>
    <w:pPr>
      <w:tabs>
        <w:tab w:val="center" w:pos="4680"/>
        <w:tab w:val="right" w:pos="9360"/>
      </w:tabs>
    </w:pPr>
  </w:style>
  <w:style w:type="paragraph" w:customStyle="1" w:styleId="Normal722">
    <w:name w:val="Normal_7_2_2"/>
    <w:qFormat/>
    <w:rsid w:val="007C73CE"/>
    <w:pPr>
      <w:spacing w:after="200" w:line="276" w:lineRule="auto"/>
    </w:pPr>
    <w:rPr>
      <w:rFonts w:eastAsia="Times New Roman"/>
      <w:sz w:val="22"/>
      <w:szCs w:val="22"/>
    </w:rPr>
  </w:style>
  <w:style w:type="character" w:customStyle="1" w:styleId="FooterChar202">
    <w:name w:val="Footer Char_2_0_2"/>
    <w:link w:val="Footer202"/>
    <w:uiPriority w:val="99"/>
    <w:rsid w:val="00F00B24"/>
  </w:style>
  <w:style w:type="paragraph" w:customStyle="1" w:styleId="Normal01400">
    <w:name w:val="Normal_0_1_4_0"/>
    <w:qFormat/>
    <w:rsid w:val="00577568"/>
    <w:pPr>
      <w:spacing w:after="200" w:line="276" w:lineRule="auto"/>
    </w:pPr>
    <w:rPr>
      <w:rFonts w:eastAsia="Times New Roman"/>
      <w:sz w:val="22"/>
      <w:szCs w:val="22"/>
    </w:rPr>
  </w:style>
  <w:style w:type="paragraph" w:customStyle="1" w:styleId="Normal10000">
    <w:name w:val="Normal_1_0_0_0"/>
    <w:qFormat/>
    <w:rsid w:val="00577568"/>
    <w:pPr>
      <w:spacing w:after="200" w:line="276" w:lineRule="auto"/>
    </w:pPr>
    <w:rPr>
      <w:rFonts w:eastAsia="Times New Roman"/>
      <w:sz w:val="22"/>
      <w:szCs w:val="22"/>
    </w:rPr>
  </w:style>
  <w:style w:type="paragraph" w:customStyle="1" w:styleId="ListParagraph39">
    <w:name w:val="List Paragraph_39"/>
    <w:basedOn w:val="Normal201"/>
    <w:uiPriority w:val="34"/>
    <w:qFormat/>
    <w:rsid w:val="00F93956"/>
    <w:pPr>
      <w:ind w:left="720"/>
    </w:pPr>
  </w:style>
  <w:style w:type="paragraph" w:customStyle="1" w:styleId="Normal201">
    <w:name w:val="Normal_201"/>
    <w:qFormat/>
    <w:rsid w:val="00F93956"/>
    <w:pPr>
      <w:spacing w:after="200" w:line="276" w:lineRule="auto"/>
    </w:pPr>
    <w:rPr>
      <w:rFonts w:eastAsia="Times New Roman"/>
      <w:sz w:val="22"/>
      <w:szCs w:val="22"/>
    </w:rPr>
  </w:style>
  <w:style w:type="paragraph" w:customStyle="1" w:styleId="ListParagraph000">
    <w:name w:val="List Paragraph_0_0_0"/>
    <w:basedOn w:val="Normal10000"/>
    <w:uiPriority w:val="34"/>
    <w:qFormat/>
    <w:rsid w:val="00577568"/>
    <w:pPr>
      <w:ind w:left="720"/>
    </w:pPr>
    <w:rPr>
      <w:rFonts w:cs="Calibri"/>
    </w:rPr>
  </w:style>
  <w:style w:type="paragraph" w:customStyle="1" w:styleId="Normal10010">
    <w:name w:val="Normal_1_0_0_1"/>
    <w:qFormat/>
    <w:rsid w:val="00577568"/>
    <w:pPr>
      <w:spacing w:after="200" w:line="276" w:lineRule="auto"/>
    </w:pPr>
    <w:rPr>
      <w:rFonts w:eastAsia="Times New Roman"/>
      <w:sz w:val="22"/>
      <w:szCs w:val="22"/>
    </w:rPr>
  </w:style>
  <w:style w:type="paragraph" w:customStyle="1" w:styleId="Normal10002">
    <w:name w:val="Normal_1_0_0_0_2"/>
    <w:qFormat/>
    <w:rsid w:val="000A1AEC"/>
    <w:pPr>
      <w:spacing w:after="200" w:line="276" w:lineRule="auto"/>
    </w:pPr>
    <w:rPr>
      <w:rFonts w:eastAsia="Times New Roman"/>
      <w:sz w:val="22"/>
      <w:szCs w:val="22"/>
    </w:rPr>
  </w:style>
  <w:style w:type="paragraph" w:customStyle="1" w:styleId="Normal3100">
    <w:name w:val="Normal_3_1_0"/>
    <w:qFormat/>
    <w:rsid w:val="00577568"/>
    <w:pPr>
      <w:spacing w:after="200" w:line="276" w:lineRule="auto"/>
    </w:pPr>
    <w:rPr>
      <w:rFonts w:eastAsia="Times New Roman"/>
      <w:sz w:val="22"/>
      <w:szCs w:val="22"/>
    </w:rPr>
  </w:style>
  <w:style w:type="paragraph" w:customStyle="1" w:styleId="Normal1011">
    <w:name w:val="Normal_1_0_1"/>
    <w:qFormat/>
    <w:rsid w:val="00577568"/>
    <w:pPr>
      <w:spacing w:after="200" w:line="276" w:lineRule="auto"/>
    </w:pPr>
    <w:rPr>
      <w:rFonts w:eastAsia="Times New Roman"/>
      <w:sz w:val="22"/>
      <w:szCs w:val="22"/>
    </w:rPr>
  </w:style>
  <w:style w:type="paragraph" w:customStyle="1" w:styleId="Normal100000">
    <w:name w:val="Normal_1_0_0_0_0"/>
    <w:qFormat/>
    <w:rsid w:val="00D445A0"/>
    <w:pPr>
      <w:spacing w:after="200" w:line="276" w:lineRule="auto"/>
    </w:pPr>
    <w:rPr>
      <w:rFonts w:eastAsia="Times New Roman"/>
      <w:sz w:val="22"/>
      <w:szCs w:val="22"/>
    </w:rPr>
  </w:style>
  <w:style w:type="paragraph" w:customStyle="1" w:styleId="Normal2100">
    <w:name w:val="Normal_2_1_0_0"/>
    <w:qFormat/>
    <w:rsid w:val="00D445A0"/>
    <w:pPr>
      <w:spacing w:after="200" w:line="276" w:lineRule="auto"/>
    </w:pPr>
    <w:rPr>
      <w:rFonts w:eastAsia="Times New Roman"/>
      <w:sz w:val="22"/>
      <w:szCs w:val="22"/>
    </w:rPr>
  </w:style>
  <w:style w:type="paragraph" w:customStyle="1" w:styleId="Normal1000000">
    <w:name w:val="Normal_1_0_0_0_0_0"/>
    <w:qFormat/>
    <w:rsid w:val="005F27F7"/>
    <w:pPr>
      <w:spacing w:after="200" w:line="276" w:lineRule="auto"/>
    </w:pPr>
    <w:rPr>
      <w:rFonts w:eastAsia="Times New Roman"/>
      <w:sz w:val="22"/>
      <w:szCs w:val="22"/>
    </w:rPr>
  </w:style>
  <w:style w:type="paragraph" w:customStyle="1" w:styleId="Normal301">
    <w:name w:val="Normal_3_0_1"/>
    <w:qFormat/>
    <w:rsid w:val="005F3A3F"/>
    <w:pPr>
      <w:spacing w:after="200" w:line="276" w:lineRule="auto"/>
    </w:pPr>
    <w:rPr>
      <w:rFonts w:eastAsia="Times New Roman"/>
      <w:sz w:val="22"/>
      <w:szCs w:val="22"/>
    </w:rPr>
  </w:style>
  <w:style w:type="paragraph" w:customStyle="1" w:styleId="Default10">
    <w:name w:val="Default_1_0"/>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Normal260">
    <w:name w:val="Normal_26_0"/>
    <w:qFormat/>
    <w:rsid w:val="00F93956"/>
    <w:pPr>
      <w:spacing w:after="200" w:line="276" w:lineRule="auto"/>
    </w:pPr>
    <w:rPr>
      <w:rFonts w:eastAsia="Times New Roman"/>
      <w:sz w:val="22"/>
      <w:szCs w:val="22"/>
    </w:rPr>
  </w:style>
  <w:style w:type="paragraph" w:customStyle="1" w:styleId="Normal1201">
    <w:name w:val="Normal_1_2_0"/>
    <w:qFormat/>
    <w:rsid w:val="007D3447"/>
    <w:pPr>
      <w:spacing w:after="200" w:line="276" w:lineRule="auto"/>
    </w:pPr>
    <w:rPr>
      <w:rFonts w:eastAsia="Times New Roman"/>
      <w:sz w:val="22"/>
      <w:szCs w:val="22"/>
    </w:rPr>
  </w:style>
  <w:style w:type="paragraph" w:customStyle="1" w:styleId="Normal10020">
    <w:name w:val="Normal_1_0_0_2"/>
    <w:qFormat/>
    <w:rsid w:val="00E673CF"/>
    <w:pPr>
      <w:spacing w:after="200" w:line="276" w:lineRule="auto"/>
    </w:pPr>
    <w:rPr>
      <w:rFonts w:eastAsia="Times New Roman"/>
      <w:sz w:val="22"/>
      <w:szCs w:val="22"/>
    </w:rPr>
  </w:style>
  <w:style w:type="paragraph" w:customStyle="1" w:styleId="Normal280">
    <w:name w:val="Normal_28_0"/>
    <w:qFormat/>
    <w:rsid w:val="002B27D6"/>
    <w:pPr>
      <w:spacing w:after="200" w:line="276" w:lineRule="auto"/>
    </w:pPr>
    <w:rPr>
      <w:rFonts w:eastAsia="Times New Roman"/>
      <w:sz w:val="22"/>
      <w:szCs w:val="22"/>
    </w:rPr>
  </w:style>
  <w:style w:type="paragraph" w:styleId="CommentText">
    <w:name w:val="annotation text"/>
    <w:basedOn w:val="Normal722"/>
    <w:link w:val="CommentTextChar"/>
    <w:unhideWhenUsed/>
    <w:rsid w:val="00967BC8"/>
    <w:pPr>
      <w:spacing w:line="240" w:lineRule="auto"/>
    </w:pPr>
    <w:rPr>
      <w:sz w:val="20"/>
      <w:szCs w:val="20"/>
    </w:rPr>
  </w:style>
  <w:style w:type="character" w:customStyle="1" w:styleId="CommentTextChar">
    <w:name w:val="Comment Text Char"/>
    <w:basedOn w:val="DefaultParagraphFont"/>
    <w:link w:val="CommentText"/>
    <w:rsid w:val="00967BC8"/>
  </w:style>
  <w:style w:type="table" w:customStyle="1" w:styleId="TableGrid4">
    <w:name w:val="Table Grid_4"/>
    <w:basedOn w:val="TableNormal"/>
    <w:uiPriority w:val="59"/>
    <w:rsid w:val="00D20E4A"/>
    <w:rPr>
      <w:rFonts w:ascii="Times New Roman" w:eastAsia="Times New Roman" w:hAnsi="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0000">
    <w:name w:val="Default_0_0_0_0"/>
    <w:rsid w:val="00577568"/>
    <w:pPr>
      <w:widowControl w:val="0"/>
      <w:autoSpaceDE w:val="0"/>
      <w:autoSpaceDN w:val="0"/>
      <w:adjustRightInd w:val="0"/>
    </w:pPr>
    <w:rPr>
      <w:rFonts w:ascii="Times" w:eastAsia="Times New Roman" w:hAnsi="Times" w:cs="Times"/>
      <w:color w:val="000000"/>
      <w:sz w:val="24"/>
      <w:szCs w:val="24"/>
    </w:rPr>
  </w:style>
  <w:style w:type="paragraph" w:customStyle="1" w:styleId="Normal281">
    <w:name w:val="Normal_28_1"/>
    <w:qFormat/>
    <w:rsid w:val="007D3447"/>
    <w:pPr>
      <w:spacing w:after="200" w:line="276" w:lineRule="auto"/>
    </w:pPr>
    <w:rPr>
      <w:rFonts w:eastAsia="Times New Roman"/>
      <w:sz w:val="22"/>
      <w:szCs w:val="22"/>
    </w:rPr>
  </w:style>
  <w:style w:type="paragraph" w:customStyle="1" w:styleId="Header27">
    <w:name w:val="Header_27"/>
    <w:basedOn w:val="Normal202"/>
    <w:link w:val="HeaderChar20"/>
    <w:uiPriority w:val="99"/>
    <w:unhideWhenUsed/>
    <w:rsid w:val="00F93956"/>
    <w:pPr>
      <w:tabs>
        <w:tab w:val="center" w:pos="4680"/>
        <w:tab w:val="right" w:pos="9360"/>
      </w:tabs>
    </w:pPr>
    <w:rPr>
      <w:sz w:val="20"/>
      <w:szCs w:val="20"/>
    </w:rPr>
  </w:style>
  <w:style w:type="paragraph" w:customStyle="1" w:styleId="Normal202">
    <w:name w:val="Normal_202"/>
    <w:qFormat/>
    <w:rsid w:val="00F93956"/>
    <w:pPr>
      <w:spacing w:after="200" w:line="276" w:lineRule="auto"/>
    </w:pPr>
    <w:rPr>
      <w:rFonts w:eastAsia="Times New Roman"/>
      <w:sz w:val="22"/>
      <w:szCs w:val="22"/>
    </w:rPr>
  </w:style>
  <w:style w:type="character" w:customStyle="1" w:styleId="HeaderChar20">
    <w:name w:val="Header Char_20"/>
    <w:link w:val="Header27"/>
    <w:uiPriority w:val="99"/>
    <w:rsid w:val="00F93956"/>
    <w:rPr>
      <w:rFonts w:ascii="Calibri" w:eastAsia="Times New Roman" w:hAnsi="Calibri" w:cs="Times New Roman"/>
    </w:rPr>
  </w:style>
  <w:style w:type="paragraph" w:customStyle="1" w:styleId="Footer31">
    <w:name w:val="Footer_31"/>
    <w:basedOn w:val="Normal202"/>
    <w:link w:val="FooterChar24"/>
    <w:uiPriority w:val="99"/>
    <w:unhideWhenUsed/>
    <w:rsid w:val="00F93956"/>
    <w:pPr>
      <w:tabs>
        <w:tab w:val="center" w:pos="4680"/>
        <w:tab w:val="right" w:pos="9360"/>
      </w:tabs>
    </w:pPr>
    <w:rPr>
      <w:sz w:val="20"/>
      <w:szCs w:val="20"/>
    </w:rPr>
  </w:style>
  <w:style w:type="character" w:customStyle="1" w:styleId="FooterChar24">
    <w:name w:val="Footer Char_24"/>
    <w:link w:val="Footer31"/>
    <w:uiPriority w:val="99"/>
    <w:rsid w:val="00F93956"/>
    <w:rPr>
      <w:rFonts w:ascii="Calibri" w:eastAsia="Times New Roman" w:hAnsi="Calibri" w:cs="Times New Roman"/>
    </w:rPr>
  </w:style>
  <w:style w:type="paragraph" w:customStyle="1" w:styleId="Normal020">
    <w:name w:val="Normal_0_2_0"/>
    <w:qFormat/>
    <w:rsid w:val="00577568"/>
    <w:pPr>
      <w:spacing w:after="200" w:line="276" w:lineRule="auto"/>
    </w:pPr>
    <w:rPr>
      <w:rFonts w:eastAsia="Times New Roman"/>
      <w:sz w:val="22"/>
      <w:szCs w:val="22"/>
    </w:rPr>
  </w:style>
  <w:style w:type="paragraph" w:customStyle="1" w:styleId="Normal2101">
    <w:name w:val="Normal_2_1_0"/>
    <w:qFormat/>
    <w:rsid w:val="00AD1D58"/>
    <w:pPr>
      <w:spacing w:after="200" w:line="276" w:lineRule="auto"/>
    </w:pPr>
    <w:rPr>
      <w:rFonts w:eastAsia="Times New Roman"/>
      <w:sz w:val="22"/>
      <w:szCs w:val="22"/>
    </w:rPr>
  </w:style>
  <w:style w:type="paragraph" w:customStyle="1" w:styleId="Normal21010">
    <w:name w:val="Normal_2_1_0_1"/>
    <w:qFormat/>
    <w:rsid w:val="00B11391"/>
    <w:pPr>
      <w:spacing w:after="200" w:line="276" w:lineRule="auto"/>
    </w:pPr>
    <w:rPr>
      <w:rFonts w:eastAsia="Times New Roman"/>
      <w:sz w:val="22"/>
      <w:szCs w:val="22"/>
    </w:rPr>
  </w:style>
  <w:style w:type="paragraph" w:customStyle="1" w:styleId="Normal2001">
    <w:name w:val="Normal_2_0_0"/>
    <w:qFormat/>
    <w:rsid w:val="007103B8"/>
    <w:pPr>
      <w:spacing w:after="200" w:line="276" w:lineRule="auto"/>
    </w:pPr>
    <w:rPr>
      <w:rFonts w:eastAsia="Times New Roman"/>
      <w:sz w:val="22"/>
      <w:szCs w:val="22"/>
    </w:rPr>
  </w:style>
  <w:style w:type="paragraph" w:customStyle="1" w:styleId="Normal20000">
    <w:name w:val="Normal_2_0_0_0"/>
    <w:qFormat/>
    <w:rsid w:val="00264A23"/>
    <w:pPr>
      <w:spacing w:after="200" w:line="276" w:lineRule="auto"/>
    </w:pPr>
    <w:rPr>
      <w:rFonts w:eastAsia="Times New Roman"/>
      <w:sz w:val="22"/>
      <w:szCs w:val="22"/>
    </w:rPr>
  </w:style>
  <w:style w:type="paragraph" w:customStyle="1" w:styleId="Normal2102">
    <w:name w:val="Normal_2_1_0_2"/>
    <w:qFormat/>
    <w:rsid w:val="00747964"/>
    <w:pPr>
      <w:spacing w:after="200" w:line="276" w:lineRule="auto"/>
    </w:pPr>
    <w:rPr>
      <w:rFonts w:eastAsia="Times New Roman"/>
      <w:sz w:val="22"/>
      <w:szCs w:val="22"/>
    </w:rPr>
  </w:style>
  <w:style w:type="paragraph" w:customStyle="1" w:styleId="Normal21000">
    <w:name w:val="Normal_2_1_0_0_0"/>
    <w:qFormat/>
    <w:rsid w:val="000C0B57"/>
    <w:pPr>
      <w:spacing w:after="200" w:line="276" w:lineRule="auto"/>
    </w:pPr>
    <w:rPr>
      <w:rFonts w:eastAsia="Times New Roman"/>
      <w:sz w:val="22"/>
      <w:szCs w:val="22"/>
    </w:rPr>
  </w:style>
  <w:style w:type="paragraph" w:customStyle="1" w:styleId="Normal10001">
    <w:name w:val="Normal_1_0_0_0_1"/>
    <w:qFormat/>
    <w:rsid w:val="000C0B57"/>
    <w:pPr>
      <w:spacing w:after="200" w:line="276" w:lineRule="auto"/>
    </w:pPr>
    <w:rPr>
      <w:rFonts w:eastAsia="Times New Roman"/>
      <w:sz w:val="22"/>
      <w:szCs w:val="22"/>
    </w:rPr>
  </w:style>
  <w:style w:type="paragraph" w:customStyle="1" w:styleId="ListParagraph40">
    <w:name w:val="List Paragraph_40"/>
    <w:basedOn w:val="Normal202"/>
    <w:uiPriority w:val="34"/>
    <w:qFormat/>
    <w:rsid w:val="00F93956"/>
    <w:pPr>
      <w:ind w:left="720"/>
    </w:pPr>
  </w:style>
  <w:style w:type="paragraph" w:customStyle="1" w:styleId="Normal17a">
    <w:name w:val="Normal_1_7"/>
    <w:qFormat/>
    <w:rsid w:val="007D3447"/>
    <w:pPr>
      <w:spacing w:after="200" w:line="276" w:lineRule="auto"/>
    </w:pPr>
    <w:rPr>
      <w:rFonts w:eastAsia="Times New Roman"/>
      <w:sz w:val="22"/>
      <w:szCs w:val="22"/>
    </w:rPr>
  </w:style>
  <w:style w:type="paragraph" w:customStyle="1" w:styleId="Normal370">
    <w:name w:val="Normal_37_0"/>
    <w:qFormat/>
    <w:rsid w:val="008617B0"/>
    <w:pPr>
      <w:spacing w:after="200" w:line="276" w:lineRule="auto"/>
    </w:pPr>
    <w:rPr>
      <w:rFonts w:eastAsia="Times New Roman"/>
      <w:sz w:val="22"/>
      <w:szCs w:val="22"/>
    </w:rPr>
  </w:style>
  <w:style w:type="paragraph" w:customStyle="1" w:styleId="Default8">
    <w:name w:val="Default_8"/>
    <w:rsid w:val="00F93956"/>
    <w:pPr>
      <w:widowControl w:val="0"/>
      <w:autoSpaceDE w:val="0"/>
      <w:autoSpaceDN w:val="0"/>
      <w:adjustRightInd w:val="0"/>
    </w:pPr>
    <w:rPr>
      <w:rFonts w:ascii="Times New Roman" w:eastAsia="Times New Roman" w:hAnsi="Times New Roman"/>
      <w:color w:val="000000"/>
      <w:sz w:val="24"/>
      <w:szCs w:val="24"/>
    </w:rPr>
  </w:style>
  <w:style w:type="paragraph" w:customStyle="1" w:styleId="Normal1311">
    <w:name w:val="Normal_1_3_1"/>
    <w:qFormat/>
    <w:rsid w:val="00CD0F4E"/>
    <w:pPr>
      <w:spacing w:after="200" w:line="276" w:lineRule="auto"/>
    </w:pPr>
    <w:rPr>
      <w:rFonts w:eastAsia="Times New Roman"/>
      <w:sz w:val="22"/>
      <w:szCs w:val="22"/>
    </w:rPr>
  </w:style>
  <w:style w:type="paragraph" w:customStyle="1" w:styleId="Normal1312">
    <w:name w:val="Normal_13_1"/>
    <w:qFormat/>
    <w:rsid w:val="00D0695C"/>
    <w:pPr>
      <w:spacing w:after="200" w:line="276" w:lineRule="auto"/>
    </w:pPr>
    <w:rPr>
      <w:rFonts w:eastAsia="Times New Roman"/>
      <w:sz w:val="22"/>
      <w:szCs w:val="22"/>
    </w:rPr>
  </w:style>
  <w:style w:type="paragraph" w:customStyle="1" w:styleId="Normal203">
    <w:name w:val="Normal_203"/>
    <w:qFormat/>
    <w:rsid w:val="00F93956"/>
    <w:pPr>
      <w:spacing w:after="200" w:line="276" w:lineRule="auto"/>
    </w:pPr>
    <w:rPr>
      <w:rFonts w:eastAsia="Times New Roman"/>
      <w:sz w:val="22"/>
      <w:szCs w:val="22"/>
    </w:rPr>
  </w:style>
  <w:style w:type="paragraph" w:customStyle="1" w:styleId="Normal13000">
    <w:name w:val="Normal_13_0_0"/>
    <w:qFormat/>
    <w:rsid w:val="00D0695C"/>
    <w:pPr>
      <w:spacing w:after="200" w:line="276" w:lineRule="auto"/>
    </w:pPr>
    <w:rPr>
      <w:rFonts w:eastAsia="Times New Roman"/>
      <w:sz w:val="22"/>
      <w:szCs w:val="22"/>
    </w:rPr>
  </w:style>
  <w:style w:type="paragraph" w:customStyle="1" w:styleId="Normal2800">
    <w:name w:val="Normal_28_0_0"/>
    <w:qFormat/>
    <w:rsid w:val="000D558C"/>
    <w:pPr>
      <w:spacing w:after="200" w:line="276" w:lineRule="auto"/>
    </w:pPr>
    <w:rPr>
      <w:rFonts w:eastAsia="Times New Roman"/>
      <w:sz w:val="22"/>
      <w:szCs w:val="22"/>
    </w:rPr>
  </w:style>
  <w:style w:type="paragraph" w:customStyle="1" w:styleId="Header001">
    <w:name w:val="Header_0_0_1"/>
    <w:basedOn w:val="Normal723"/>
    <w:link w:val="HeaderChar001"/>
    <w:uiPriority w:val="99"/>
    <w:unhideWhenUsed/>
    <w:rsid w:val="00F00B24"/>
    <w:pPr>
      <w:tabs>
        <w:tab w:val="center" w:pos="4680"/>
        <w:tab w:val="right" w:pos="9360"/>
      </w:tabs>
    </w:pPr>
  </w:style>
  <w:style w:type="paragraph" w:customStyle="1" w:styleId="Normal723">
    <w:name w:val="Normal_7_2_3"/>
    <w:qFormat/>
    <w:rsid w:val="007C73CE"/>
    <w:pPr>
      <w:spacing w:after="200" w:line="276" w:lineRule="auto"/>
    </w:pPr>
    <w:rPr>
      <w:rFonts w:eastAsia="Times New Roman"/>
      <w:sz w:val="22"/>
      <w:szCs w:val="22"/>
    </w:rPr>
  </w:style>
  <w:style w:type="character" w:customStyle="1" w:styleId="HeaderChar001">
    <w:name w:val="Header Char_0_0_1"/>
    <w:link w:val="Header001"/>
    <w:uiPriority w:val="99"/>
    <w:rsid w:val="00F00B24"/>
  </w:style>
  <w:style w:type="paragraph" w:customStyle="1" w:styleId="Footer203">
    <w:name w:val="Footer_2_0_3"/>
    <w:basedOn w:val="Normal723"/>
    <w:link w:val="FooterChar203"/>
    <w:uiPriority w:val="99"/>
    <w:unhideWhenUsed/>
    <w:rsid w:val="00F00B24"/>
    <w:pPr>
      <w:tabs>
        <w:tab w:val="center" w:pos="4680"/>
        <w:tab w:val="right" w:pos="9360"/>
      </w:tabs>
    </w:pPr>
  </w:style>
  <w:style w:type="character" w:customStyle="1" w:styleId="FooterChar203">
    <w:name w:val="Footer Char_2_0_3"/>
    <w:link w:val="Footer203"/>
    <w:uiPriority w:val="99"/>
    <w:rsid w:val="00F00B24"/>
  </w:style>
  <w:style w:type="paragraph" w:customStyle="1" w:styleId="Normal282">
    <w:name w:val="Normal_28_2"/>
    <w:qFormat/>
    <w:rsid w:val="007D3447"/>
    <w:pPr>
      <w:spacing w:after="200" w:line="276" w:lineRule="auto"/>
    </w:pPr>
    <w:rPr>
      <w:rFonts w:eastAsia="Times New Roman"/>
      <w:sz w:val="22"/>
      <w:szCs w:val="22"/>
    </w:rPr>
  </w:style>
  <w:style w:type="paragraph" w:customStyle="1" w:styleId="Normal4100">
    <w:name w:val="Normal_4_1_0"/>
    <w:qFormat/>
    <w:rsid w:val="00AB2121"/>
    <w:pPr>
      <w:spacing w:after="200" w:line="276" w:lineRule="auto"/>
    </w:pPr>
    <w:rPr>
      <w:rFonts w:eastAsia="Times New Roman"/>
      <w:sz w:val="22"/>
      <w:szCs w:val="22"/>
    </w:rPr>
  </w:style>
  <w:style w:type="paragraph" w:customStyle="1" w:styleId="Normal2801">
    <w:name w:val="Normal_28_0_1"/>
    <w:qFormat/>
    <w:rsid w:val="00E444BD"/>
    <w:pPr>
      <w:spacing w:after="200" w:line="276" w:lineRule="auto"/>
    </w:pPr>
    <w:rPr>
      <w:rFonts w:eastAsia="Times New Roman"/>
      <w:sz w:val="22"/>
      <w:szCs w:val="22"/>
    </w:rPr>
  </w:style>
  <w:style w:type="paragraph" w:customStyle="1" w:styleId="CommentText0">
    <w:name w:val="Comment Text_0"/>
    <w:basedOn w:val="Normal723"/>
    <w:link w:val="CommentTextChar0"/>
    <w:uiPriority w:val="99"/>
    <w:unhideWhenUsed/>
    <w:rsid w:val="00967BC8"/>
    <w:pPr>
      <w:spacing w:line="240" w:lineRule="auto"/>
    </w:pPr>
    <w:rPr>
      <w:sz w:val="20"/>
      <w:szCs w:val="20"/>
    </w:rPr>
  </w:style>
  <w:style w:type="character" w:customStyle="1" w:styleId="CommentTextChar0">
    <w:name w:val="Comment Text Char_0"/>
    <w:basedOn w:val="DefaultParagraphFont"/>
    <w:link w:val="CommentText0"/>
    <w:uiPriority w:val="99"/>
    <w:rsid w:val="00967BC8"/>
  </w:style>
  <w:style w:type="paragraph" w:customStyle="1" w:styleId="Normal204">
    <w:name w:val="Normal_204"/>
    <w:qFormat/>
    <w:rsid w:val="00F93956"/>
    <w:pPr>
      <w:spacing w:after="200" w:line="276" w:lineRule="auto"/>
    </w:pPr>
    <w:rPr>
      <w:rFonts w:eastAsia="Times New Roman"/>
      <w:sz w:val="22"/>
      <w:szCs w:val="22"/>
    </w:rPr>
  </w:style>
  <w:style w:type="paragraph" w:customStyle="1" w:styleId="Normal2810">
    <w:name w:val="Normal_28_1_0"/>
    <w:qFormat/>
    <w:rsid w:val="00AD2812"/>
    <w:pPr>
      <w:spacing w:after="200" w:line="276" w:lineRule="auto"/>
    </w:pPr>
    <w:rPr>
      <w:rFonts w:eastAsia="Times New Roman"/>
      <w:sz w:val="22"/>
      <w:szCs w:val="22"/>
    </w:rPr>
  </w:style>
  <w:style w:type="paragraph" w:customStyle="1" w:styleId="Normal290">
    <w:name w:val="Normal_29_0"/>
    <w:qFormat/>
    <w:rsid w:val="00D0695C"/>
    <w:pPr>
      <w:spacing w:after="200" w:line="276" w:lineRule="auto"/>
    </w:pPr>
    <w:rPr>
      <w:rFonts w:eastAsia="Times New Roman"/>
      <w:sz w:val="22"/>
      <w:szCs w:val="22"/>
    </w:rPr>
  </w:style>
  <w:style w:type="paragraph" w:customStyle="1" w:styleId="Footer204">
    <w:name w:val="Footer_2_0_4"/>
    <w:basedOn w:val="Normal724"/>
    <w:link w:val="FooterChar204"/>
    <w:uiPriority w:val="99"/>
    <w:unhideWhenUsed/>
    <w:rsid w:val="00F00B24"/>
    <w:pPr>
      <w:tabs>
        <w:tab w:val="center" w:pos="4680"/>
        <w:tab w:val="right" w:pos="9360"/>
      </w:tabs>
    </w:pPr>
  </w:style>
  <w:style w:type="paragraph" w:customStyle="1" w:styleId="Normal724">
    <w:name w:val="Normal_7_2_4"/>
    <w:qFormat/>
    <w:rsid w:val="007C73CE"/>
    <w:pPr>
      <w:spacing w:after="200" w:line="276" w:lineRule="auto"/>
    </w:pPr>
    <w:rPr>
      <w:rFonts w:eastAsia="Times New Roman"/>
      <w:sz w:val="22"/>
      <w:szCs w:val="22"/>
    </w:rPr>
  </w:style>
  <w:style w:type="character" w:customStyle="1" w:styleId="FooterChar204">
    <w:name w:val="Footer Char_2_0_4"/>
    <w:link w:val="Footer204"/>
    <w:uiPriority w:val="99"/>
    <w:rsid w:val="00F00B24"/>
  </w:style>
  <w:style w:type="paragraph" w:customStyle="1" w:styleId="Normal291">
    <w:name w:val="Normal_29_1"/>
    <w:qFormat/>
    <w:rsid w:val="00D0695C"/>
    <w:pPr>
      <w:spacing w:after="200" w:line="276" w:lineRule="auto"/>
    </w:pPr>
    <w:rPr>
      <w:rFonts w:eastAsia="Times New Roman"/>
      <w:sz w:val="22"/>
      <w:szCs w:val="22"/>
    </w:rPr>
  </w:style>
  <w:style w:type="paragraph" w:customStyle="1" w:styleId="Normal2910">
    <w:name w:val="Normal_29_1_0"/>
    <w:qFormat/>
    <w:rsid w:val="006F5301"/>
    <w:pPr>
      <w:spacing w:after="200" w:line="276" w:lineRule="auto"/>
    </w:pPr>
    <w:rPr>
      <w:rFonts w:eastAsia="Times New Roman"/>
      <w:sz w:val="22"/>
      <w:szCs w:val="22"/>
    </w:rPr>
  </w:style>
  <w:style w:type="paragraph" w:customStyle="1" w:styleId="Normal5000">
    <w:name w:val="Normal_5_0_0"/>
    <w:qFormat/>
    <w:rsid w:val="00363C21"/>
    <w:pPr>
      <w:spacing w:after="200" w:line="276" w:lineRule="auto"/>
    </w:pPr>
    <w:rPr>
      <w:rFonts w:eastAsia="Times New Roman"/>
      <w:sz w:val="22"/>
      <w:szCs w:val="22"/>
    </w:rPr>
  </w:style>
  <w:style w:type="paragraph" w:customStyle="1" w:styleId="Normal1600">
    <w:name w:val="Normal_16_0"/>
    <w:qFormat/>
    <w:rsid w:val="00D0695C"/>
    <w:pPr>
      <w:spacing w:after="200" w:line="276" w:lineRule="auto"/>
    </w:pPr>
    <w:rPr>
      <w:rFonts w:eastAsia="Times New Roman"/>
      <w:sz w:val="22"/>
      <w:szCs w:val="22"/>
    </w:rPr>
  </w:style>
  <w:style w:type="paragraph" w:customStyle="1" w:styleId="Normal205">
    <w:name w:val="Normal_205"/>
    <w:qFormat/>
    <w:rsid w:val="00F93956"/>
    <w:pPr>
      <w:spacing w:after="200" w:line="276" w:lineRule="auto"/>
    </w:pPr>
    <w:rPr>
      <w:rFonts w:eastAsia="Times New Roman"/>
      <w:sz w:val="22"/>
      <w:szCs w:val="22"/>
    </w:rPr>
  </w:style>
  <w:style w:type="paragraph" w:customStyle="1" w:styleId="Header002">
    <w:name w:val="Header_0_0_2"/>
    <w:basedOn w:val="Normal725"/>
    <w:link w:val="HeaderChar002"/>
    <w:uiPriority w:val="99"/>
    <w:unhideWhenUsed/>
    <w:rsid w:val="00F00B24"/>
    <w:pPr>
      <w:tabs>
        <w:tab w:val="center" w:pos="4680"/>
        <w:tab w:val="right" w:pos="9360"/>
      </w:tabs>
    </w:pPr>
  </w:style>
  <w:style w:type="paragraph" w:customStyle="1" w:styleId="Normal725">
    <w:name w:val="Normal_7_2_5"/>
    <w:qFormat/>
    <w:rsid w:val="007C73CE"/>
    <w:pPr>
      <w:spacing w:after="200" w:line="276" w:lineRule="auto"/>
    </w:pPr>
    <w:rPr>
      <w:rFonts w:eastAsia="Times New Roman"/>
      <w:sz w:val="22"/>
      <w:szCs w:val="22"/>
    </w:rPr>
  </w:style>
  <w:style w:type="character" w:customStyle="1" w:styleId="HeaderChar002">
    <w:name w:val="Header Char_0_0_2"/>
    <w:link w:val="Header002"/>
    <w:uiPriority w:val="99"/>
    <w:rsid w:val="00F00B24"/>
  </w:style>
  <w:style w:type="paragraph" w:customStyle="1" w:styleId="Footer205">
    <w:name w:val="Footer_2_0_5"/>
    <w:basedOn w:val="Normal725"/>
    <w:link w:val="FooterChar205"/>
    <w:uiPriority w:val="99"/>
    <w:unhideWhenUsed/>
    <w:rsid w:val="00F00B24"/>
    <w:pPr>
      <w:tabs>
        <w:tab w:val="center" w:pos="4680"/>
        <w:tab w:val="right" w:pos="9360"/>
      </w:tabs>
    </w:pPr>
  </w:style>
  <w:style w:type="character" w:customStyle="1" w:styleId="FooterChar205">
    <w:name w:val="Footer Char_2_0_5"/>
    <w:link w:val="Footer205"/>
    <w:uiPriority w:val="99"/>
    <w:rsid w:val="00F00B24"/>
  </w:style>
  <w:style w:type="paragraph" w:customStyle="1" w:styleId="Normal3001">
    <w:name w:val="Normal_30_0"/>
    <w:qFormat/>
    <w:rsid w:val="00D0695C"/>
    <w:pPr>
      <w:spacing w:after="200" w:line="276" w:lineRule="auto"/>
    </w:pPr>
    <w:rPr>
      <w:rFonts w:eastAsia="Times New Roman"/>
      <w:sz w:val="22"/>
      <w:szCs w:val="22"/>
    </w:rPr>
  </w:style>
  <w:style w:type="paragraph" w:customStyle="1" w:styleId="Normal206">
    <w:name w:val="Normal_206"/>
    <w:qFormat/>
    <w:rsid w:val="00F93956"/>
    <w:pPr>
      <w:spacing w:after="200" w:line="276" w:lineRule="auto"/>
    </w:pPr>
    <w:rPr>
      <w:rFonts w:eastAsia="Times New Roman"/>
      <w:sz w:val="22"/>
      <w:szCs w:val="22"/>
    </w:rPr>
  </w:style>
  <w:style w:type="paragraph" w:customStyle="1" w:styleId="Normal50000">
    <w:name w:val="Normal_5_0_0_0"/>
    <w:qFormat/>
    <w:rsid w:val="005C6025"/>
    <w:pPr>
      <w:spacing w:after="200" w:line="276" w:lineRule="auto"/>
    </w:pPr>
    <w:rPr>
      <w:rFonts w:eastAsia="Times New Roman"/>
      <w:sz w:val="22"/>
      <w:szCs w:val="22"/>
    </w:rPr>
  </w:style>
  <w:style w:type="paragraph" w:customStyle="1" w:styleId="Normal6100">
    <w:name w:val="Normal_6_1_0"/>
    <w:qFormat/>
    <w:rsid w:val="005C56C1"/>
    <w:pPr>
      <w:spacing w:after="200" w:line="276" w:lineRule="auto"/>
    </w:pPr>
    <w:rPr>
      <w:rFonts w:eastAsia="Times New Roman"/>
      <w:sz w:val="22"/>
      <w:szCs w:val="22"/>
    </w:rPr>
  </w:style>
  <w:style w:type="paragraph" w:customStyle="1" w:styleId="Normal3101">
    <w:name w:val="Normal_31_0"/>
    <w:qFormat/>
    <w:rsid w:val="00D0695C"/>
    <w:pPr>
      <w:spacing w:after="200" w:line="276" w:lineRule="auto"/>
    </w:pPr>
    <w:rPr>
      <w:rFonts w:eastAsia="Times New Roman"/>
      <w:sz w:val="22"/>
      <w:szCs w:val="22"/>
    </w:rPr>
  </w:style>
  <w:style w:type="paragraph" w:customStyle="1" w:styleId="Normal510">
    <w:name w:val="Normal_5_1"/>
    <w:qFormat/>
    <w:rsid w:val="00D0695C"/>
    <w:pPr>
      <w:spacing w:after="200" w:line="276" w:lineRule="auto"/>
    </w:pPr>
    <w:rPr>
      <w:rFonts w:eastAsia="Times New Roman"/>
      <w:sz w:val="22"/>
      <w:szCs w:val="22"/>
    </w:rPr>
  </w:style>
  <w:style w:type="paragraph" w:customStyle="1" w:styleId="Normal1020">
    <w:name w:val="Normal_1_0_2"/>
    <w:qFormat/>
    <w:rsid w:val="00BF62D5"/>
    <w:pPr>
      <w:spacing w:after="200" w:line="276" w:lineRule="auto"/>
    </w:pPr>
    <w:rPr>
      <w:rFonts w:eastAsia="Times New Roman"/>
      <w:sz w:val="22"/>
      <w:szCs w:val="22"/>
    </w:rPr>
  </w:style>
  <w:style w:type="paragraph" w:customStyle="1" w:styleId="Normal207">
    <w:name w:val="Normal_207"/>
    <w:qFormat/>
    <w:rsid w:val="00F93956"/>
    <w:pPr>
      <w:spacing w:after="200" w:line="276" w:lineRule="auto"/>
    </w:pPr>
    <w:rPr>
      <w:rFonts w:eastAsia="Times New Roman"/>
      <w:sz w:val="22"/>
      <w:szCs w:val="22"/>
    </w:rPr>
  </w:style>
  <w:style w:type="paragraph" w:customStyle="1" w:styleId="Normal31000">
    <w:name w:val="Normal_31_0_0"/>
    <w:qFormat/>
    <w:rsid w:val="00702E77"/>
    <w:pPr>
      <w:spacing w:after="200" w:line="276" w:lineRule="auto"/>
    </w:pPr>
    <w:rPr>
      <w:rFonts w:eastAsia="Times New Roman"/>
      <w:sz w:val="22"/>
      <w:szCs w:val="22"/>
    </w:rPr>
  </w:style>
  <w:style w:type="paragraph" w:customStyle="1" w:styleId="Normal520">
    <w:name w:val="Normal_5_2"/>
    <w:qFormat/>
    <w:rsid w:val="00577568"/>
    <w:pPr>
      <w:spacing w:after="200" w:line="276" w:lineRule="auto"/>
    </w:pPr>
    <w:rPr>
      <w:rFonts w:eastAsia="Times New Roman"/>
      <w:sz w:val="22"/>
      <w:szCs w:val="22"/>
    </w:rPr>
  </w:style>
  <w:style w:type="paragraph" w:customStyle="1" w:styleId="Default20">
    <w:name w:val="Default_2_0"/>
    <w:rsid w:val="00D0695C"/>
    <w:pPr>
      <w:widowControl w:val="0"/>
      <w:autoSpaceDE w:val="0"/>
      <w:autoSpaceDN w:val="0"/>
      <w:adjustRightInd w:val="0"/>
    </w:pPr>
    <w:rPr>
      <w:rFonts w:ascii="Times" w:eastAsia="Times New Roman" w:hAnsi="Times" w:cs="Times"/>
      <w:color w:val="000000"/>
      <w:sz w:val="24"/>
      <w:szCs w:val="24"/>
    </w:rPr>
  </w:style>
  <w:style w:type="paragraph" w:customStyle="1" w:styleId="Header003">
    <w:name w:val="Header_0_0_3"/>
    <w:basedOn w:val="Normal726"/>
    <w:link w:val="HeaderChar003"/>
    <w:uiPriority w:val="99"/>
    <w:unhideWhenUsed/>
    <w:rsid w:val="00F00B24"/>
    <w:pPr>
      <w:tabs>
        <w:tab w:val="center" w:pos="4680"/>
        <w:tab w:val="right" w:pos="9360"/>
      </w:tabs>
    </w:pPr>
  </w:style>
  <w:style w:type="paragraph" w:customStyle="1" w:styleId="Normal726">
    <w:name w:val="Normal_7_2_6"/>
    <w:qFormat/>
    <w:rsid w:val="007C73CE"/>
    <w:pPr>
      <w:spacing w:after="200" w:line="276" w:lineRule="auto"/>
    </w:pPr>
    <w:rPr>
      <w:rFonts w:eastAsia="Times New Roman"/>
      <w:sz w:val="22"/>
      <w:szCs w:val="22"/>
    </w:rPr>
  </w:style>
  <w:style w:type="character" w:customStyle="1" w:styleId="HeaderChar003">
    <w:name w:val="Header Char_0_0_3"/>
    <w:link w:val="Header003"/>
    <w:uiPriority w:val="99"/>
    <w:rsid w:val="00F00B24"/>
  </w:style>
  <w:style w:type="paragraph" w:customStyle="1" w:styleId="Footer206">
    <w:name w:val="Footer_2_0_6"/>
    <w:basedOn w:val="Normal726"/>
    <w:link w:val="FooterChar206"/>
    <w:uiPriority w:val="99"/>
    <w:unhideWhenUsed/>
    <w:rsid w:val="00F00B24"/>
    <w:pPr>
      <w:tabs>
        <w:tab w:val="center" w:pos="4680"/>
        <w:tab w:val="right" w:pos="9360"/>
      </w:tabs>
    </w:pPr>
  </w:style>
  <w:style w:type="character" w:customStyle="1" w:styleId="FooterChar206">
    <w:name w:val="Footer Char_2_0_6"/>
    <w:link w:val="Footer206"/>
    <w:uiPriority w:val="99"/>
    <w:rsid w:val="00F00B24"/>
  </w:style>
  <w:style w:type="paragraph" w:customStyle="1" w:styleId="Normal14200">
    <w:name w:val="Normal_14_2_0"/>
    <w:qFormat/>
    <w:rsid w:val="00D0695C"/>
    <w:pPr>
      <w:spacing w:after="200" w:line="276" w:lineRule="auto"/>
    </w:pPr>
    <w:rPr>
      <w:rFonts w:eastAsia="Times New Roman"/>
      <w:sz w:val="22"/>
      <w:szCs w:val="22"/>
    </w:rPr>
  </w:style>
  <w:style w:type="paragraph" w:customStyle="1" w:styleId="Normal1423">
    <w:name w:val="Normal_14_2_3"/>
    <w:qFormat/>
    <w:rsid w:val="00AC59B7"/>
    <w:pPr>
      <w:spacing w:after="200" w:line="276" w:lineRule="auto"/>
    </w:pPr>
    <w:rPr>
      <w:rFonts w:eastAsia="Times New Roman"/>
      <w:sz w:val="22"/>
      <w:szCs w:val="22"/>
    </w:rPr>
  </w:style>
  <w:style w:type="paragraph" w:customStyle="1" w:styleId="Normal142000">
    <w:name w:val="Normal_14_2_0_0"/>
    <w:qFormat/>
    <w:rsid w:val="00B9767E"/>
    <w:pPr>
      <w:spacing w:after="200" w:line="276" w:lineRule="auto"/>
    </w:pPr>
    <w:rPr>
      <w:rFonts w:eastAsia="Times New Roman"/>
      <w:sz w:val="22"/>
      <w:szCs w:val="22"/>
    </w:rPr>
  </w:style>
  <w:style w:type="paragraph" w:customStyle="1" w:styleId="Normal1422">
    <w:name w:val="Normal_14_2_2"/>
    <w:qFormat/>
    <w:rsid w:val="005E27B1"/>
    <w:pPr>
      <w:spacing w:after="200" w:line="276" w:lineRule="auto"/>
    </w:pPr>
    <w:rPr>
      <w:rFonts w:eastAsia="Times New Roman"/>
      <w:sz w:val="22"/>
      <w:szCs w:val="22"/>
    </w:rPr>
  </w:style>
  <w:style w:type="paragraph" w:customStyle="1" w:styleId="Normal208">
    <w:name w:val="Normal_208"/>
    <w:qFormat/>
    <w:rsid w:val="00F93956"/>
    <w:pPr>
      <w:spacing w:after="200" w:line="276" w:lineRule="auto"/>
    </w:pPr>
    <w:rPr>
      <w:rFonts w:eastAsia="Times New Roman"/>
      <w:sz w:val="22"/>
      <w:szCs w:val="22"/>
    </w:rPr>
  </w:style>
  <w:style w:type="paragraph" w:customStyle="1" w:styleId="Normal480">
    <w:name w:val="Normal_48_0"/>
    <w:qFormat/>
    <w:rsid w:val="00D0695C"/>
    <w:pPr>
      <w:spacing w:after="200" w:line="276" w:lineRule="auto"/>
    </w:pPr>
    <w:rPr>
      <w:rFonts w:eastAsia="Times New Roman"/>
      <w:sz w:val="22"/>
      <w:szCs w:val="22"/>
    </w:rPr>
  </w:style>
  <w:style w:type="paragraph" w:customStyle="1" w:styleId="Normal14000">
    <w:name w:val="Normal_14_0_0"/>
    <w:qFormat/>
    <w:rsid w:val="00F241FD"/>
    <w:pPr>
      <w:spacing w:after="200" w:line="276" w:lineRule="auto"/>
    </w:pPr>
    <w:rPr>
      <w:sz w:val="22"/>
      <w:szCs w:val="22"/>
    </w:rPr>
  </w:style>
  <w:style w:type="paragraph" w:customStyle="1" w:styleId="Normal1450">
    <w:name w:val="Normal_14_5"/>
    <w:qFormat/>
    <w:rsid w:val="00DF13A9"/>
    <w:pPr>
      <w:spacing w:after="200" w:line="276" w:lineRule="auto"/>
    </w:pPr>
    <w:rPr>
      <w:sz w:val="22"/>
      <w:szCs w:val="22"/>
    </w:rPr>
  </w:style>
  <w:style w:type="paragraph" w:customStyle="1" w:styleId="Normal5200">
    <w:name w:val="Normal_5_2_0"/>
    <w:qFormat/>
    <w:rsid w:val="00DF13A9"/>
    <w:pPr>
      <w:spacing w:after="200" w:line="276" w:lineRule="auto"/>
    </w:pPr>
    <w:rPr>
      <w:sz w:val="22"/>
      <w:szCs w:val="22"/>
    </w:rPr>
  </w:style>
  <w:style w:type="paragraph" w:customStyle="1" w:styleId="Normal52000">
    <w:name w:val="Normal_5_2_0_0"/>
    <w:qFormat/>
    <w:rsid w:val="001843DA"/>
    <w:pPr>
      <w:spacing w:after="200" w:line="276" w:lineRule="auto"/>
    </w:pPr>
    <w:rPr>
      <w:sz w:val="22"/>
      <w:szCs w:val="22"/>
    </w:rPr>
  </w:style>
  <w:style w:type="paragraph" w:customStyle="1" w:styleId="Normal3510">
    <w:name w:val="Normal_35_1_0"/>
    <w:qFormat/>
    <w:rsid w:val="001843DA"/>
    <w:pPr>
      <w:spacing w:after="200" w:line="276" w:lineRule="auto"/>
    </w:pPr>
    <w:rPr>
      <w:rFonts w:eastAsia="Times New Roman"/>
      <w:sz w:val="22"/>
      <w:szCs w:val="22"/>
    </w:rPr>
  </w:style>
  <w:style w:type="paragraph" w:customStyle="1" w:styleId="Default0001">
    <w:name w:val="Default_0_0_0_1"/>
    <w:rsid w:val="001843DA"/>
    <w:pPr>
      <w:widowControl w:val="0"/>
      <w:autoSpaceDE w:val="0"/>
      <w:autoSpaceDN w:val="0"/>
      <w:adjustRightInd w:val="0"/>
    </w:pPr>
    <w:rPr>
      <w:rFonts w:ascii="Times" w:eastAsia="Times New Roman" w:hAnsi="Times" w:cs="Times"/>
      <w:color w:val="000000"/>
      <w:sz w:val="24"/>
      <w:szCs w:val="24"/>
    </w:rPr>
  </w:style>
  <w:style w:type="character" w:customStyle="1" w:styleId="CommentReference3">
    <w:name w:val="Comment Reference_3"/>
    <w:basedOn w:val="DefaultParagraphFont"/>
    <w:uiPriority w:val="99"/>
    <w:semiHidden/>
    <w:unhideWhenUsed/>
    <w:rsid w:val="00DF13A9"/>
    <w:rPr>
      <w:rFonts w:eastAsia="Times New Roman"/>
      <w:sz w:val="16"/>
      <w:szCs w:val="16"/>
    </w:rPr>
  </w:style>
  <w:style w:type="paragraph" w:customStyle="1" w:styleId="Normal209">
    <w:name w:val="Normal_209"/>
    <w:qFormat/>
    <w:rsid w:val="00F93956"/>
    <w:pPr>
      <w:spacing w:after="200" w:line="276" w:lineRule="auto"/>
    </w:pPr>
    <w:rPr>
      <w:rFonts w:eastAsia="Times New Roman"/>
      <w:sz w:val="22"/>
      <w:szCs w:val="22"/>
    </w:rPr>
  </w:style>
  <w:style w:type="paragraph" w:customStyle="1" w:styleId="ListParagraph1000">
    <w:name w:val="List Paragraph_10_0"/>
    <w:basedOn w:val="Normal480"/>
    <w:uiPriority w:val="34"/>
    <w:qFormat/>
    <w:rsid w:val="00DF13A9"/>
    <w:pPr>
      <w:ind w:left="720"/>
    </w:pPr>
  </w:style>
  <w:style w:type="paragraph" w:customStyle="1" w:styleId="Normal6200">
    <w:name w:val="Normal_6_2_0"/>
    <w:qFormat/>
    <w:rsid w:val="00DF13A9"/>
    <w:pPr>
      <w:spacing w:after="200" w:line="276" w:lineRule="auto"/>
    </w:pPr>
    <w:rPr>
      <w:sz w:val="22"/>
      <w:szCs w:val="22"/>
    </w:rPr>
  </w:style>
  <w:style w:type="paragraph" w:customStyle="1" w:styleId="Normal7000">
    <w:name w:val="Normal_7_0_0"/>
    <w:qFormat/>
    <w:rsid w:val="00DF13A9"/>
    <w:pPr>
      <w:spacing w:after="200" w:line="276" w:lineRule="auto"/>
    </w:pPr>
    <w:rPr>
      <w:sz w:val="22"/>
      <w:szCs w:val="22"/>
    </w:rPr>
  </w:style>
  <w:style w:type="paragraph" w:customStyle="1" w:styleId="Normal530">
    <w:name w:val="Normal_5_3"/>
    <w:qFormat/>
    <w:rsid w:val="00577568"/>
    <w:pPr>
      <w:spacing w:after="200" w:line="276" w:lineRule="auto"/>
    </w:pPr>
    <w:rPr>
      <w:rFonts w:eastAsia="Times New Roman"/>
      <w:sz w:val="22"/>
      <w:szCs w:val="22"/>
    </w:rPr>
  </w:style>
  <w:style w:type="paragraph" w:customStyle="1" w:styleId="Normal5100">
    <w:name w:val="Normal_5_1_0"/>
    <w:qFormat/>
    <w:rsid w:val="00D0695C"/>
    <w:pPr>
      <w:spacing w:after="200" w:line="276" w:lineRule="auto"/>
    </w:pPr>
    <w:rPr>
      <w:rFonts w:eastAsia="Times New Roman"/>
      <w:sz w:val="22"/>
      <w:szCs w:val="22"/>
    </w:rPr>
  </w:style>
  <w:style w:type="paragraph" w:customStyle="1" w:styleId="Normal490">
    <w:name w:val="Normal_49_0"/>
    <w:qFormat/>
    <w:rsid w:val="00F93956"/>
    <w:pPr>
      <w:spacing w:after="200" w:line="276" w:lineRule="auto"/>
    </w:pPr>
    <w:rPr>
      <w:rFonts w:eastAsia="Times New Roman"/>
      <w:sz w:val="22"/>
      <w:szCs w:val="22"/>
    </w:rPr>
  </w:style>
  <w:style w:type="paragraph" w:customStyle="1" w:styleId="Footer210">
    <w:name w:val="Footer_2_1"/>
    <w:basedOn w:val="Normal740"/>
    <w:link w:val="FooterChar210"/>
    <w:uiPriority w:val="99"/>
    <w:unhideWhenUsed/>
    <w:rsid w:val="00F00B24"/>
    <w:pPr>
      <w:tabs>
        <w:tab w:val="center" w:pos="4680"/>
        <w:tab w:val="right" w:pos="9360"/>
      </w:tabs>
    </w:pPr>
  </w:style>
  <w:style w:type="paragraph" w:customStyle="1" w:styleId="Normal740">
    <w:name w:val="Normal_7_4"/>
    <w:qFormat/>
    <w:rsid w:val="007C73CE"/>
    <w:pPr>
      <w:spacing w:after="200" w:line="276" w:lineRule="auto"/>
    </w:pPr>
    <w:rPr>
      <w:rFonts w:eastAsia="Times New Roman"/>
      <w:sz w:val="22"/>
      <w:szCs w:val="22"/>
    </w:rPr>
  </w:style>
  <w:style w:type="character" w:customStyle="1" w:styleId="FooterChar210">
    <w:name w:val="Footer Char_2_1"/>
    <w:link w:val="Footer210"/>
    <w:uiPriority w:val="99"/>
    <w:rsid w:val="00F00B24"/>
  </w:style>
  <w:style w:type="paragraph" w:customStyle="1" w:styleId="Normal2103">
    <w:name w:val="Normal_210"/>
    <w:qFormat/>
    <w:rsid w:val="00D0695C"/>
    <w:pPr>
      <w:spacing w:after="200" w:line="276" w:lineRule="auto"/>
    </w:pPr>
    <w:rPr>
      <w:rFonts w:eastAsia="Times New Roman"/>
      <w:sz w:val="22"/>
      <w:szCs w:val="22"/>
    </w:rPr>
  </w:style>
  <w:style w:type="paragraph" w:customStyle="1" w:styleId="Header28">
    <w:name w:val="Header_28"/>
    <w:basedOn w:val="Normal211"/>
    <w:rsid w:val="005A795A"/>
    <w:pPr>
      <w:pBdr>
        <w:bottom w:val="single" w:sz="12" w:space="1" w:color="auto"/>
      </w:pBdr>
      <w:tabs>
        <w:tab w:val="center" w:pos="4680"/>
        <w:tab w:val="right" w:pos="9360"/>
      </w:tabs>
    </w:pPr>
    <w:rPr>
      <w:sz w:val="20"/>
    </w:rPr>
  </w:style>
  <w:style w:type="paragraph" w:customStyle="1" w:styleId="Normal211">
    <w:name w:val="Normal_211"/>
    <w:qFormat/>
    <w:rsid w:val="005A795A"/>
    <w:rPr>
      <w:rFonts w:ascii="Times New Roman" w:eastAsia="Times New Roman" w:hAnsi="Times New Roman"/>
      <w:sz w:val="24"/>
      <w:szCs w:val="24"/>
    </w:rPr>
  </w:style>
  <w:style w:type="paragraph" w:customStyle="1" w:styleId="Footer32">
    <w:name w:val="Footer_32"/>
    <w:basedOn w:val="Normal211"/>
    <w:rsid w:val="005A795A"/>
    <w:pPr>
      <w:pBdr>
        <w:top w:val="single" w:sz="12" w:space="1" w:color="auto"/>
      </w:pBdr>
      <w:tabs>
        <w:tab w:val="center" w:pos="4680"/>
        <w:tab w:val="right" w:pos="9360"/>
      </w:tabs>
    </w:pPr>
    <w:rPr>
      <w:sz w:val="20"/>
    </w:rPr>
  </w:style>
  <w:style w:type="paragraph" w:customStyle="1" w:styleId="TitleC4">
    <w:name w:val="* Title C_4"/>
    <w:basedOn w:val="MR1X"/>
    <w:rsid w:val="005A795A"/>
    <w:pPr>
      <w:keepNext/>
      <w:ind w:left="0" w:firstLine="0"/>
      <w:jc w:val="center"/>
    </w:pPr>
    <w:rPr>
      <w:rFonts w:ascii="Times New Roman" w:eastAsia="Times New Roman" w:hAnsi="Times New Roman"/>
      <w:b/>
      <w:caps/>
    </w:rPr>
  </w:style>
  <w:style w:type="paragraph" w:customStyle="1" w:styleId="MR1X">
    <w:name w:val="MR1X"/>
    <w:rsid w:val="005A795A"/>
    <w:pPr>
      <w:tabs>
        <w:tab w:val="left" w:pos="2340"/>
      </w:tabs>
      <w:spacing w:after="240"/>
      <w:ind w:left="2880" w:hanging="2160"/>
      <w:jc w:val="both"/>
    </w:pPr>
    <w:rPr>
      <w:sz w:val="24"/>
    </w:rPr>
  </w:style>
  <w:style w:type="paragraph" w:customStyle="1" w:styleId="Normal1210">
    <w:name w:val="Normal_12_1"/>
    <w:qFormat/>
    <w:rsid w:val="00075FBF"/>
    <w:rPr>
      <w:rFonts w:ascii="Times New Roman" w:eastAsia="Times New Roman" w:hAnsi="Times New Roman"/>
      <w:sz w:val="24"/>
      <w:szCs w:val="24"/>
    </w:rPr>
  </w:style>
  <w:style w:type="paragraph" w:customStyle="1" w:styleId="Normal2002">
    <w:name w:val="Normal_20_0"/>
    <w:qFormat/>
    <w:rsid w:val="000E2C0E"/>
    <w:rPr>
      <w:rFonts w:ascii="Times New Roman" w:eastAsia="Times New Roman" w:hAnsi="Times New Roman"/>
      <w:sz w:val="24"/>
      <w:szCs w:val="24"/>
    </w:rPr>
  </w:style>
  <w:style w:type="paragraph" w:customStyle="1" w:styleId="HeadingBody2">
    <w:name w:val="HeadingBody 2"/>
    <w:basedOn w:val="MR1X"/>
    <w:next w:val="Normal211"/>
    <w:rsid w:val="0085535E"/>
    <w:pPr>
      <w:tabs>
        <w:tab w:val="clear" w:pos="2340"/>
        <w:tab w:val="left" w:pos="1530"/>
      </w:tabs>
      <w:spacing w:line="480" w:lineRule="auto"/>
      <w:ind w:left="0" w:firstLine="0"/>
    </w:pPr>
    <w:rPr>
      <w:rFonts w:ascii="Times New Roman" w:eastAsia="Times New Roman" w:hAnsi="Times New Roman"/>
      <w:bCs/>
    </w:rPr>
  </w:style>
  <w:style w:type="character" w:customStyle="1" w:styleId="Hyperlink10">
    <w:name w:val="Hyperlink_10"/>
    <w:uiPriority w:val="99"/>
    <w:rsid w:val="005A795A"/>
    <w:rPr>
      <w:rFonts w:ascii="Times New Roman" w:eastAsia="Times New Roman" w:hAnsi="Times New Roman"/>
      <w:color w:val="0000FF"/>
      <w:u w:val="single"/>
    </w:rPr>
  </w:style>
  <w:style w:type="paragraph" w:customStyle="1" w:styleId="ListParagraph41">
    <w:name w:val="List Paragraph_41"/>
    <w:basedOn w:val="Normal211"/>
    <w:uiPriority w:val="34"/>
    <w:qFormat/>
    <w:rsid w:val="005578CA"/>
    <w:pPr>
      <w:ind w:left="720"/>
      <w:contextualSpacing/>
    </w:pPr>
  </w:style>
  <w:style w:type="paragraph" w:customStyle="1" w:styleId="BodyText22">
    <w:name w:val="Body Text 2_2"/>
    <w:basedOn w:val="Normal211"/>
    <w:rsid w:val="005A795A"/>
    <w:rPr>
      <w:i/>
      <w:szCs w:val="20"/>
    </w:rPr>
  </w:style>
  <w:style w:type="paragraph" w:customStyle="1" w:styleId="Normal3300">
    <w:name w:val="Normal_33_0"/>
    <w:qFormat/>
    <w:rsid w:val="00F92430"/>
    <w:rPr>
      <w:rFonts w:ascii="Times New Roman" w:eastAsia="Times New Roman" w:hAnsi="Times New Roman"/>
      <w:sz w:val="24"/>
      <w:szCs w:val="24"/>
    </w:rPr>
  </w:style>
  <w:style w:type="paragraph" w:customStyle="1" w:styleId="ListParagraph90">
    <w:name w:val="List Paragraph_9_0"/>
    <w:basedOn w:val="Normal211"/>
    <w:uiPriority w:val="34"/>
    <w:qFormat/>
    <w:rsid w:val="008B09A4"/>
    <w:pPr>
      <w:ind w:left="720"/>
      <w:contextualSpacing/>
    </w:pPr>
  </w:style>
  <w:style w:type="paragraph" w:customStyle="1" w:styleId="Normal371">
    <w:name w:val="Normal_37_1"/>
    <w:qFormat/>
    <w:rsid w:val="008B09A4"/>
    <w:rPr>
      <w:rFonts w:ascii="Times New Roman" w:eastAsia="Times New Roman" w:hAnsi="Times New Roman"/>
      <w:sz w:val="24"/>
      <w:szCs w:val="24"/>
    </w:rPr>
  </w:style>
  <w:style w:type="paragraph" w:customStyle="1" w:styleId="Default30">
    <w:name w:val="Default_3_0"/>
    <w:rsid w:val="008B09A4"/>
    <w:pPr>
      <w:autoSpaceDE w:val="0"/>
      <w:autoSpaceDN w:val="0"/>
      <w:adjustRightInd w:val="0"/>
    </w:pPr>
    <w:rPr>
      <w:rFonts w:ascii="Times New Roman" w:hAnsi="Times New Roman"/>
      <w:color w:val="000000"/>
      <w:sz w:val="24"/>
      <w:szCs w:val="24"/>
    </w:rPr>
  </w:style>
  <w:style w:type="paragraph" w:customStyle="1" w:styleId="Default9">
    <w:name w:val="Default_9"/>
    <w:rsid w:val="00043EAD"/>
    <w:pPr>
      <w:autoSpaceDE w:val="0"/>
      <w:autoSpaceDN w:val="0"/>
      <w:adjustRightInd w:val="0"/>
    </w:pPr>
    <w:rPr>
      <w:rFonts w:ascii="Times New Roman" w:hAnsi="Times New Roman"/>
      <w:color w:val="000000"/>
      <w:sz w:val="24"/>
      <w:szCs w:val="24"/>
    </w:rPr>
  </w:style>
  <w:style w:type="paragraph" w:customStyle="1" w:styleId="Normal360">
    <w:name w:val="Normal_36_0"/>
    <w:qFormat/>
    <w:rsid w:val="00E02578"/>
    <w:rPr>
      <w:rFonts w:ascii="Times New Roman" w:eastAsia="Times New Roman" w:hAnsi="Times New Roman"/>
      <w:sz w:val="24"/>
      <w:szCs w:val="24"/>
    </w:rPr>
  </w:style>
  <w:style w:type="paragraph" w:customStyle="1" w:styleId="Normal10100">
    <w:name w:val="Normal_10_1_0"/>
    <w:qFormat/>
    <w:rsid w:val="00974763"/>
    <w:rPr>
      <w:rFonts w:ascii="Times New Roman" w:eastAsia="Times New Roman" w:hAnsi="Times New Roman"/>
      <w:sz w:val="24"/>
      <w:szCs w:val="24"/>
    </w:rPr>
  </w:style>
  <w:style w:type="paragraph" w:customStyle="1" w:styleId="Normal1021">
    <w:name w:val="Normal_10_2"/>
    <w:qFormat/>
    <w:rsid w:val="00073370"/>
    <w:rPr>
      <w:rFonts w:ascii="Times New Roman" w:eastAsia="Times New Roman" w:hAnsi="Times New Roman"/>
      <w:sz w:val="24"/>
      <w:szCs w:val="24"/>
    </w:rPr>
  </w:style>
  <w:style w:type="paragraph" w:customStyle="1" w:styleId="Normal670">
    <w:name w:val="Normal_6_7"/>
    <w:qFormat/>
    <w:rsid w:val="00041426"/>
    <w:rPr>
      <w:rFonts w:ascii="Times New Roman" w:eastAsia="Times New Roman" w:hAnsi="Times New Roman"/>
      <w:sz w:val="24"/>
      <w:szCs w:val="24"/>
    </w:rPr>
  </w:style>
  <w:style w:type="paragraph" w:customStyle="1" w:styleId="Normal431">
    <w:name w:val="Normal_43_1"/>
    <w:qFormat/>
    <w:rsid w:val="00041426"/>
    <w:rPr>
      <w:rFonts w:ascii="Times New Roman" w:eastAsia="Times New Roman" w:hAnsi="Times New Roman"/>
      <w:sz w:val="24"/>
      <w:szCs w:val="24"/>
    </w:rPr>
  </w:style>
  <w:style w:type="paragraph" w:customStyle="1" w:styleId="Footer33">
    <w:name w:val="Footer_33"/>
    <w:basedOn w:val="Normal212"/>
    <w:rsid w:val="005A795A"/>
    <w:pPr>
      <w:pBdr>
        <w:top w:val="single" w:sz="12" w:space="1" w:color="auto"/>
      </w:pBdr>
      <w:tabs>
        <w:tab w:val="center" w:pos="4680"/>
        <w:tab w:val="right" w:pos="9360"/>
      </w:tabs>
    </w:pPr>
    <w:rPr>
      <w:sz w:val="20"/>
    </w:rPr>
  </w:style>
  <w:style w:type="paragraph" w:customStyle="1" w:styleId="Normal212">
    <w:name w:val="Normal_212"/>
    <w:qFormat/>
    <w:rsid w:val="005A795A"/>
    <w:rPr>
      <w:rFonts w:ascii="Times New Roman" w:eastAsia="Times New Roman" w:hAnsi="Times New Roman"/>
      <w:sz w:val="24"/>
      <w:szCs w:val="24"/>
    </w:rPr>
  </w:style>
  <w:style w:type="paragraph" w:customStyle="1" w:styleId="TitleCTOC">
    <w:name w:val="* Title C TOC"/>
    <w:basedOn w:val="TitleC5"/>
    <w:rsid w:val="005A795A"/>
    <w:pPr>
      <w:outlineLvl w:val="0"/>
    </w:pPr>
    <w:rPr>
      <w:rFonts w:ascii="Times New Roman" w:eastAsia="Times New Roman" w:hAnsi="Times New Roman"/>
    </w:rPr>
  </w:style>
  <w:style w:type="paragraph" w:customStyle="1" w:styleId="TitleC5">
    <w:name w:val="* Title C_5"/>
    <w:basedOn w:val="MR1X0"/>
    <w:rsid w:val="005A795A"/>
    <w:pPr>
      <w:keepNext/>
      <w:ind w:left="0" w:firstLine="0"/>
      <w:jc w:val="center"/>
    </w:pPr>
    <w:rPr>
      <w:b/>
      <w:caps/>
    </w:rPr>
  </w:style>
  <w:style w:type="paragraph" w:customStyle="1" w:styleId="MR1X0">
    <w:name w:val="MR1X_0"/>
    <w:rsid w:val="005A795A"/>
    <w:pPr>
      <w:tabs>
        <w:tab w:val="left" w:pos="2340"/>
      </w:tabs>
      <w:spacing w:after="240"/>
      <w:ind w:left="2880" w:hanging="2160"/>
      <w:jc w:val="both"/>
    </w:pPr>
    <w:rPr>
      <w:sz w:val="24"/>
    </w:rPr>
  </w:style>
  <w:style w:type="paragraph" w:customStyle="1" w:styleId="Footer34">
    <w:name w:val="Footer_34"/>
    <w:basedOn w:val="Normal213"/>
    <w:rsid w:val="005A795A"/>
    <w:pPr>
      <w:pBdr>
        <w:top w:val="single" w:sz="12" w:space="1" w:color="auto"/>
      </w:pBdr>
      <w:tabs>
        <w:tab w:val="center" w:pos="4680"/>
        <w:tab w:val="right" w:pos="9360"/>
      </w:tabs>
    </w:pPr>
    <w:rPr>
      <w:sz w:val="20"/>
    </w:rPr>
  </w:style>
  <w:style w:type="paragraph" w:customStyle="1" w:styleId="Normal213">
    <w:name w:val="Normal_213"/>
    <w:qFormat/>
    <w:rsid w:val="005A795A"/>
    <w:rPr>
      <w:rFonts w:ascii="Times New Roman" w:eastAsia="Times New Roman" w:hAnsi="Times New Roman"/>
      <w:sz w:val="24"/>
      <w:szCs w:val="24"/>
    </w:rPr>
  </w:style>
  <w:style w:type="paragraph" w:customStyle="1" w:styleId="TitleC6">
    <w:name w:val="* Title C_6"/>
    <w:basedOn w:val="MR1X1"/>
    <w:rsid w:val="005A795A"/>
    <w:pPr>
      <w:keepNext/>
      <w:ind w:left="0" w:firstLine="0"/>
      <w:jc w:val="center"/>
    </w:pPr>
    <w:rPr>
      <w:rFonts w:ascii="Times New Roman" w:eastAsia="Times New Roman" w:hAnsi="Times New Roman"/>
      <w:b/>
      <w:caps/>
    </w:rPr>
  </w:style>
  <w:style w:type="paragraph" w:customStyle="1" w:styleId="MR1X1">
    <w:name w:val="MR1X_1"/>
    <w:rsid w:val="005A795A"/>
    <w:pPr>
      <w:tabs>
        <w:tab w:val="left" w:pos="2340"/>
      </w:tabs>
      <w:spacing w:after="240"/>
      <w:ind w:left="2880" w:hanging="2160"/>
      <w:jc w:val="both"/>
    </w:pPr>
    <w:rPr>
      <w:sz w:val="24"/>
    </w:rPr>
  </w:style>
  <w:style w:type="paragraph" w:customStyle="1" w:styleId="Normal214">
    <w:name w:val="Normal_214"/>
    <w:qFormat/>
    <w:rsid w:val="005C7410"/>
    <w:rPr>
      <w:rFonts w:ascii="Arial" w:eastAsia="Times New Roman" w:hAnsi="Arial"/>
    </w:rPr>
  </w:style>
  <w:style w:type="paragraph" w:customStyle="1" w:styleId="Normal215">
    <w:name w:val="Normal_215"/>
    <w:qFormat/>
    <w:rsid w:val="001648EA"/>
    <w:rPr>
      <w:sz w:val="22"/>
      <w:szCs w:val="22"/>
    </w:rPr>
  </w:style>
  <w:style w:type="paragraph" w:customStyle="1" w:styleId="Footer35">
    <w:name w:val="Footer_35"/>
    <w:basedOn w:val="Normal216"/>
    <w:rsid w:val="005A795A"/>
    <w:pPr>
      <w:pBdr>
        <w:top w:val="single" w:sz="12" w:space="1" w:color="auto"/>
      </w:pBdr>
      <w:tabs>
        <w:tab w:val="center" w:pos="4680"/>
        <w:tab w:val="right" w:pos="9360"/>
      </w:tabs>
    </w:pPr>
    <w:rPr>
      <w:sz w:val="20"/>
    </w:rPr>
  </w:style>
  <w:style w:type="paragraph" w:customStyle="1" w:styleId="Normal216">
    <w:name w:val="Normal_216"/>
    <w:qFormat/>
    <w:rsid w:val="005A795A"/>
    <w:rPr>
      <w:rFonts w:ascii="Times New Roman" w:eastAsia="Times New Roman" w:hAnsi="Times New Roman"/>
      <w:sz w:val="24"/>
      <w:szCs w:val="24"/>
    </w:rPr>
  </w:style>
  <w:style w:type="paragraph" w:customStyle="1" w:styleId="TitleC7">
    <w:name w:val="* Title C_7"/>
    <w:basedOn w:val="MR1X2"/>
    <w:rsid w:val="005A795A"/>
    <w:pPr>
      <w:keepNext/>
      <w:ind w:left="0" w:firstLine="0"/>
      <w:jc w:val="center"/>
    </w:pPr>
    <w:rPr>
      <w:rFonts w:ascii="Times New Roman" w:eastAsia="Times New Roman" w:hAnsi="Times New Roman"/>
      <w:b/>
      <w:caps/>
    </w:rPr>
  </w:style>
  <w:style w:type="paragraph" w:customStyle="1" w:styleId="MR1X2">
    <w:name w:val="MR1X_2"/>
    <w:rsid w:val="005A795A"/>
    <w:pPr>
      <w:tabs>
        <w:tab w:val="left" w:pos="2340"/>
      </w:tabs>
      <w:spacing w:after="240"/>
      <w:ind w:left="2880" w:hanging="2160"/>
      <w:jc w:val="both"/>
    </w:pPr>
    <w:rPr>
      <w:sz w:val="24"/>
    </w:rPr>
  </w:style>
  <w:style w:type="paragraph" w:customStyle="1" w:styleId="BodyText110">
    <w:name w:val="* Body Text 1_1"/>
    <w:basedOn w:val="Normal216"/>
    <w:rsid w:val="005A795A"/>
    <w:pPr>
      <w:spacing w:after="240"/>
      <w:ind w:firstLine="1440"/>
      <w:jc w:val="both"/>
    </w:pPr>
  </w:style>
  <w:style w:type="paragraph" w:customStyle="1" w:styleId="Footer36">
    <w:name w:val="Footer_36"/>
    <w:basedOn w:val="Normal217"/>
    <w:rsid w:val="009A6468"/>
    <w:pPr>
      <w:tabs>
        <w:tab w:val="center" w:pos="4320"/>
        <w:tab w:val="right" w:pos="9360"/>
      </w:tabs>
    </w:pPr>
    <w:rPr>
      <w:sz w:val="20"/>
    </w:rPr>
  </w:style>
  <w:style w:type="paragraph" w:customStyle="1" w:styleId="Normal217">
    <w:name w:val="Normal_217"/>
    <w:qFormat/>
    <w:rsid w:val="009A6468"/>
    <w:rPr>
      <w:rFonts w:ascii="Times New Roman" w:eastAsia="Times New Roman" w:hAnsi="Times New Roman"/>
      <w:sz w:val="24"/>
    </w:rPr>
  </w:style>
  <w:style w:type="paragraph" w:customStyle="1" w:styleId="TitleC8">
    <w:name w:val="* Title C_8"/>
    <w:basedOn w:val="Normal217"/>
    <w:rsid w:val="009A6468"/>
    <w:pPr>
      <w:keepNext/>
      <w:spacing w:after="240"/>
      <w:jc w:val="center"/>
    </w:pPr>
    <w:rPr>
      <w:rFonts w:ascii="Times New Roman Bold" w:hAnsi="Times New Roman Bold"/>
      <w:b/>
      <w:szCs w:val="24"/>
    </w:rPr>
  </w:style>
  <w:style w:type="paragraph" w:customStyle="1" w:styleId="BlockInd5">
    <w:name w:val="* Block Ind .5"/>
    <w:basedOn w:val="Normal217"/>
    <w:rsid w:val="009A6468"/>
    <w:pPr>
      <w:spacing w:after="240"/>
      <w:ind w:left="720" w:right="720"/>
    </w:pPr>
    <w:rPr>
      <w:sz w:val="22"/>
      <w:szCs w:val="24"/>
    </w:rPr>
  </w:style>
  <w:style w:type="paragraph" w:customStyle="1" w:styleId="TitleCntr16pt">
    <w:name w:val="Title Cntr 16 pt"/>
    <w:basedOn w:val="Normal218"/>
    <w:rsid w:val="009B5390"/>
    <w:pPr>
      <w:spacing w:after="0" w:line="240" w:lineRule="auto"/>
      <w:jc w:val="center"/>
    </w:pPr>
    <w:rPr>
      <w:rFonts w:ascii="Times New Roman Bold" w:hAnsi="Times New Roman Bold"/>
      <w:b/>
      <w:sz w:val="32"/>
    </w:rPr>
  </w:style>
  <w:style w:type="paragraph" w:customStyle="1" w:styleId="Normal218">
    <w:name w:val="Normal_218"/>
    <w:qFormat/>
    <w:rsid w:val="009B5390"/>
    <w:pPr>
      <w:spacing w:after="240" w:line="480" w:lineRule="auto"/>
      <w:jc w:val="both"/>
    </w:pPr>
    <w:rPr>
      <w:rFonts w:ascii="Times New Roman" w:eastAsia="Times New Roman" w:hAnsi="Times New Roman"/>
      <w:sz w:val="24"/>
      <w:szCs w:val="24"/>
    </w:rPr>
  </w:style>
  <w:style w:type="paragraph" w:customStyle="1" w:styleId="TitleC9">
    <w:name w:val="* Title C_9"/>
    <w:basedOn w:val="Normal218"/>
    <w:rsid w:val="009B5390"/>
    <w:pPr>
      <w:keepNext/>
      <w:jc w:val="center"/>
    </w:pPr>
    <w:rPr>
      <w:rFonts w:ascii="Times New Roman Bold" w:hAnsi="Times New Roman Bold"/>
      <w:b/>
      <w:caps/>
    </w:rPr>
  </w:style>
  <w:style w:type="paragraph" w:customStyle="1" w:styleId="TOCHeading2">
    <w:name w:val="TOC Heading_2"/>
    <w:basedOn w:val="Normal218"/>
    <w:uiPriority w:val="39"/>
    <w:qFormat/>
    <w:rsid w:val="009B5390"/>
    <w:pPr>
      <w:jc w:val="center"/>
    </w:pPr>
    <w:rPr>
      <w:b/>
      <w:szCs w:val="20"/>
    </w:rPr>
  </w:style>
  <w:style w:type="paragraph" w:customStyle="1" w:styleId="AA-3A12ptafter">
    <w:name w:val="AA-3A 12 pt after"/>
    <w:basedOn w:val="MR1X3"/>
    <w:rsid w:val="009B5390"/>
    <w:pPr>
      <w:ind w:left="2880" w:hanging="720"/>
    </w:pPr>
    <w:rPr>
      <w:rFonts w:ascii="Times New Roman" w:eastAsia="Times New Roman" w:hAnsi="Times New Roman"/>
      <w:noProof/>
      <w:color w:val="000000"/>
    </w:rPr>
  </w:style>
  <w:style w:type="paragraph" w:customStyle="1" w:styleId="MR1X3">
    <w:name w:val="MR1X_3"/>
    <w:rsid w:val="009B5390"/>
    <w:pPr>
      <w:spacing w:after="240"/>
      <w:jc w:val="both"/>
    </w:pPr>
    <w:rPr>
      <w:rFonts w:ascii="Arial" w:hAnsi="Arial"/>
      <w:sz w:val="24"/>
    </w:rPr>
  </w:style>
  <w:style w:type="paragraph" w:customStyle="1" w:styleId="Normal2a">
    <w:name w:val="* Normal_2"/>
    <w:basedOn w:val="Normal218"/>
    <w:rsid w:val="009B5390"/>
    <w:rPr>
      <w:rFonts w:cs="Arial"/>
    </w:rPr>
  </w:style>
  <w:style w:type="paragraph" w:customStyle="1" w:styleId="Steps">
    <w:name w:val="Steps"/>
    <w:basedOn w:val="Normal218"/>
    <w:rsid w:val="009B5390"/>
    <w:pPr>
      <w:tabs>
        <w:tab w:val="left" w:pos="2160"/>
      </w:tabs>
      <w:spacing w:line="240" w:lineRule="auto"/>
      <w:ind w:left="2160" w:hanging="1440"/>
    </w:pPr>
  </w:style>
  <w:style w:type="paragraph" w:customStyle="1" w:styleId="Stepsa">
    <w:name w:val="Stepsa"/>
    <w:basedOn w:val="Steps"/>
    <w:rsid w:val="009B5390"/>
    <w:pPr>
      <w:tabs>
        <w:tab w:val="clear" w:pos="2160"/>
        <w:tab w:val="left" w:pos="2880"/>
      </w:tabs>
      <w:ind w:left="2880" w:hanging="720"/>
    </w:pPr>
  </w:style>
  <w:style w:type="paragraph" w:customStyle="1" w:styleId="HeadingBody1">
    <w:name w:val="HeadingBody 1"/>
    <w:basedOn w:val="MR1X3"/>
    <w:rsid w:val="009B5390"/>
    <w:pPr>
      <w:keepLines/>
      <w:tabs>
        <w:tab w:val="num" w:pos="1440"/>
      </w:tabs>
      <w:spacing w:line="480" w:lineRule="auto"/>
    </w:pPr>
    <w:rPr>
      <w:rFonts w:ascii="Times New Roman" w:eastAsia="Times New Roman" w:hAnsi="Times New Roman"/>
      <w:bCs/>
    </w:rPr>
  </w:style>
  <w:style w:type="paragraph" w:customStyle="1" w:styleId="BodyTextIndent1">
    <w:name w:val="Body Text Indent_1"/>
    <w:basedOn w:val="Normal218"/>
    <w:rsid w:val="009B5390"/>
    <w:pPr>
      <w:ind w:left="2880" w:hanging="720"/>
    </w:pPr>
  </w:style>
  <w:style w:type="paragraph" w:customStyle="1" w:styleId="exhtext">
    <w:name w:val="exhtext"/>
    <w:basedOn w:val="Normal218"/>
    <w:rsid w:val="009B5390"/>
    <w:pPr>
      <w:tabs>
        <w:tab w:val="left" w:pos="4320"/>
        <w:tab w:val="left" w:pos="4680"/>
      </w:tabs>
      <w:spacing w:after="0" w:line="240" w:lineRule="auto"/>
      <w:jc w:val="left"/>
    </w:pPr>
  </w:style>
  <w:style w:type="paragraph" w:customStyle="1" w:styleId="Double1">
    <w:name w:val="* Double_1"/>
    <w:basedOn w:val="Normal218"/>
    <w:rsid w:val="009B5390"/>
  </w:style>
  <w:style w:type="paragraph" w:customStyle="1" w:styleId="Header29">
    <w:name w:val="Header_29"/>
    <w:basedOn w:val="Normal219"/>
    <w:link w:val="HeaderChar21"/>
    <w:uiPriority w:val="99"/>
    <w:semiHidden/>
    <w:unhideWhenUsed/>
    <w:rsid w:val="00713C56"/>
    <w:pPr>
      <w:tabs>
        <w:tab w:val="center" w:pos="4680"/>
        <w:tab w:val="right" w:pos="9360"/>
      </w:tabs>
    </w:pPr>
  </w:style>
  <w:style w:type="paragraph" w:customStyle="1" w:styleId="Normal219">
    <w:name w:val="Normal_219"/>
    <w:qFormat/>
    <w:rsid w:val="007667A2"/>
    <w:pPr>
      <w:spacing w:after="200" w:line="276" w:lineRule="auto"/>
    </w:pPr>
    <w:rPr>
      <w:rFonts w:eastAsia="Times New Roman"/>
      <w:sz w:val="22"/>
      <w:szCs w:val="22"/>
    </w:rPr>
  </w:style>
  <w:style w:type="character" w:customStyle="1" w:styleId="HeaderChar21">
    <w:name w:val="Header Char_21"/>
    <w:basedOn w:val="DefaultParagraphFont"/>
    <w:link w:val="Header29"/>
    <w:uiPriority w:val="99"/>
    <w:semiHidden/>
    <w:rsid w:val="00713C56"/>
  </w:style>
  <w:style w:type="paragraph" w:customStyle="1" w:styleId="Footer37">
    <w:name w:val="Footer_37"/>
    <w:basedOn w:val="Normal219"/>
    <w:link w:val="FooterChar25"/>
    <w:uiPriority w:val="99"/>
    <w:semiHidden/>
    <w:unhideWhenUsed/>
    <w:rsid w:val="00713C56"/>
    <w:pPr>
      <w:tabs>
        <w:tab w:val="center" w:pos="4680"/>
        <w:tab w:val="right" w:pos="9360"/>
      </w:tabs>
    </w:pPr>
  </w:style>
  <w:style w:type="character" w:customStyle="1" w:styleId="FooterChar25">
    <w:name w:val="Footer Char_25"/>
    <w:basedOn w:val="DefaultParagraphFont"/>
    <w:link w:val="Footer37"/>
    <w:uiPriority w:val="99"/>
    <w:semiHidden/>
    <w:rsid w:val="00713C56"/>
  </w:style>
  <w:style w:type="paragraph" w:customStyle="1" w:styleId="Header004">
    <w:name w:val="Header_0_0_4"/>
    <w:basedOn w:val="Normal727"/>
    <w:link w:val="HeaderChar004"/>
    <w:uiPriority w:val="99"/>
    <w:unhideWhenUsed/>
    <w:rsid w:val="00F00B24"/>
    <w:pPr>
      <w:tabs>
        <w:tab w:val="center" w:pos="4680"/>
        <w:tab w:val="right" w:pos="9360"/>
      </w:tabs>
    </w:pPr>
  </w:style>
  <w:style w:type="paragraph" w:customStyle="1" w:styleId="Normal727">
    <w:name w:val="Normal_7_2_7"/>
    <w:qFormat/>
    <w:rsid w:val="007C73CE"/>
    <w:pPr>
      <w:spacing w:after="200" w:line="276" w:lineRule="auto"/>
    </w:pPr>
    <w:rPr>
      <w:rFonts w:eastAsia="Times New Roman"/>
      <w:sz w:val="22"/>
      <w:szCs w:val="22"/>
    </w:rPr>
  </w:style>
  <w:style w:type="character" w:customStyle="1" w:styleId="HeaderChar004">
    <w:name w:val="Header Char_0_0_4"/>
    <w:link w:val="Header004"/>
    <w:uiPriority w:val="99"/>
    <w:rsid w:val="00F00B24"/>
  </w:style>
  <w:style w:type="paragraph" w:customStyle="1" w:styleId="Footer207">
    <w:name w:val="Footer_2_0_7"/>
    <w:basedOn w:val="Normal727"/>
    <w:link w:val="FooterChar207"/>
    <w:uiPriority w:val="99"/>
    <w:unhideWhenUsed/>
    <w:rsid w:val="00F00B24"/>
    <w:pPr>
      <w:tabs>
        <w:tab w:val="center" w:pos="4680"/>
        <w:tab w:val="right" w:pos="9360"/>
      </w:tabs>
    </w:pPr>
  </w:style>
  <w:style w:type="character" w:customStyle="1" w:styleId="FooterChar207">
    <w:name w:val="Footer Char_2_0_7"/>
    <w:link w:val="Footer207"/>
    <w:uiPriority w:val="99"/>
    <w:rsid w:val="00F00B24"/>
  </w:style>
  <w:style w:type="paragraph" w:customStyle="1" w:styleId="Normal2110">
    <w:name w:val="Normal_2_1_1"/>
    <w:qFormat/>
    <w:rsid w:val="00E16E48"/>
    <w:pPr>
      <w:spacing w:after="200" w:line="276" w:lineRule="auto"/>
    </w:pPr>
    <w:rPr>
      <w:rFonts w:eastAsia="Times New Roman"/>
      <w:sz w:val="22"/>
      <w:szCs w:val="22"/>
    </w:rPr>
  </w:style>
  <w:style w:type="paragraph" w:customStyle="1" w:styleId="Normal3400">
    <w:name w:val="Normal_34_0"/>
    <w:qFormat/>
    <w:rsid w:val="009F096D"/>
    <w:pPr>
      <w:spacing w:after="200" w:line="276" w:lineRule="auto"/>
    </w:pPr>
    <w:rPr>
      <w:rFonts w:eastAsia="Times New Roman"/>
      <w:sz w:val="22"/>
      <w:szCs w:val="22"/>
    </w:rPr>
  </w:style>
  <w:style w:type="paragraph" w:customStyle="1" w:styleId="Normal2201">
    <w:name w:val="Normal_220"/>
    <w:qFormat/>
    <w:rsid w:val="00F93956"/>
    <w:pPr>
      <w:spacing w:after="200" w:line="276" w:lineRule="auto"/>
    </w:pPr>
    <w:rPr>
      <w:rFonts w:eastAsia="Times New Roman"/>
      <w:sz w:val="22"/>
      <w:szCs w:val="22"/>
    </w:rPr>
  </w:style>
  <w:style w:type="paragraph" w:customStyle="1" w:styleId="Footer220">
    <w:name w:val="Footer_2_2"/>
    <w:basedOn w:val="Normal750"/>
    <w:link w:val="FooterChar220"/>
    <w:uiPriority w:val="99"/>
    <w:unhideWhenUsed/>
    <w:rsid w:val="00F00B24"/>
    <w:pPr>
      <w:tabs>
        <w:tab w:val="center" w:pos="4680"/>
        <w:tab w:val="right" w:pos="9360"/>
      </w:tabs>
    </w:pPr>
  </w:style>
  <w:style w:type="paragraph" w:customStyle="1" w:styleId="Normal750">
    <w:name w:val="Normal_7_5"/>
    <w:qFormat/>
    <w:rsid w:val="007C73CE"/>
    <w:pPr>
      <w:spacing w:after="200" w:line="276" w:lineRule="auto"/>
    </w:pPr>
    <w:rPr>
      <w:rFonts w:eastAsia="Times New Roman"/>
      <w:sz w:val="22"/>
      <w:szCs w:val="22"/>
    </w:rPr>
  </w:style>
  <w:style w:type="character" w:customStyle="1" w:styleId="FooterChar220">
    <w:name w:val="Footer Char_2_2"/>
    <w:link w:val="Footer220"/>
    <w:uiPriority w:val="99"/>
    <w:rsid w:val="00F00B24"/>
  </w:style>
  <w:style w:type="paragraph" w:customStyle="1" w:styleId="Normal050">
    <w:name w:val="Normal_0_5_0"/>
    <w:qFormat/>
    <w:rsid w:val="00E721AE"/>
    <w:pPr>
      <w:spacing w:after="200" w:line="276" w:lineRule="auto"/>
    </w:pPr>
    <w:rPr>
      <w:rFonts w:eastAsia="Times New Roman"/>
      <w:sz w:val="22"/>
      <w:szCs w:val="22"/>
    </w:rPr>
  </w:style>
  <w:style w:type="paragraph" w:customStyle="1" w:styleId="Normal7400">
    <w:name w:val="Normal_7_4_0"/>
    <w:qFormat/>
    <w:rsid w:val="00C71C6B"/>
    <w:pPr>
      <w:spacing w:after="200" w:line="276" w:lineRule="auto"/>
    </w:pPr>
    <w:rPr>
      <w:rFonts w:eastAsia="Times New Roman"/>
      <w:sz w:val="22"/>
      <w:szCs w:val="22"/>
    </w:rPr>
  </w:style>
  <w:style w:type="paragraph" w:customStyle="1" w:styleId="ListParagraph200">
    <w:name w:val="List Paragraph_2_0"/>
    <w:basedOn w:val="Normal750"/>
    <w:link w:val="ListParagraphChar1"/>
    <w:uiPriority w:val="34"/>
    <w:qFormat/>
    <w:rsid w:val="00967BC8"/>
    <w:pPr>
      <w:ind w:left="720"/>
    </w:pPr>
  </w:style>
  <w:style w:type="character" w:customStyle="1" w:styleId="ListParagraphChar1">
    <w:name w:val="List Paragraph Char_1"/>
    <w:link w:val="ListParagraph200"/>
    <w:uiPriority w:val="34"/>
    <w:locked/>
    <w:rsid w:val="00391DD2"/>
    <w:rPr>
      <w:sz w:val="22"/>
      <w:szCs w:val="22"/>
    </w:rPr>
  </w:style>
  <w:style w:type="paragraph" w:customStyle="1" w:styleId="CommentText1">
    <w:name w:val="Comment Text_1"/>
    <w:basedOn w:val="Normal750"/>
    <w:link w:val="CommentTextChar1"/>
    <w:uiPriority w:val="99"/>
    <w:unhideWhenUsed/>
    <w:rsid w:val="00967BC8"/>
    <w:pPr>
      <w:spacing w:line="240" w:lineRule="auto"/>
    </w:pPr>
    <w:rPr>
      <w:sz w:val="20"/>
      <w:szCs w:val="20"/>
    </w:rPr>
  </w:style>
  <w:style w:type="character" w:customStyle="1" w:styleId="CommentTextChar1">
    <w:name w:val="Comment Text Char_1"/>
    <w:basedOn w:val="DefaultParagraphFont"/>
    <w:link w:val="CommentText1"/>
    <w:uiPriority w:val="99"/>
    <w:rsid w:val="00967BC8"/>
  </w:style>
  <w:style w:type="paragraph" w:customStyle="1" w:styleId="ListParagraph42">
    <w:name w:val="List Paragraph_42"/>
    <w:basedOn w:val="Normal2201"/>
    <w:uiPriority w:val="34"/>
    <w:qFormat/>
    <w:rsid w:val="00F93956"/>
    <w:pPr>
      <w:ind w:left="720"/>
    </w:pPr>
  </w:style>
  <w:style w:type="paragraph" w:customStyle="1" w:styleId="Header30">
    <w:name w:val="Header_30"/>
    <w:basedOn w:val="Normal221"/>
    <w:link w:val="HeaderChar22"/>
    <w:uiPriority w:val="99"/>
    <w:semiHidden/>
    <w:unhideWhenUsed/>
    <w:rsid w:val="00A26F92"/>
    <w:pPr>
      <w:tabs>
        <w:tab w:val="center" w:pos="4680"/>
        <w:tab w:val="right" w:pos="9360"/>
      </w:tabs>
    </w:pPr>
  </w:style>
  <w:style w:type="paragraph" w:customStyle="1" w:styleId="Normal221">
    <w:name w:val="Normal_221"/>
    <w:qFormat/>
    <w:rsid w:val="00274B1F"/>
    <w:pPr>
      <w:spacing w:after="200" w:line="276" w:lineRule="auto"/>
    </w:pPr>
    <w:rPr>
      <w:rFonts w:eastAsia="Times New Roman"/>
      <w:sz w:val="22"/>
      <w:szCs w:val="22"/>
    </w:rPr>
  </w:style>
  <w:style w:type="character" w:customStyle="1" w:styleId="HeaderChar22">
    <w:name w:val="Header Char_22"/>
    <w:basedOn w:val="DefaultParagraphFont"/>
    <w:link w:val="Header30"/>
    <w:uiPriority w:val="99"/>
    <w:semiHidden/>
    <w:rsid w:val="00A26F92"/>
  </w:style>
  <w:style w:type="paragraph" w:customStyle="1" w:styleId="Footer38">
    <w:name w:val="Footer_38"/>
    <w:basedOn w:val="Normal221"/>
    <w:link w:val="FooterChar26"/>
    <w:uiPriority w:val="99"/>
    <w:semiHidden/>
    <w:unhideWhenUsed/>
    <w:rsid w:val="00A26F92"/>
    <w:pPr>
      <w:tabs>
        <w:tab w:val="center" w:pos="4680"/>
        <w:tab w:val="right" w:pos="9360"/>
      </w:tabs>
    </w:pPr>
  </w:style>
  <w:style w:type="character" w:customStyle="1" w:styleId="FooterChar26">
    <w:name w:val="Footer Char_26"/>
    <w:basedOn w:val="DefaultParagraphFont"/>
    <w:link w:val="Footer38"/>
    <w:uiPriority w:val="99"/>
    <w:semiHidden/>
    <w:rsid w:val="00A26F92"/>
  </w:style>
  <w:style w:type="paragraph" w:customStyle="1" w:styleId="Normal222">
    <w:name w:val="Normal_222"/>
    <w:qFormat/>
    <w:rsid w:val="003D1ADA"/>
    <w:pPr>
      <w:spacing w:after="200" w:line="276" w:lineRule="auto"/>
    </w:pPr>
    <w:rPr>
      <w:rFonts w:eastAsia="Times New Roman"/>
      <w:sz w:val="22"/>
      <w:szCs w:val="22"/>
    </w:rPr>
  </w:style>
  <w:style w:type="paragraph" w:customStyle="1" w:styleId="Header31">
    <w:name w:val="Header_31"/>
    <w:basedOn w:val="Normal223"/>
    <w:link w:val="HeaderChar23"/>
    <w:uiPriority w:val="99"/>
    <w:semiHidden/>
    <w:unhideWhenUsed/>
    <w:rsid w:val="00B54301"/>
    <w:pPr>
      <w:tabs>
        <w:tab w:val="center" w:pos="4680"/>
        <w:tab w:val="right" w:pos="9360"/>
      </w:tabs>
    </w:pPr>
  </w:style>
  <w:style w:type="paragraph" w:customStyle="1" w:styleId="Normal223">
    <w:name w:val="Normal_223"/>
    <w:qFormat/>
    <w:rsid w:val="00912382"/>
    <w:pPr>
      <w:spacing w:after="200" w:line="276" w:lineRule="auto"/>
    </w:pPr>
    <w:rPr>
      <w:rFonts w:eastAsia="Times New Roman"/>
      <w:sz w:val="22"/>
      <w:szCs w:val="22"/>
    </w:rPr>
  </w:style>
  <w:style w:type="character" w:customStyle="1" w:styleId="HeaderChar23">
    <w:name w:val="Header Char_23"/>
    <w:basedOn w:val="DefaultParagraphFont"/>
    <w:link w:val="Header31"/>
    <w:uiPriority w:val="99"/>
    <w:semiHidden/>
    <w:rsid w:val="00B54301"/>
  </w:style>
  <w:style w:type="paragraph" w:customStyle="1" w:styleId="Footer39">
    <w:name w:val="Footer_39"/>
    <w:basedOn w:val="Normal223"/>
    <w:link w:val="FooterChar27"/>
    <w:uiPriority w:val="99"/>
    <w:semiHidden/>
    <w:unhideWhenUsed/>
    <w:rsid w:val="00B54301"/>
    <w:pPr>
      <w:tabs>
        <w:tab w:val="center" w:pos="4680"/>
        <w:tab w:val="right" w:pos="9360"/>
      </w:tabs>
    </w:pPr>
  </w:style>
  <w:style w:type="character" w:customStyle="1" w:styleId="FooterChar27">
    <w:name w:val="Footer Char_27"/>
    <w:basedOn w:val="DefaultParagraphFont"/>
    <w:link w:val="Footer39"/>
    <w:uiPriority w:val="99"/>
    <w:semiHidden/>
    <w:rsid w:val="00B54301"/>
  </w:style>
  <w:style w:type="paragraph" w:customStyle="1" w:styleId="Header32">
    <w:name w:val="Header_32"/>
    <w:basedOn w:val="Normal224"/>
    <w:link w:val="HeaderChar24"/>
    <w:uiPriority w:val="99"/>
    <w:semiHidden/>
    <w:unhideWhenUsed/>
    <w:rsid w:val="00CC0FB3"/>
    <w:pPr>
      <w:tabs>
        <w:tab w:val="center" w:pos="4680"/>
        <w:tab w:val="right" w:pos="9360"/>
      </w:tabs>
    </w:pPr>
  </w:style>
  <w:style w:type="paragraph" w:customStyle="1" w:styleId="Normal224">
    <w:name w:val="Normal_224"/>
    <w:qFormat/>
    <w:rsid w:val="00837D7A"/>
    <w:pPr>
      <w:spacing w:after="200" w:line="276" w:lineRule="auto"/>
    </w:pPr>
    <w:rPr>
      <w:rFonts w:eastAsia="Times New Roman"/>
      <w:sz w:val="22"/>
      <w:szCs w:val="22"/>
    </w:rPr>
  </w:style>
  <w:style w:type="character" w:customStyle="1" w:styleId="HeaderChar24">
    <w:name w:val="Header Char_24"/>
    <w:basedOn w:val="DefaultParagraphFont"/>
    <w:link w:val="Header32"/>
    <w:uiPriority w:val="99"/>
    <w:semiHidden/>
    <w:locked/>
    <w:rsid w:val="00CC0FB3"/>
    <w:rPr>
      <w:rFonts w:cs="Times New Roman"/>
    </w:rPr>
  </w:style>
  <w:style w:type="paragraph" w:customStyle="1" w:styleId="Footer40">
    <w:name w:val="Footer_40"/>
    <w:basedOn w:val="Normal224"/>
    <w:link w:val="FooterChar28"/>
    <w:uiPriority w:val="99"/>
    <w:semiHidden/>
    <w:unhideWhenUsed/>
    <w:rsid w:val="00CC0FB3"/>
    <w:pPr>
      <w:tabs>
        <w:tab w:val="center" w:pos="4680"/>
        <w:tab w:val="right" w:pos="9360"/>
      </w:tabs>
    </w:pPr>
  </w:style>
  <w:style w:type="character" w:customStyle="1" w:styleId="FooterChar28">
    <w:name w:val="Footer Char_28"/>
    <w:basedOn w:val="DefaultParagraphFont"/>
    <w:link w:val="Footer40"/>
    <w:uiPriority w:val="99"/>
    <w:semiHidden/>
    <w:locked/>
    <w:rsid w:val="00CC0FB3"/>
    <w:rPr>
      <w:rFonts w:cs="Times New Roman"/>
    </w:rPr>
  </w:style>
  <w:style w:type="paragraph" w:customStyle="1" w:styleId="Header33">
    <w:name w:val="Header_33"/>
    <w:basedOn w:val="Normal225"/>
    <w:link w:val="HeaderChar25"/>
    <w:uiPriority w:val="99"/>
    <w:semiHidden/>
    <w:rsid w:val="00E174E2"/>
    <w:rPr>
      <w:sz w:val="20"/>
    </w:rPr>
  </w:style>
  <w:style w:type="paragraph" w:customStyle="1" w:styleId="Normal225">
    <w:name w:val="Normal_225"/>
    <w:qFormat/>
    <w:rsid w:val="00E174E2"/>
    <w:rPr>
      <w:rFonts w:ascii="Times New Roman" w:eastAsia="Times New Roman" w:hAnsi="Times New Roman"/>
      <w:sz w:val="24"/>
    </w:rPr>
  </w:style>
  <w:style w:type="character" w:customStyle="1" w:styleId="HeaderChar25">
    <w:name w:val="Header Char_25"/>
    <w:basedOn w:val="DefaultParagraphFont"/>
    <w:link w:val="Header33"/>
    <w:uiPriority w:val="99"/>
    <w:semiHidden/>
    <w:locked/>
    <w:rsid w:val="00E174E2"/>
    <w:rPr>
      <w:rFonts w:cs="Times New Roman"/>
      <w:sz w:val="24"/>
    </w:rPr>
  </w:style>
  <w:style w:type="paragraph" w:customStyle="1" w:styleId="Footer41">
    <w:name w:val="Footer_41"/>
    <w:basedOn w:val="Normal225"/>
    <w:link w:val="FooterChar29"/>
    <w:uiPriority w:val="99"/>
    <w:rsid w:val="00E174E2"/>
    <w:rPr>
      <w:sz w:val="20"/>
    </w:rPr>
  </w:style>
  <w:style w:type="character" w:customStyle="1" w:styleId="FooterChar29">
    <w:name w:val="Footer Char_29"/>
    <w:basedOn w:val="DefaultParagraphFont"/>
    <w:link w:val="Footer41"/>
    <w:uiPriority w:val="99"/>
    <w:locked/>
    <w:rsid w:val="00E174E2"/>
    <w:rPr>
      <w:rFonts w:cs="Times New Roman"/>
      <w:lang w:val="en-US" w:eastAsia="en-US" w:bidi="ar-SA"/>
    </w:rPr>
  </w:style>
  <w:style w:type="paragraph" w:customStyle="1" w:styleId="Normal1620">
    <w:name w:val="Normal_162_0"/>
    <w:qFormat/>
    <w:rsid w:val="00E174E2"/>
    <w:pPr>
      <w:spacing w:after="200" w:line="276" w:lineRule="auto"/>
    </w:pPr>
    <w:rPr>
      <w:rFonts w:eastAsia="Times New Roman"/>
      <w:sz w:val="22"/>
      <w:szCs w:val="22"/>
    </w:rPr>
  </w:style>
  <w:style w:type="paragraph" w:customStyle="1" w:styleId="ListParagraph43">
    <w:name w:val="List Paragraph_43"/>
    <w:basedOn w:val="Normal225"/>
    <w:uiPriority w:val="34"/>
    <w:qFormat/>
    <w:rsid w:val="00E174E2"/>
    <w:pPr>
      <w:spacing w:after="200" w:line="276" w:lineRule="auto"/>
      <w:ind w:left="720"/>
      <w:contextualSpacing/>
    </w:pPr>
    <w:rPr>
      <w:rFonts w:ascii="Calibri" w:hAnsi="Calibri"/>
      <w:sz w:val="22"/>
      <w:szCs w:val="22"/>
    </w:rPr>
  </w:style>
  <w:style w:type="paragraph" w:customStyle="1" w:styleId="Normal1b">
    <w:name w:val="Normal1"/>
    <w:rsid w:val="003A7EB5"/>
    <w:pPr>
      <w:widowControl w:val="0"/>
      <w:spacing w:before="1440" w:after="1440"/>
      <w:ind w:left="1440" w:right="1440"/>
      <w:contextualSpacing/>
    </w:pPr>
    <w:rPr>
      <w:rFonts w:ascii="Times New Roman" w:eastAsia="Times New Roman" w:hAnsi="Times New Roman"/>
    </w:rPr>
  </w:style>
  <w:style w:type="paragraph" w:customStyle="1" w:styleId="Default100">
    <w:name w:val="Default_10"/>
    <w:rsid w:val="00E174E2"/>
    <w:pPr>
      <w:autoSpaceDE w:val="0"/>
      <w:autoSpaceDN w:val="0"/>
      <w:adjustRightInd w:val="0"/>
    </w:pPr>
    <w:rPr>
      <w:rFonts w:ascii="Times New Roman" w:eastAsia="Times New Roman" w:hAnsi="Times New Roman"/>
      <w:color w:val="000000"/>
      <w:sz w:val="24"/>
      <w:szCs w:val="24"/>
    </w:rPr>
  </w:style>
  <w:style w:type="paragraph" w:customStyle="1" w:styleId="Header02">
    <w:name w:val="Header_0_2"/>
    <w:basedOn w:val="Normal016"/>
    <w:link w:val="HeaderChar01"/>
    <w:uiPriority w:val="99"/>
    <w:semiHidden/>
    <w:rsid w:val="00E174E2"/>
    <w:rPr>
      <w:sz w:val="20"/>
    </w:rPr>
  </w:style>
  <w:style w:type="paragraph" w:customStyle="1" w:styleId="Normal016">
    <w:name w:val="Normal_0_16"/>
    <w:qFormat/>
    <w:rsid w:val="00E174E2"/>
    <w:rPr>
      <w:rFonts w:ascii="Times New Roman" w:eastAsia="Times New Roman" w:hAnsi="Times New Roman"/>
      <w:sz w:val="24"/>
    </w:rPr>
  </w:style>
  <w:style w:type="character" w:customStyle="1" w:styleId="HeaderChar01">
    <w:name w:val="Header Char_0_1"/>
    <w:basedOn w:val="DefaultParagraphFont"/>
    <w:link w:val="Header02"/>
    <w:uiPriority w:val="99"/>
    <w:semiHidden/>
    <w:locked/>
    <w:rsid w:val="00E174E2"/>
    <w:rPr>
      <w:rFonts w:cs="Times New Roman"/>
      <w:sz w:val="24"/>
    </w:rPr>
  </w:style>
  <w:style w:type="paragraph" w:customStyle="1" w:styleId="Footer06">
    <w:name w:val="Footer_0_6"/>
    <w:basedOn w:val="Normal016"/>
    <w:link w:val="FooterChar03"/>
    <w:uiPriority w:val="99"/>
    <w:rsid w:val="00E174E2"/>
    <w:rPr>
      <w:sz w:val="20"/>
    </w:rPr>
  </w:style>
  <w:style w:type="character" w:customStyle="1" w:styleId="FooterChar03">
    <w:name w:val="Footer Char_0_3"/>
    <w:basedOn w:val="DefaultParagraphFont"/>
    <w:link w:val="Footer06"/>
    <w:uiPriority w:val="99"/>
    <w:locked/>
    <w:rsid w:val="00E174E2"/>
    <w:rPr>
      <w:rFonts w:cs="Times New Roman"/>
      <w:lang w:val="en-US" w:eastAsia="en-US" w:bidi="ar-SA"/>
    </w:rPr>
  </w:style>
  <w:style w:type="paragraph" w:customStyle="1" w:styleId="TitleC10">
    <w:name w:val="* Title C_10"/>
    <w:basedOn w:val="Normal226"/>
    <w:rsid w:val="00914AD3"/>
    <w:pPr>
      <w:keepNext/>
      <w:spacing w:after="240" w:line="240" w:lineRule="auto"/>
      <w:jc w:val="center"/>
    </w:pPr>
    <w:rPr>
      <w:rFonts w:ascii="Times New Roman Bold" w:hAnsi="Times New Roman Bold"/>
      <w:b/>
      <w:sz w:val="24"/>
      <w:szCs w:val="24"/>
    </w:rPr>
  </w:style>
  <w:style w:type="paragraph" w:customStyle="1" w:styleId="Normal226">
    <w:name w:val="Normal_226"/>
    <w:qFormat/>
    <w:rsid w:val="00837D7A"/>
    <w:pPr>
      <w:spacing w:after="200" w:line="276" w:lineRule="auto"/>
    </w:pPr>
    <w:rPr>
      <w:rFonts w:eastAsia="Times New Roman"/>
      <w:sz w:val="22"/>
      <w:szCs w:val="22"/>
    </w:rPr>
  </w:style>
  <w:style w:type="paragraph" w:customStyle="1" w:styleId="Normal1621">
    <w:name w:val="Normal_162_1"/>
    <w:qFormat/>
    <w:rsid w:val="00E174E2"/>
    <w:pPr>
      <w:spacing w:after="200" w:line="276" w:lineRule="auto"/>
    </w:pPr>
    <w:rPr>
      <w:rFonts w:eastAsia="Times New Roman"/>
      <w:sz w:val="22"/>
      <w:szCs w:val="22"/>
    </w:rPr>
  </w:style>
  <w:style w:type="paragraph" w:customStyle="1" w:styleId="Normal227">
    <w:name w:val="Normal_227"/>
    <w:qFormat/>
    <w:rsid w:val="004742CA"/>
    <w:pPr>
      <w:spacing w:after="200" w:line="276" w:lineRule="auto"/>
    </w:pPr>
    <w:rPr>
      <w:rFonts w:eastAsia="Times New Roman"/>
      <w:sz w:val="22"/>
      <w:szCs w:val="22"/>
    </w:rPr>
  </w:style>
  <w:style w:type="paragraph" w:customStyle="1" w:styleId="Header34">
    <w:name w:val="Header_34"/>
    <w:basedOn w:val="Normal228"/>
    <w:rsid w:val="00BA399A"/>
    <w:pPr>
      <w:tabs>
        <w:tab w:val="center" w:pos="4680"/>
        <w:tab w:val="right" w:pos="9360"/>
      </w:tabs>
    </w:pPr>
  </w:style>
  <w:style w:type="paragraph" w:customStyle="1" w:styleId="Normal228">
    <w:name w:val="Normal_228"/>
    <w:qFormat/>
    <w:rsid w:val="00BA399A"/>
    <w:rPr>
      <w:rFonts w:ascii="Times New Roman" w:eastAsia="Times New Roman" w:hAnsi="Times New Roman"/>
      <w:sz w:val="24"/>
      <w:szCs w:val="24"/>
    </w:rPr>
  </w:style>
  <w:style w:type="paragraph" w:customStyle="1" w:styleId="Footer42">
    <w:name w:val="Footer_42"/>
    <w:basedOn w:val="Normal228"/>
    <w:rsid w:val="00BA399A"/>
    <w:pPr>
      <w:tabs>
        <w:tab w:val="center" w:pos="4680"/>
        <w:tab w:val="right" w:pos="9360"/>
      </w:tabs>
    </w:pPr>
  </w:style>
  <w:style w:type="character" w:customStyle="1" w:styleId="DOCID3">
    <w:name w:val="DOCID"/>
    <w:basedOn w:val="DefaultParagraphFont"/>
    <w:rsid w:val="00BA399A"/>
    <w:rPr>
      <w:rFonts w:ascii="Arial" w:eastAsia="Times New Roman" w:hAnsi="Arial"/>
      <w:b w:val="0"/>
      <w:sz w:val="16"/>
    </w:rPr>
  </w:style>
  <w:style w:type="paragraph" w:customStyle="1" w:styleId="ListParagraph44">
    <w:name w:val="List Paragraph_44"/>
    <w:basedOn w:val="Normal228"/>
    <w:uiPriority w:val="34"/>
    <w:qFormat/>
    <w:rsid w:val="001440A8"/>
    <w:pPr>
      <w:ind w:left="720"/>
      <w:contextualSpacing/>
    </w:pPr>
  </w:style>
  <w:style w:type="paragraph" w:customStyle="1" w:styleId="Normal229">
    <w:name w:val="Normal_229"/>
    <w:qFormat/>
    <w:rsid w:val="00E877D1"/>
    <w:pPr>
      <w:widowControl w:val="0"/>
    </w:pPr>
    <w:rPr>
      <w:rFonts w:ascii="Times New Roman" w:eastAsia="Times New Roman" w:hAnsi="Times New Roman"/>
      <w:snapToGrid w:val="0"/>
      <w:sz w:val="24"/>
    </w:rPr>
  </w:style>
  <w:style w:type="paragraph" w:customStyle="1" w:styleId="HeadingBody10">
    <w:name w:val="HeadingBody 1_0"/>
    <w:basedOn w:val="BodyText23"/>
    <w:next w:val="BodyText23"/>
    <w:rsid w:val="00E877D1"/>
    <w:pPr>
      <w:spacing w:after="120"/>
      <w:ind w:left="720" w:firstLine="0"/>
    </w:pPr>
    <w:rPr>
      <w:bCs/>
    </w:rPr>
  </w:style>
  <w:style w:type="paragraph" w:customStyle="1" w:styleId="BodyText23">
    <w:name w:val="Body Text_2"/>
    <w:basedOn w:val="Normal229"/>
    <w:rsid w:val="00E877D1"/>
    <w:pPr>
      <w:widowControl/>
      <w:spacing w:line="480" w:lineRule="auto"/>
      <w:ind w:firstLine="720"/>
    </w:pPr>
  </w:style>
  <w:style w:type="paragraph" w:customStyle="1" w:styleId="Heading24">
    <w:name w:val="Heading 2_4"/>
    <w:basedOn w:val="Normal229"/>
    <w:next w:val="Normal229"/>
    <w:qFormat/>
    <w:rsid w:val="00E877D1"/>
    <w:pPr>
      <w:widowControl/>
      <w:numPr>
        <w:ilvl w:val="1"/>
        <w:numId w:val="424"/>
      </w:numPr>
      <w:spacing w:line="480" w:lineRule="auto"/>
      <w:outlineLvl w:val="1"/>
    </w:pPr>
    <w:rPr>
      <w:szCs w:val="24"/>
    </w:rPr>
  </w:style>
  <w:style w:type="paragraph" w:customStyle="1" w:styleId="Heading17">
    <w:name w:val="Heading 1_7"/>
    <w:basedOn w:val="Normal229"/>
    <w:next w:val="Normal229"/>
    <w:qFormat/>
    <w:rsid w:val="00E877D1"/>
    <w:pPr>
      <w:keepNext/>
      <w:widowControl/>
      <w:numPr>
        <w:numId w:val="424"/>
      </w:numPr>
      <w:spacing w:after="120" w:line="480" w:lineRule="auto"/>
      <w:outlineLvl w:val="0"/>
    </w:pPr>
    <w:rPr>
      <w:kern w:val="28"/>
    </w:rPr>
  </w:style>
  <w:style w:type="paragraph" w:customStyle="1" w:styleId="Heading34">
    <w:name w:val="Heading 3_4"/>
    <w:basedOn w:val="Normal229"/>
    <w:next w:val="Normal229"/>
    <w:qFormat/>
    <w:rsid w:val="00E877D1"/>
    <w:pPr>
      <w:widowControl/>
      <w:numPr>
        <w:ilvl w:val="2"/>
        <w:numId w:val="424"/>
      </w:numPr>
      <w:spacing w:line="480" w:lineRule="auto"/>
      <w:outlineLvl w:val="2"/>
    </w:pPr>
  </w:style>
  <w:style w:type="paragraph" w:customStyle="1" w:styleId="Heading44">
    <w:name w:val="Heading 4_4"/>
    <w:basedOn w:val="Normal229"/>
    <w:next w:val="Normal229"/>
    <w:qFormat/>
    <w:rsid w:val="00E877D1"/>
    <w:pPr>
      <w:widowControl/>
      <w:numPr>
        <w:ilvl w:val="3"/>
        <w:numId w:val="424"/>
      </w:numPr>
      <w:spacing w:after="240"/>
      <w:outlineLvl w:val="3"/>
    </w:pPr>
  </w:style>
  <w:style w:type="paragraph" w:customStyle="1" w:styleId="Heading52">
    <w:name w:val="Heading 5_2"/>
    <w:basedOn w:val="Normal229"/>
    <w:next w:val="Normal229"/>
    <w:qFormat/>
    <w:rsid w:val="00E877D1"/>
    <w:pPr>
      <w:numPr>
        <w:ilvl w:val="4"/>
        <w:numId w:val="424"/>
      </w:numPr>
      <w:spacing w:before="240" w:after="60"/>
      <w:outlineLvl w:val="4"/>
    </w:pPr>
    <w:rPr>
      <w:sz w:val="22"/>
    </w:rPr>
  </w:style>
  <w:style w:type="paragraph" w:customStyle="1" w:styleId="Heading62">
    <w:name w:val="Heading 6_2"/>
    <w:basedOn w:val="Normal229"/>
    <w:next w:val="Normal229"/>
    <w:qFormat/>
    <w:rsid w:val="00E877D1"/>
    <w:pPr>
      <w:numPr>
        <w:ilvl w:val="5"/>
        <w:numId w:val="424"/>
      </w:numPr>
      <w:spacing w:before="240" w:after="60"/>
      <w:outlineLvl w:val="5"/>
    </w:pPr>
    <w:rPr>
      <w:i/>
      <w:sz w:val="22"/>
    </w:rPr>
  </w:style>
  <w:style w:type="paragraph" w:customStyle="1" w:styleId="Heading72">
    <w:name w:val="Heading 7_2"/>
    <w:basedOn w:val="Normal229"/>
    <w:next w:val="Normal229"/>
    <w:qFormat/>
    <w:rsid w:val="00E877D1"/>
    <w:pPr>
      <w:numPr>
        <w:ilvl w:val="6"/>
        <w:numId w:val="424"/>
      </w:numPr>
      <w:spacing w:before="240" w:after="60"/>
      <w:outlineLvl w:val="6"/>
    </w:pPr>
    <w:rPr>
      <w:rFonts w:ascii="Arial" w:hAnsi="Arial"/>
      <w:sz w:val="20"/>
    </w:rPr>
  </w:style>
  <w:style w:type="paragraph" w:customStyle="1" w:styleId="HeadingBody20">
    <w:name w:val="HeadingBody 2_0"/>
    <w:basedOn w:val="BodyText23"/>
    <w:next w:val="BodyText23"/>
    <w:rsid w:val="00E877D1"/>
    <w:pPr>
      <w:ind w:left="1440" w:firstLine="0"/>
    </w:pPr>
    <w:rPr>
      <w:bCs/>
    </w:rPr>
  </w:style>
  <w:style w:type="paragraph" w:customStyle="1" w:styleId="BodyText12">
    <w:name w:val="* Body Text 1_2"/>
    <w:basedOn w:val="Normal2300"/>
    <w:rsid w:val="00BE08ED"/>
    <w:pPr>
      <w:spacing w:after="240"/>
      <w:ind w:firstLine="1440"/>
    </w:pPr>
  </w:style>
  <w:style w:type="paragraph" w:customStyle="1" w:styleId="Normal2300">
    <w:name w:val="Normal_230"/>
    <w:qFormat/>
    <w:rsid w:val="00BE08ED"/>
    <w:rPr>
      <w:rFonts w:ascii="Times New Roman" w:eastAsia="Times New Roman" w:hAnsi="Times New Roman"/>
      <w:sz w:val="24"/>
      <w:szCs w:val="24"/>
    </w:rPr>
  </w:style>
  <w:style w:type="paragraph" w:customStyle="1" w:styleId="ListParagraph45">
    <w:name w:val="List Paragraph_45"/>
    <w:basedOn w:val="Normal2300"/>
    <w:uiPriority w:val="34"/>
    <w:qFormat/>
    <w:rsid w:val="008544D4"/>
    <w:pPr>
      <w:ind w:left="720"/>
      <w:contextualSpacing/>
    </w:pPr>
  </w:style>
  <w:style w:type="paragraph" w:customStyle="1" w:styleId="Header35">
    <w:name w:val="Header_35"/>
    <w:basedOn w:val="Normal231"/>
    <w:rsid w:val="00694B05"/>
    <w:pPr>
      <w:tabs>
        <w:tab w:val="center" w:pos="4680"/>
        <w:tab w:val="right" w:pos="9360"/>
      </w:tabs>
    </w:pPr>
  </w:style>
  <w:style w:type="paragraph" w:customStyle="1" w:styleId="Normal231">
    <w:name w:val="Normal_231"/>
    <w:qFormat/>
    <w:rsid w:val="00694B05"/>
    <w:rPr>
      <w:rFonts w:ascii="Times New Roman" w:eastAsia="Times New Roman" w:hAnsi="Times New Roman"/>
      <w:sz w:val="24"/>
      <w:szCs w:val="24"/>
    </w:rPr>
  </w:style>
  <w:style w:type="paragraph" w:customStyle="1" w:styleId="Footer43">
    <w:name w:val="Footer_43"/>
    <w:basedOn w:val="Normal231"/>
    <w:rsid w:val="00694B05"/>
    <w:pPr>
      <w:tabs>
        <w:tab w:val="center" w:pos="4680"/>
        <w:tab w:val="right" w:pos="9360"/>
      </w:tabs>
    </w:pPr>
  </w:style>
  <w:style w:type="paragraph" w:customStyle="1" w:styleId="BodyText13">
    <w:name w:val="* Body Text 1_3"/>
    <w:basedOn w:val="Normal231"/>
    <w:rsid w:val="00694B05"/>
    <w:pPr>
      <w:spacing w:after="240"/>
      <w:ind w:firstLine="1440"/>
    </w:pPr>
  </w:style>
  <w:style w:type="paragraph" w:customStyle="1" w:styleId="Normal232">
    <w:name w:val="Normal_232"/>
    <w:qFormat/>
    <w:rsid w:val="00D46B47"/>
    <w:rPr>
      <w:rFonts w:ascii="Times New Roman" w:eastAsia="Times New Roman" w:hAnsi="Times New Roman"/>
      <w:sz w:val="24"/>
      <w:szCs w:val="24"/>
    </w:rPr>
  </w:style>
  <w:style w:type="paragraph" w:customStyle="1" w:styleId="Center2">
    <w:name w:val="Center_2"/>
    <w:basedOn w:val="Normal232"/>
    <w:next w:val="BodyText53"/>
    <w:rsid w:val="00D46B47"/>
    <w:pPr>
      <w:spacing w:after="240"/>
      <w:jc w:val="center"/>
    </w:pPr>
  </w:style>
  <w:style w:type="paragraph" w:customStyle="1" w:styleId="BodyText53">
    <w:name w:val="* Body Text .5_3"/>
    <w:basedOn w:val="Normal232"/>
    <w:rsid w:val="00D46B47"/>
    <w:pPr>
      <w:spacing w:before="240" w:after="240" w:line="480" w:lineRule="auto"/>
    </w:pPr>
  </w:style>
  <w:style w:type="paragraph" w:customStyle="1" w:styleId="Default11">
    <w:name w:val="Default_11"/>
    <w:rsid w:val="0020638A"/>
    <w:pPr>
      <w:widowControl w:val="0"/>
      <w:autoSpaceDE w:val="0"/>
      <w:autoSpaceDN w:val="0"/>
      <w:adjustRightInd w:val="0"/>
    </w:pPr>
    <w:rPr>
      <w:rFonts w:ascii="Times New Roman" w:eastAsia="Times New Roman" w:hAnsi="Times New Roman"/>
      <w:color w:val="000000"/>
      <w:sz w:val="24"/>
      <w:szCs w:val="24"/>
    </w:rPr>
  </w:style>
  <w:style w:type="paragraph" w:customStyle="1" w:styleId="Normal233">
    <w:name w:val="Normal_233"/>
    <w:next w:val="Default11"/>
    <w:uiPriority w:val="99"/>
    <w:qFormat/>
    <w:rsid w:val="0020638A"/>
    <w:pPr>
      <w:widowControl w:val="0"/>
      <w:autoSpaceDE w:val="0"/>
      <w:autoSpaceDN w:val="0"/>
      <w:adjustRightInd w:val="0"/>
    </w:pPr>
    <w:rPr>
      <w:rFonts w:ascii="Times New Roman" w:eastAsia="Times New Roman" w:hAnsi="Times New Roman"/>
      <w:sz w:val="24"/>
      <w:szCs w:val="24"/>
    </w:rPr>
  </w:style>
  <w:style w:type="paragraph" w:customStyle="1" w:styleId="Footer44">
    <w:name w:val="Footer_44"/>
    <w:basedOn w:val="Normal234"/>
    <w:link w:val="FooterChar300"/>
    <w:uiPriority w:val="99"/>
    <w:unhideWhenUsed/>
    <w:rsid w:val="000F3859"/>
    <w:pPr>
      <w:tabs>
        <w:tab w:val="center" w:pos="4680"/>
        <w:tab w:val="right" w:pos="9360"/>
      </w:tabs>
    </w:pPr>
  </w:style>
  <w:style w:type="paragraph" w:customStyle="1" w:styleId="Normal234">
    <w:name w:val="Normal_234"/>
    <w:qFormat/>
    <w:rsid w:val="00E96D82"/>
    <w:pPr>
      <w:spacing w:after="200" w:line="276" w:lineRule="auto"/>
    </w:pPr>
    <w:rPr>
      <w:rFonts w:eastAsia="Times New Roman"/>
      <w:sz w:val="22"/>
      <w:szCs w:val="22"/>
    </w:rPr>
  </w:style>
  <w:style w:type="character" w:customStyle="1" w:styleId="FooterChar300">
    <w:name w:val="Footer Char_30"/>
    <w:basedOn w:val="DefaultParagraphFont"/>
    <w:link w:val="Footer44"/>
    <w:uiPriority w:val="99"/>
    <w:locked/>
    <w:rsid w:val="000F3859"/>
    <w:rPr>
      <w:rFonts w:cs="Times New Roman"/>
    </w:rPr>
  </w:style>
  <w:style w:type="paragraph" w:customStyle="1" w:styleId="ListParagraph46">
    <w:name w:val="List Paragraph_46"/>
    <w:basedOn w:val="Normal234"/>
    <w:uiPriority w:val="34"/>
    <w:qFormat/>
    <w:rsid w:val="00565DDA"/>
    <w:pPr>
      <w:ind w:left="720"/>
    </w:pPr>
  </w:style>
  <w:style w:type="paragraph" w:customStyle="1" w:styleId="Default12">
    <w:name w:val="Default_12"/>
    <w:rsid w:val="00AF2A60"/>
    <w:pPr>
      <w:widowControl w:val="0"/>
      <w:autoSpaceDE w:val="0"/>
      <w:autoSpaceDN w:val="0"/>
      <w:adjustRightInd w:val="0"/>
    </w:pPr>
    <w:rPr>
      <w:rFonts w:ascii="Times New Roman" w:eastAsiaTheme="minorEastAsia" w:hAnsi="Times New Roman"/>
      <w:color w:val="000000"/>
      <w:sz w:val="24"/>
      <w:szCs w:val="24"/>
    </w:rPr>
  </w:style>
  <w:style w:type="paragraph" w:customStyle="1" w:styleId="Normal235">
    <w:name w:val="Normal_235"/>
    <w:qFormat/>
    <w:rsid w:val="00AF2A60"/>
    <w:rPr>
      <w:rFonts w:asciiTheme="minorHAnsi" w:eastAsiaTheme="minorEastAsia" w:hAnsiTheme="minorHAnsi" w:cstheme="minorBidi"/>
    </w:rPr>
  </w:style>
  <w:style w:type="character" w:customStyle="1" w:styleId="Hyperlink11">
    <w:name w:val="Hyperlink_11"/>
    <w:basedOn w:val="DefaultParagraphFont"/>
    <w:uiPriority w:val="99"/>
    <w:unhideWhenUsed/>
    <w:rsid w:val="002B2D2C"/>
    <w:rPr>
      <w:rFonts w:asciiTheme="minorHAnsi" w:eastAsiaTheme="minorEastAsia" w:hAnsiTheme="minorHAnsi" w:cstheme="minorBidi"/>
      <w:color w:val="0000FF" w:themeColor="hyperlink"/>
      <w:u w:val="single"/>
    </w:rPr>
  </w:style>
  <w:style w:type="paragraph" w:customStyle="1" w:styleId="TitleC11">
    <w:name w:val="* Title C_11"/>
    <w:basedOn w:val="Normal236"/>
    <w:rsid w:val="002C76BC"/>
    <w:pPr>
      <w:keepNext/>
      <w:spacing w:after="240"/>
      <w:jc w:val="center"/>
    </w:pPr>
    <w:rPr>
      <w:rFonts w:ascii="Times New Roman" w:eastAsia="Times New Roman" w:hAnsi="Times New Roman"/>
      <w:b/>
      <w:sz w:val="24"/>
      <w:szCs w:val="24"/>
    </w:rPr>
  </w:style>
  <w:style w:type="paragraph" w:customStyle="1" w:styleId="Normal236">
    <w:name w:val="Normal_236"/>
    <w:qFormat/>
    <w:rsid w:val="001648EA"/>
    <w:rPr>
      <w:sz w:val="22"/>
      <w:szCs w:val="22"/>
    </w:rPr>
  </w:style>
  <w:style w:type="paragraph" w:customStyle="1" w:styleId="00TitleC">
    <w:name w:val="00 Title C"/>
    <w:basedOn w:val="Normal236"/>
    <w:link w:val="00TitleCChar"/>
    <w:rsid w:val="002C76BC"/>
    <w:pPr>
      <w:keepNext/>
      <w:spacing w:after="240"/>
      <w:jc w:val="center"/>
    </w:pPr>
    <w:rPr>
      <w:rFonts w:ascii="Times New Roman" w:eastAsia="Times New Roman" w:hAnsi="Times New Roman"/>
      <w:b/>
      <w:caps/>
      <w:sz w:val="24"/>
      <w:szCs w:val="24"/>
      <w:u w:val="single"/>
    </w:rPr>
  </w:style>
  <w:style w:type="character" w:customStyle="1" w:styleId="00TitleCChar">
    <w:name w:val="00 Title C Char"/>
    <w:basedOn w:val="DefaultParagraphFont"/>
    <w:link w:val="00TitleC"/>
    <w:rsid w:val="002C76BC"/>
    <w:rPr>
      <w:rFonts w:ascii="Times New Roman" w:eastAsia="Times New Roman" w:hAnsi="Times New Roman" w:cs="Times New Roman"/>
      <w:b/>
      <w:caps/>
      <w:sz w:val="24"/>
      <w:szCs w:val="24"/>
      <w:u w:val="single"/>
    </w:rPr>
  </w:style>
  <w:style w:type="paragraph" w:customStyle="1" w:styleId="Normal237">
    <w:name w:val="Normal_237"/>
    <w:qFormat/>
    <w:rsid w:val="001648EA"/>
    <w:rPr>
      <w:sz w:val="22"/>
      <w:szCs w:val="22"/>
    </w:rPr>
  </w:style>
  <w:style w:type="character" w:customStyle="1" w:styleId="FootnoteReference10">
    <w:name w:val="Footnote Reference_10"/>
    <w:basedOn w:val="DefaultParagraphFont"/>
    <w:uiPriority w:val="99"/>
    <w:semiHidden/>
    <w:unhideWhenUsed/>
    <w:rsid w:val="00401841"/>
    <w:rPr>
      <w:vertAlign w:val="superscript"/>
    </w:rPr>
  </w:style>
  <w:style w:type="paragraph" w:customStyle="1" w:styleId="FootnoteText9">
    <w:name w:val="Footnote Text_9"/>
    <w:basedOn w:val="Normal237"/>
    <w:link w:val="FootnoteTextChar5"/>
    <w:uiPriority w:val="99"/>
    <w:semiHidden/>
    <w:unhideWhenUsed/>
    <w:rsid w:val="00401841"/>
    <w:rPr>
      <w:sz w:val="20"/>
      <w:szCs w:val="20"/>
    </w:rPr>
  </w:style>
  <w:style w:type="character" w:customStyle="1" w:styleId="FootnoteTextChar5">
    <w:name w:val="Footnote Text Char_5"/>
    <w:basedOn w:val="DefaultParagraphFont"/>
    <w:link w:val="FootnoteText9"/>
    <w:uiPriority w:val="99"/>
    <w:semiHidden/>
    <w:rsid w:val="00401841"/>
    <w:rPr>
      <w:sz w:val="20"/>
      <w:szCs w:val="20"/>
    </w:rPr>
  </w:style>
  <w:style w:type="paragraph" w:customStyle="1" w:styleId="PlainText3">
    <w:name w:val="Plain Text_3"/>
    <w:basedOn w:val="Normal238"/>
    <w:link w:val="PlainTextChar3"/>
    <w:uiPriority w:val="99"/>
    <w:unhideWhenUsed/>
    <w:rsid w:val="00642E37"/>
    <w:rPr>
      <w:rFonts w:ascii="Consolas" w:hAnsi="Consolas"/>
      <w:sz w:val="21"/>
      <w:szCs w:val="21"/>
    </w:rPr>
  </w:style>
  <w:style w:type="paragraph" w:customStyle="1" w:styleId="Normal238">
    <w:name w:val="Normal_238"/>
    <w:qFormat/>
    <w:rsid w:val="001648EA"/>
    <w:rPr>
      <w:rFonts w:asciiTheme="minorHAnsi" w:eastAsiaTheme="minorHAnsi" w:hAnsiTheme="minorHAnsi" w:cstheme="minorBidi"/>
    </w:rPr>
  </w:style>
  <w:style w:type="character" w:customStyle="1" w:styleId="PlainTextChar3">
    <w:name w:val="Plain Text Char_3"/>
    <w:basedOn w:val="DefaultParagraphFont"/>
    <w:link w:val="PlainText3"/>
    <w:uiPriority w:val="99"/>
    <w:rsid w:val="00642E37"/>
    <w:rPr>
      <w:rFonts w:ascii="Consolas" w:hAnsi="Consolas"/>
      <w:sz w:val="21"/>
      <w:szCs w:val="21"/>
    </w:rPr>
  </w:style>
  <w:style w:type="character" w:customStyle="1" w:styleId="Hyperlink12">
    <w:name w:val="Hyperlink_12"/>
    <w:uiPriority w:val="99"/>
    <w:rsid w:val="007F52AC"/>
    <w:rPr>
      <w:rFonts w:asciiTheme="minorHAnsi" w:eastAsiaTheme="minorHAnsi" w:hAnsiTheme="minorHAnsi" w:cs="Times New Roman"/>
      <w:color w:val="0000FF"/>
      <w:u w:val="single"/>
    </w:rPr>
  </w:style>
  <w:style w:type="paragraph" w:customStyle="1" w:styleId="TOC12">
    <w:name w:val="TOC 1_2"/>
    <w:basedOn w:val="Heading25"/>
    <w:next w:val="Normal238"/>
    <w:uiPriority w:val="39"/>
    <w:rsid w:val="007F52AC"/>
    <w:pPr>
      <w:keepLines w:val="0"/>
      <w:tabs>
        <w:tab w:val="right" w:leader="dot" w:pos="9360"/>
      </w:tabs>
      <w:autoSpaceDE w:val="0"/>
      <w:autoSpaceDN w:val="0"/>
      <w:adjustRightInd w:val="0"/>
      <w:spacing w:before="120"/>
      <w:ind w:left="720" w:hanging="720"/>
    </w:pPr>
    <w:rPr>
      <w:rFonts w:ascii="Times New Roman" w:eastAsia="Times New Roman" w:hAnsi="Times New Roman" w:cs="Times New Roman"/>
      <w:bCs w:val="0"/>
      <w:caps/>
      <w:color w:val="auto"/>
      <w:sz w:val="24"/>
      <w:szCs w:val="28"/>
      <w:u w:val="single"/>
    </w:rPr>
  </w:style>
  <w:style w:type="paragraph" w:customStyle="1" w:styleId="Heading25">
    <w:name w:val="Heading 2_5"/>
    <w:basedOn w:val="Normal238"/>
    <w:next w:val="Normal238"/>
    <w:link w:val="Heading2Char1"/>
    <w:uiPriority w:val="9"/>
    <w:unhideWhenUsed/>
    <w:qFormat/>
    <w:rsid w:val="007F52AC"/>
    <w:pPr>
      <w:keepNext/>
      <w:keepLines/>
      <w:spacing w:before="200"/>
      <w:outlineLvl w:val="1"/>
    </w:pPr>
    <w:rPr>
      <w:rFonts w:asciiTheme="majorHAnsi" w:eastAsiaTheme="majorEastAsia" w:hAnsiTheme="majorHAnsi" w:cstheme="majorBidi"/>
      <w:b/>
      <w:bCs/>
      <w:color w:val="4F81BD" w:themeColor="accent1"/>
      <w:sz w:val="26"/>
      <w:szCs w:val="26"/>
    </w:rPr>
  </w:style>
  <w:style w:type="character" w:customStyle="1" w:styleId="Heading2Char1">
    <w:name w:val="Heading 2 Char_1"/>
    <w:basedOn w:val="DefaultParagraphFont"/>
    <w:link w:val="Heading25"/>
    <w:uiPriority w:val="9"/>
    <w:rsid w:val="007F52AC"/>
    <w:rPr>
      <w:rFonts w:asciiTheme="majorHAnsi" w:eastAsiaTheme="majorEastAsia" w:hAnsiTheme="majorHAnsi" w:cstheme="majorBidi"/>
      <w:b/>
      <w:bCs/>
      <w:color w:val="4F81BD" w:themeColor="accent1"/>
      <w:sz w:val="26"/>
      <w:szCs w:val="26"/>
    </w:rPr>
  </w:style>
  <w:style w:type="character" w:customStyle="1" w:styleId="DeltaViewInsertion2">
    <w:name w:val="DeltaView Insertion_2"/>
    <w:rsid w:val="007F52AC"/>
    <w:rPr>
      <w:rFonts w:asciiTheme="minorHAnsi" w:eastAsiaTheme="minorHAnsi" w:hAnsiTheme="minorHAnsi" w:cstheme="minorBidi"/>
      <w:color w:val="0000FF"/>
      <w:u w:val="double"/>
    </w:rPr>
  </w:style>
  <w:style w:type="paragraph" w:customStyle="1" w:styleId="Footer45">
    <w:name w:val="Footer_45"/>
    <w:basedOn w:val="Normal238"/>
    <w:link w:val="FooterChar31"/>
    <w:uiPriority w:val="99"/>
    <w:rsid w:val="007F52AC"/>
    <w:pPr>
      <w:tabs>
        <w:tab w:val="center" w:pos="4320"/>
        <w:tab w:val="right" w:pos="8640"/>
      </w:tabs>
      <w:autoSpaceDE w:val="0"/>
      <w:autoSpaceDN w:val="0"/>
      <w:adjustRightInd w:val="0"/>
    </w:pPr>
    <w:rPr>
      <w:rFonts w:ascii="Arial" w:eastAsia="Times New Roman" w:hAnsi="Arial" w:cs="Times New Roman"/>
      <w:sz w:val="24"/>
    </w:rPr>
  </w:style>
  <w:style w:type="character" w:customStyle="1" w:styleId="FooterChar31">
    <w:name w:val="Footer Char_31"/>
    <w:basedOn w:val="DefaultParagraphFont"/>
    <w:link w:val="Footer45"/>
    <w:uiPriority w:val="99"/>
    <w:rsid w:val="007F52AC"/>
    <w:rPr>
      <w:rFonts w:ascii="Arial" w:eastAsia="Times New Roman" w:hAnsi="Arial" w:cs="Times New Roman"/>
      <w:sz w:val="24"/>
      <w:szCs w:val="20"/>
    </w:rPr>
  </w:style>
  <w:style w:type="paragraph" w:customStyle="1" w:styleId="Definition">
    <w:name w:val="Definition"/>
    <w:basedOn w:val="Normal238"/>
    <w:rsid w:val="000F5014"/>
    <w:pPr>
      <w:autoSpaceDE w:val="0"/>
      <w:autoSpaceDN w:val="0"/>
      <w:adjustRightInd w:val="0"/>
      <w:spacing w:before="240" w:after="240" w:line="276" w:lineRule="auto"/>
    </w:pPr>
    <w:rPr>
      <w:rFonts w:ascii="Calibri" w:eastAsia="Times New Roman" w:hAnsi="Calibri" w:cs="Times New Roman"/>
    </w:rPr>
  </w:style>
  <w:style w:type="character" w:customStyle="1" w:styleId="DeltaViewMoveDestination">
    <w:name w:val="DeltaView Move Destination"/>
    <w:uiPriority w:val="99"/>
    <w:rsid w:val="00964B54"/>
    <w:rPr>
      <w:rFonts w:asciiTheme="minorHAnsi" w:eastAsiaTheme="minorHAnsi" w:hAnsiTheme="minorHAnsi" w:cstheme="minorBidi"/>
      <w:color w:val="00C000"/>
      <w:u w:val="double"/>
    </w:rPr>
  </w:style>
  <w:style w:type="paragraph" w:customStyle="1" w:styleId="ListParagraph47">
    <w:name w:val="List Paragraph_47"/>
    <w:basedOn w:val="Normal238"/>
    <w:uiPriority w:val="34"/>
    <w:qFormat/>
    <w:rsid w:val="00051AC7"/>
    <w:pPr>
      <w:ind w:left="720"/>
      <w:contextualSpacing/>
    </w:pPr>
  </w:style>
  <w:style w:type="paragraph" w:customStyle="1" w:styleId="DeltaViewTableBody">
    <w:name w:val="DeltaView Table Body"/>
    <w:basedOn w:val="Normal238"/>
    <w:uiPriority w:val="99"/>
    <w:rsid w:val="00F33366"/>
    <w:pPr>
      <w:autoSpaceDE w:val="0"/>
      <w:autoSpaceDN w:val="0"/>
      <w:adjustRightInd w:val="0"/>
    </w:pPr>
    <w:rPr>
      <w:rFonts w:ascii="Arial" w:eastAsia="Times New Roman" w:hAnsi="Arial" w:cs="Times New Roman"/>
      <w:sz w:val="24"/>
      <w:szCs w:val="24"/>
    </w:rPr>
  </w:style>
  <w:style w:type="paragraph" w:customStyle="1" w:styleId="Heading317">
    <w:name w:val="Heading 3_17"/>
    <w:basedOn w:val="Normal238"/>
    <w:next w:val="Normal238"/>
    <w:qFormat/>
    <w:rsid w:val="00F33366"/>
    <w:pPr>
      <w:keepNext/>
      <w:keepLines/>
      <w:autoSpaceDE w:val="0"/>
      <w:autoSpaceDN w:val="0"/>
      <w:adjustRightInd w:val="0"/>
      <w:spacing w:before="200" w:line="276" w:lineRule="auto"/>
      <w:outlineLvl w:val="2"/>
    </w:pPr>
    <w:rPr>
      <w:rFonts w:ascii="Cambria" w:eastAsia="Times New Roman" w:hAnsi="Cambria" w:cs="Times New Roman"/>
      <w:b/>
      <w:color w:val="4F81BD"/>
    </w:rPr>
  </w:style>
  <w:style w:type="paragraph" w:customStyle="1" w:styleId="romannumeralpara10">
    <w:name w:val="roman numeral para_10"/>
    <w:basedOn w:val="Normal238"/>
    <w:rsid w:val="00F33366"/>
    <w:pPr>
      <w:autoSpaceDE w:val="0"/>
      <w:autoSpaceDN w:val="0"/>
      <w:adjustRightInd w:val="0"/>
      <w:spacing w:line="480" w:lineRule="auto"/>
      <w:ind w:left="1440" w:hanging="720"/>
    </w:pPr>
    <w:rPr>
      <w:rFonts w:ascii="Times New Roman" w:eastAsia="Times New Roman" w:hAnsi="Times New Roman" w:cs="Times New Roman"/>
      <w:sz w:val="24"/>
      <w:szCs w:val="24"/>
    </w:rPr>
  </w:style>
  <w:style w:type="paragraph" w:customStyle="1" w:styleId="alphapara0">
    <w:name w:val="alpha para_0"/>
    <w:basedOn w:val="Normal238"/>
    <w:rsid w:val="00F33366"/>
    <w:pPr>
      <w:autoSpaceDE w:val="0"/>
      <w:autoSpaceDN w:val="0"/>
      <w:adjustRightInd w:val="0"/>
      <w:spacing w:line="480" w:lineRule="auto"/>
      <w:ind w:left="1440" w:hanging="720"/>
    </w:pPr>
    <w:rPr>
      <w:rFonts w:ascii="Calibri" w:eastAsia="Times New Roman" w:hAnsi="Calibri" w:cs="Times New Roman"/>
      <w:sz w:val="24"/>
      <w:szCs w:val="24"/>
    </w:rPr>
  </w:style>
  <w:style w:type="paragraph" w:customStyle="1" w:styleId="BodyText3">
    <w:name w:val="Body Text_3"/>
    <w:basedOn w:val="Normal238"/>
    <w:link w:val="BodyTextChar1"/>
    <w:uiPriority w:val="99"/>
    <w:semiHidden/>
    <w:unhideWhenUsed/>
    <w:rsid w:val="00DA0503"/>
    <w:pPr>
      <w:spacing w:after="120"/>
    </w:pPr>
    <w:rPr>
      <w:rFonts w:ascii="Times New Roman" w:eastAsia="Times New Roman" w:hAnsi="Times New Roman" w:cs="Times New Roman"/>
      <w:sz w:val="24"/>
      <w:szCs w:val="24"/>
    </w:rPr>
  </w:style>
  <w:style w:type="character" w:customStyle="1" w:styleId="BodyTextChar1">
    <w:name w:val="Body Text Char_1"/>
    <w:basedOn w:val="DefaultParagraphFont"/>
    <w:link w:val="BodyText3"/>
    <w:uiPriority w:val="99"/>
    <w:semiHidden/>
    <w:rsid w:val="00DA0503"/>
    <w:rPr>
      <w:rFonts w:ascii="Times New Roman" w:eastAsia="Times New Roman" w:hAnsi="Times New Roman" w:cs="Times New Roman"/>
      <w:sz w:val="24"/>
      <w:szCs w:val="24"/>
    </w:rPr>
  </w:style>
  <w:style w:type="paragraph" w:customStyle="1" w:styleId="Default13">
    <w:name w:val="Default_13"/>
    <w:rsid w:val="002A5838"/>
    <w:pPr>
      <w:autoSpaceDE w:val="0"/>
      <w:autoSpaceDN w:val="0"/>
      <w:adjustRightInd w:val="0"/>
    </w:pPr>
    <w:rPr>
      <w:rFonts w:ascii="Times New Roman" w:eastAsiaTheme="minorHAnsi" w:hAnsi="Times New Roman"/>
      <w:color w:val="000000"/>
      <w:sz w:val="24"/>
      <w:szCs w:val="24"/>
    </w:rPr>
  </w:style>
  <w:style w:type="character" w:customStyle="1" w:styleId="FootnoteReference11">
    <w:name w:val="Footnote Reference_11"/>
    <w:basedOn w:val="DefaultParagraphFont"/>
    <w:uiPriority w:val="99"/>
    <w:semiHidden/>
    <w:unhideWhenUsed/>
    <w:rsid w:val="00C75277"/>
    <w:rPr>
      <w:rFonts w:asciiTheme="minorHAnsi" w:eastAsiaTheme="minorHAnsi" w:hAnsiTheme="minorHAnsi" w:cstheme="minorBidi"/>
      <w:vertAlign w:val="superscript"/>
    </w:rPr>
  </w:style>
  <w:style w:type="paragraph" w:customStyle="1" w:styleId="FootnoteText10">
    <w:name w:val="Footnote Text_10"/>
    <w:basedOn w:val="Normal238"/>
    <w:link w:val="FootnoteTextChar6"/>
    <w:uiPriority w:val="99"/>
    <w:semiHidden/>
    <w:unhideWhenUsed/>
    <w:rsid w:val="00C75277"/>
  </w:style>
  <w:style w:type="character" w:customStyle="1" w:styleId="FootnoteTextChar6">
    <w:name w:val="Footnote Text Char_6"/>
    <w:basedOn w:val="DefaultParagraphFont"/>
    <w:link w:val="FootnoteText10"/>
    <w:uiPriority w:val="99"/>
    <w:semiHidden/>
    <w:rsid w:val="00C75277"/>
    <w:rPr>
      <w:sz w:val="20"/>
      <w:szCs w:val="20"/>
    </w:rPr>
  </w:style>
  <w:style w:type="paragraph" w:customStyle="1" w:styleId="BodyTextIndent23">
    <w:name w:val="Body Text Indent 2_3"/>
    <w:basedOn w:val="Normal238"/>
    <w:link w:val="BodyTextIndent2Char1"/>
    <w:uiPriority w:val="99"/>
    <w:rsid w:val="00DA0503"/>
    <w:pPr>
      <w:tabs>
        <w:tab w:val="left" w:pos="-3240"/>
        <w:tab w:val="left" w:pos="-3150"/>
      </w:tabs>
      <w:ind w:left="1260" w:hanging="810"/>
      <w:jc w:val="both"/>
    </w:pPr>
    <w:rPr>
      <w:rFonts w:ascii="Arial" w:eastAsia="Times New Roman" w:hAnsi="Arial" w:cs="Times New Roman"/>
      <w:sz w:val="24"/>
    </w:rPr>
  </w:style>
  <w:style w:type="character" w:customStyle="1" w:styleId="BodyTextIndent2Char1">
    <w:name w:val="Body Text Indent 2 Char_1"/>
    <w:basedOn w:val="DefaultParagraphFont"/>
    <w:link w:val="BodyTextIndent23"/>
    <w:uiPriority w:val="99"/>
    <w:rsid w:val="00DA0503"/>
    <w:rPr>
      <w:rFonts w:ascii="Arial" w:eastAsia="Times New Roman" w:hAnsi="Arial" w:cs="Times New Roman"/>
      <w:sz w:val="24"/>
      <w:szCs w:val="20"/>
    </w:rPr>
  </w:style>
  <w:style w:type="paragraph" w:customStyle="1" w:styleId="Header36">
    <w:name w:val="Header_36"/>
    <w:basedOn w:val="Normal239"/>
    <w:link w:val="HeaderChar26"/>
    <w:uiPriority w:val="99"/>
    <w:semiHidden/>
    <w:unhideWhenUsed/>
    <w:rsid w:val="001D1689"/>
    <w:pPr>
      <w:tabs>
        <w:tab w:val="center" w:pos="4680"/>
        <w:tab w:val="right" w:pos="9360"/>
      </w:tabs>
    </w:pPr>
  </w:style>
  <w:style w:type="paragraph" w:customStyle="1" w:styleId="Normal239">
    <w:name w:val="Normal_239"/>
    <w:qFormat/>
    <w:rsid w:val="00EE25B8"/>
    <w:pPr>
      <w:spacing w:after="200" w:line="276" w:lineRule="auto"/>
    </w:pPr>
    <w:rPr>
      <w:rFonts w:eastAsia="Times New Roman"/>
      <w:sz w:val="22"/>
      <w:szCs w:val="22"/>
    </w:rPr>
  </w:style>
  <w:style w:type="character" w:customStyle="1" w:styleId="HeaderChar26">
    <w:name w:val="Header Char_26"/>
    <w:basedOn w:val="DefaultParagraphFont"/>
    <w:link w:val="Header36"/>
    <w:uiPriority w:val="99"/>
    <w:semiHidden/>
    <w:rsid w:val="001D1689"/>
  </w:style>
  <w:style w:type="paragraph" w:customStyle="1" w:styleId="Footer46">
    <w:name w:val="Footer_46"/>
    <w:basedOn w:val="Normal239"/>
    <w:link w:val="FooterChar32"/>
    <w:uiPriority w:val="99"/>
    <w:semiHidden/>
    <w:unhideWhenUsed/>
    <w:rsid w:val="001D1689"/>
    <w:pPr>
      <w:tabs>
        <w:tab w:val="center" w:pos="4680"/>
        <w:tab w:val="right" w:pos="9360"/>
      </w:tabs>
    </w:pPr>
  </w:style>
  <w:style w:type="character" w:customStyle="1" w:styleId="FooterChar32">
    <w:name w:val="Footer Char_32"/>
    <w:basedOn w:val="DefaultParagraphFont"/>
    <w:link w:val="Footer46"/>
    <w:uiPriority w:val="99"/>
    <w:semiHidden/>
    <w:rsid w:val="001D1689"/>
  </w:style>
  <w:style w:type="paragraph" w:customStyle="1" w:styleId="CM18">
    <w:name w:val="CM18"/>
    <w:basedOn w:val="Default14"/>
    <w:next w:val="Default14"/>
    <w:uiPriority w:val="99"/>
    <w:rsid w:val="00EE25B8"/>
    <w:rPr>
      <w:color w:val="auto"/>
    </w:rPr>
  </w:style>
  <w:style w:type="paragraph" w:customStyle="1" w:styleId="Default14">
    <w:name w:val="Default_14"/>
    <w:rsid w:val="00EE25B8"/>
    <w:pPr>
      <w:widowControl w:val="0"/>
      <w:autoSpaceDE w:val="0"/>
      <w:autoSpaceDN w:val="0"/>
      <w:adjustRightInd w:val="0"/>
    </w:pPr>
    <w:rPr>
      <w:rFonts w:ascii="Times" w:eastAsia="Times New Roman" w:hAnsi="Times" w:cs="Times"/>
      <w:color w:val="000000"/>
      <w:sz w:val="24"/>
      <w:szCs w:val="24"/>
    </w:rPr>
  </w:style>
  <w:style w:type="paragraph" w:customStyle="1" w:styleId="CM19">
    <w:name w:val="CM19"/>
    <w:basedOn w:val="Default14"/>
    <w:next w:val="Default14"/>
    <w:uiPriority w:val="99"/>
    <w:rsid w:val="00EE25B8"/>
    <w:rPr>
      <w:color w:val="auto"/>
    </w:rPr>
  </w:style>
  <w:style w:type="paragraph" w:customStyle="1" w:styleId="CM20">
    <w:name w:val="CM20"/>
    <w:basedOn w:val="Default14"/>
    <w:next w:val="Default14"/>
    <w:uiPriority w:val="99"/>
    <w:rsid w:val="00EE25B8"/>
    <w:rPr>
      <w:color w:val="auto"/>
    </w:rPr>
  </w:style>
  <w:style w:type="paragraph" w:customStyle="1" w:styleId="CM21">
    <w:name w:val="CM21"/>
    <w:basedOn w:val="Default14"/>
    <w:next w:val="Default14"/>
    <w:uiPriority w:val="99"/>
    <w:rsid w:val="00EE25B8"/>
    <w:rPr>
      <w:color w:val="auto"/>
    </w:rPr>
  </w:style>
  <w:style w:type="paragraph" w:customStyle="1" w:styleId="CM14">
    <w:name w:val="CM14"/>
    <w:basedOn w:val="Default14"/>
    <w:next w:val="Default14"/>
    <w:uiPriority w:val="99"/>
    <w:rsid w:val="00EE25B8"/>
    <w:pPr>
      <w:spacing w:line="228" w:lineRule="atLeast"/>
    </w:pPr>
    <w:rPr>
      <w:color w:val="auto"/>
    </w:rPr>
  </w:style>
  <w:style w:type="paragraph" w:customStyle="1" w:styleId="CM13">
    <w:name w:val="CM13"/>
    <w:basedOn w:val="Default14"/>
    <w:next w:val="Default14"/>
    <w:uiPriority w:val="99"/>
    <w:rsid w:val="00EE25B8"/>
    <w:pPr>
      <w:spacing w:line="228" w:lineRule="atLeast"/>
    </w:pPr>
    <w:rPr>
      <w:color w:val="auto"/>
    </w:rPr>
  </w:style>
  <w:style w:type="paragraph" w:customStyle="1" w:styleId="CM16">
    <w:name w:val="CM16"/>
    <w:basedOn w:val="Default14"/>
    <w:next w:val="Default14"/>
    <w:uiPriority w:val="99"/>
    <w:rsid w:val="00EE25B8"/>
    <w:pPr>
      <w:spacing w:line="228" w:lineRule="atLeast"/>
    </w:pPr>
    <w:rPr>
      <w:color w:val="auto"/>
    </w:rPr>
  </w:style>
  <w:style w:type="paragraph" w:customStyle="1" w:styleId="CM15">
    <w:name w:val="CM15"/>
    <w:basedOn w:val="Default14"/>
    <w:next w:val="Default14"/>
    <w:uiPriority w:val="99"/>
    <w:rsid w:val="00EE25B8"/>
    <w:pPr>
      <w:spacing w:line="228" w:lineRule="atLeast"/>
    </w:pPr>
    <w:rPr>
      <w:color w:val="auto"/>
    </w:rPr>
  </w:style>
  <w:style w:type="paragraph" w:customStyle="1" w:styleId="CM6">
    <w:name w:val="CM6"/>
    <w:basedOn w:val="Default14"/>
    <w:next w:val="Default14"/>
    <w:uiPriority w:val="99"/>
    <w:rsid w:val="00EE25B8"/>
    <w:pPr>
      <w:spacing w:line="228" w:lineRule="atLeast"/>
    </w:pPr>
    <w:rPr>
      <w:color w:val="auto"/>
    </w:rPr>
  </w:style>
  <w:style w:type="paragraph" w:styleId="CommentSubject">
    <w:name w:val="annotation subject"/>
    <w:basedOn w:val="CommentText"/>
    <w:next w:val="CommentText"/>
    <w:link w:val="CommentSubjectChar"/>
    <w:uiPriority w:val="99"/>
    <w:semiHidden/>
    <w:unhideWhenUsed/>
    <w:rsid w:val="00D95AFA"/>
    <w:pPr>
      <w:spacing w:line="276" w:lineRule="auto"/>
    </w:pPr>
    <w:rPr>
      <w:b/>
      <w:bCs/>
    </w:rPr>
  </w:style>
  <w:style w:type="character" w:customStyle="1" w:styleId="CommentSubjectChar">
    <w:name w:val="Comment Subject Char"/>
    <w:basedOn w:val="CommentTextChar"/>
    <w:link w:val="CommentSubject"/>
    <w:uiPriority w:val="99"/>
    <w:semiHidden/>
    <w:rsid w:val="00D95AFA"/>
    <w:rPr>
      <w:rFonts w:eastAsia="Times New Roman"/>
      <w:b/>
      <w:bCs/>
    </w:rPr>
  </w:style>
  <w:style w:type="paragraph" w:styleId="Revision">
    <w:name w:val="Revision"/>
    <w:hidden/>
    <w:uiPriority w:val="99"/>
    <w:semiHidden/>
    <w:rsid w:val="000E5465"/>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so-ne.com/static-assets/documents/2015/07/northeastern_protocol_dmeast.doc"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25284</Words>
  <Characters>144124</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2022-11-18T15:20:00Z</dcterms:created>
  <dcterms:modified xsi:type="dcterms:W3CDTF">2022-11-18T17:55:00Z</dcterms:modified>
</cp:coreProperties>
</file>